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1C9" w:rsidRPr="0059065B" w:rsidRDefault="001601C9" w:rsidP="001601C9">
      <w:pPr>
        <w:autoSpaceDE w:val="0"/>
        <w:autoSpaceDN w:val="0"/>
        <w:adjustRightInd w:val="0"/>
        <w:spacing w:line="240" w:lineRule="atLeast"/>
        <w:jc w:val="right"/>
        <w:rPr>
          <w:rFonts w:ascii="Arial" w:hAnsi="Arial" w:cs="Arial"/>
        </w:rPr>
      </w:pPr>
      <w:r w:rsidRPr="0059065B">
        <w:rPr>
          <w:rFonts w:ascii="Arial" w:hAnsi="Arial" w:cs="Arial"/>
        </w:rPr>
        <w:t xml:space="preserve">Last Updated: </w:t>
      </w:r>
      <w:r w:rsidRPr="003E03E4">
        <w:rPr>
          <w:rFonts w:ascii="Arial" w:hAnsi="Arial" w:cs="Arial"/>
        </w:rPr>
        <w:t xml:space="preserve">New Measure </w:t>
      </w:r>
      <w:r w:rsidRPr="00675314">
        <w:rPr>
          <w:rFonts w:ascii="Arial" w:hAnsi="Arial" w:cs="Arial"/>
        </w:rPr>
        <w:t xml:space="preserve">Version </w:t>
      </w:r>
      <w:r w:rsidRPr="003E03E4">
        <w:rPr>
          <w:rFonts w:ascii="Arial" w:hAnsi="Arial" w:cs="Arial"/>
        </w:rPr>
        <w:t>4.</w:t>
      </w:r>
      <w:r>
        <w:rPr>
          <w:rFonts w:ascii="Arial" w:hAnsi="Arial" w:cs="Arial"/>
        </w:rPr>
        <w:t>2</w:t>
      </w:r>
    </w:p>
    <w:p w:rsidR="001601C9" w:rsidRDefault="001601C9" w:rsidP="001601C9">
      <w:pPr>
        <w:pStyle w:val="Title"/>
        <w:spacing w:before="0" w:after="0"/>
        <w:rPr>
          <w:rFonts w:ascii="Arial" w:hAnsi="Arial" w:cs="Arial"/>
          <w:sz w:val="24"/>
          <w:szCs w:val="24"/>
        </w:rPr>
      </w:pPr>
    </w:p>
    <w:p w:rsidR="001601C9" w:rsidRDefault="001601C9" w:rsidP="001601C9">
      <w:pPr>
        <w:pStyle w:val="Title"/>
        <w:spacing w:before="0" w:after="0"/>
        <w:rPr>
          <w:rFonts w:ascii="Arial" w:hAnsi="Arial" w:cs="Arial"/>
          <w:sz w:val="24"/>
          <w:szCs w:val="24"/>
        </w:rPr>
      </w:pPr>
      <w:r w:rsidRPr="009A0A7C">
        <w:rPr>
          <w:rFonts w:ascii="Arial" w:hAnsi="Arial" w:cs="Arial"/>
          <w:sz w:val="24"/>
          <w:szCs w:val="24"/>
        </w:rPr>
        <w:t>Measure Information Form</w:t>
      </w:r>
    </w:p>
    <w:p w:rsidR="001601C9" w:rsidRDefault="001601C9" w:rsidP="001601C9">
      <w:pPr>
        <w:pStyle w:val="Title"/>
        <w:spacing w:before="0" w:after="0"/>
        <w:rPr>
          <w:rFonts w:ascii="Arial" w:hAnsi="Arial" w:cs="Arial"/>
          <w:sz w:val="24"/>
          <w:szCs w:val="24"/>
        </w:rPr>
      </w:pPr>
      <w:r>
        <w:rPr>
          <w:rFonts w:ascii="Arial" w:hAnsi="Arial" w:cs="Arial"/>
          <w:sz w:val="24"/>
          <w:szCs w:val="24"/>
        </w:rPr>
        <w:t>Collected For:  The Joint Commission Only</w:t>
      </w:r>
    </w:p>
    <w:p w:rsidR="001601C9" w:rsidRDefault="001601C9" w:rsidP="001601C9">
      <w:pPr>
        <w:pStyle w:val="Title"/>
        <w:tabs>
          <w:tab w:val="left" w:pos="3960"/>
        </w:tabs>
        <w:spacing w:before="0" w:after="0"/>
        <w:jc w:val="left"/>
        <w:rPr>
          <w:rFonts w:ascii="Arial" w:hAnsi="Arial" w:cs="Arial"/>
          <w:sz w:val="24"/>
          <w:szCs w:val="24"/>
        </w:rPr>
      </w:pPr>
      <w:r>
        <w:rPr>
          <w:rFonts w:ascii="Arial" w:hAnsi="Arial" w:cs="Arial"/>
          <w:sz w:val="24"/>
          <w:szCs w:val="24"/>
        </w:rPr>
        <w:tab/>
        <w:t>CMS Informational Only</w:t>
      </w:r>
      <w:r>
        <w:rPr>
          <w:rFonts w:ascii="Arial" w:hAnsi="Arial" w:cs="Arial"/>
          <w:sz w:val="24"/>
          <w:szCs w:val="24"/>
        </w:rPr>
        <w:tab/>
      </w:r>
    </w:p>
    <w:p w:rsidR="001601C9" w:rsidRPr="009A0A7C" w:rsidRDefault="001601C9">
      <w:pPr>
        <w:jc w:val="center"/>
        <w:rPr>
          <w:rFonts w:ascii="Arial" w:hAnsi="Arial" w:cs="Arial"/>
          <w:b/>
        </w:rPr>
      </w:pPr>
    </w:p>
    <w:p w:rsidR="001601C9" w:rsidRPr="003E03E4" w:rsidRDefault="001601C9">
      <w:pPr>
        <w:rPr>
          <w:rFonts w:ascii="Arial" w:hAnsi="Arial" w:cs="Arial"/>
        </w:rPr>
      </w:pPr>
      <w:r w:rsidRPr="003E03E4">
        <w:rPr>
          <w:rFonts w:ascii="Arial" w:hAnsi="Arial" w:cs="Arial"/>
          <w:b/>
        </w:rPr>
        <w:t xml:space="preserve">Measure Set: </w:t>
      </w:r>
      <w:r w:rsidRPr="003E03E4">
        <w:rPr>
          <w:rFonts w:ascii="Arial" w:hAnsi="Arial" w:cs="Arial"/>
        </w:rPr>
        <w:t>Substance Use (SUB)</w:t>
      </w:r>
    </w:p>
    <w:p w:rsidR="001601C9" w:rsidRPr="0059065B" w:rsidRDefault="001601C9">
      <w:pPr>
        <w:rPr>
          <w:rFonts w:ascii="Arial" w:hAnsi="Arial" w:cs="Arial"/>
          <w:b/>
          <w:highlight w:val="yellow"/>
        </w:rPr>
      </w:pPr>
    </w:p>
    <w:p w:rsidR="001601C9" w:rsidRPr="003E03E4" w:rsidRDefault="001601C9">
      <w:pPr>
        <w:rPr>
          <w:rFonts w:ascii="Arial" w:hAnsi="Arial" w:cs="Arial"/>
        </w:rPr>
      </w:pPr>
      <w:r w:rsidRPr="003E03E4">
        <w:rPr>
          <w:rFonts w:ascii="Arial" w:hAnsi="Arial" w:cs="Arial"/>
          <w:b/>
        </w:rPr>
        <w:t xml:space="preserve">Set Measure ID #: </w:t>
      </w:r>
      <w:r w:rsidRPr="003E03E4">
        <w:rPr>
          <w:rFonts w:ascii="Arial" w:hAnsi="Arial" w:cs="Arial"/>
        </w:rPr>
        <w:t>SUB-4</w:t>
      </w:r>
    </w:p>
    <w:p w:rsidR="001601C9" w:rsidRPr="0059065B" w:rsidRDefault="001601C9">
      <w:pPr>
        <w:rPr>
          <w:rFonts w:ascii="Arial" w:hAnsi="Arial" w:cs="Arial"/>
          <w:highlight w:val="yellow"/>
        </w:rPr>
      </w:pPr>
    </w:p>
    <w:p w:rsidR="001601C9" w:rsidRPr="009A0A7C" w:rsidRDefault="001601C9">
      <w:pPr>
        <w:rPr>
          <w:rFonts w:ascii="Arial" w:hAnsi="Arial" w:cs="Arial"/>
        </w:rPr>
      </w:pPr>
      <w:r w:rsidRPr="003E03E4">
        <w:rPr>
          <w:rFonts w:ascii="Arial" w:hAnsi="Arial" w:cs="Arial"/>
          <w:b/>
        </w:rPr>
        <w:t xml:space="preserve">Performance Measure Name: </w:t>
      </w:r>
      <w:r w:rsidRPr="003E03E4">
        <w:rPr>
          <w:rFonts w:ascii="Arial" w:hAnsi="Arial" w:cs="Arial"/>
        </w:rPr>
        <w:t xml:space="preserve"> Alcohol and Drug Use: Assessing Status After Discharge</w:t>
      </w:r>
    </w:p>
    <w:p w:rsidR="001601C9" w:rsidRPr="009A0A7C" w:rsidRDefault="001601C9">
      <w:pPr>
        <w:rPr>
          <w:rFonts w:ascii="Arial" w:hAnsi="Arial" w:cs="Arial"/>
          <w:b/>
        </w:rPr>
      </w:pPr>
    </w:p>
    <w:p w:rsidR="001601C9" w:rsidRPr="009A0A7C" w:rsidRDefault="001601C9" w:rsidP="001601C9">
      <w:pPr>
        <w:rPr>
          <w:rFonts w:ascii="Arial" w:hAnsi="Arial" w:cs="Arial"/>
        </w:rPr>
      </w:pPr>
      <w:r w:rsidRPr="009A0A7C">
        <w:rPr>
          <w:rFonts w:ascii="Arial" w:hAnsi="Arial" w:cs="Arial"/>
          <w:b/>
        </w:rPr>
        <w:t xml:space="preserve">Description: </w:t>
      </w:r>
      <w:r>
        <w:rPr>
          <w:rFonts w:ascii="Arial" w:hAnsi="Arial" w:cs="Arial"/>
        </w:rPr>
        <w:t xml:space="preserve">Discharged patients who screened positive for unhealthy alcohol use or who received a diagnosis of alcohol or drug disorder during their inpatient stay, who are contacted </w:t>
      </w:r>
      <w:r w:rsidRPr="00F657D5">
        <w:rPr>
          <w:rFonts w:ascii="Arial" w:hAnsi="Arial" w:cs="Arial"/>
        </w:rPr>
        <w:t>between 7 and 30</w:t>
      </w:r>
      <w:r>
        <w:rPr>
          <w:rFonts w:ascii="Arial" w:hAnsi="Arial" w:cs="Arial"/>
        </w:rPr>
        <w:t xml:space="preserve"> days after hospital discharge and follow-up information regarding their alcohol or drug use status post discharge is collected.</w:t>
      </w:r>
    </w:p>
    <w:p w:rsidR="001601C9" w:rsidRPr="009A0A7C" w:rsidRDefault="001601C9">
      <w:pPr>
        <w:rPr>
          <w:rFonts w:ascii="Arial" w:hAnsi="Arial" w:cs="Arial"/>
        </w:rPr>
      </w:pPr>
    </w:p>
    <w:p w:rsidR="001601C9" w:rsidRPr="005B3E8E" w:rsidRDefault="001601C9" w:rsidP="001601C9">
      <w:pPr>
        <w:rPr>
          <w:rFonts w:ascii="Arial" w:hAnsi="Arial" w:cs="Arial"/>
        </w:rPr>
      </w:pPr>
      <w:r w:rsidRPr="009A0A7C">
        <w:rPr>
          <w:rFonts w:ascii="Arial" w:hAnsi="Arial" w:cs="Arial"/>
          <w:b/>
        </w:rPr>
        <w:t xml:space="preserve">Rationale: </w:t>
      </w:r>
      <w:r w:rsidRPr="005B3E8E">
        <w:rPr>
          <w:rFonts w:ascii="Arial" w:hAnsi="Arial" w:cs="Arial"/>
        </w:rPr>
        <w:t>Excessive use of alcohol and drugs has a catastrophic impact on health and society in the United States</w:t>
      </w:r>
      <w:r>
        <w:rPr>
          <w:rFonts w:ascii="Arial" w:hAnsi="Arial" w:cs="Arial"/>
        </w:rPr>
        <w:t xml:space="preserve"> (The National Quality Forum, A Consensus Report 2007)</w:t>
      </w:r>
      <w:r w:rsidRPr="005B3E8E">
        <w:rPr>
          <w:rFonts w:ascii="Arial" w:hAnsi="Arial" w:cs="Arial"/>
        </w:rPr>
        <w:t xml:space="preserve">. In 1998 the costs to society were </w:t>
      </w:r>
      <w:r>
        <w:rPr>
          <w:rFonts w:ascii="Arial" w:hAnsi="Arial" w:cs="Arial"/>
        </w:rPr>
        <w:t>1</w:t>
      </w:r>
      <w:r w:rsidRPr="005B3E8E">
        <w:rPr>
          <w:rFonts w:ascii="Arial" w:hAnsi="Arial" w:cs="Arial"/>
        </w:rPr>
        <w:t xml:space="preserve">85 billion dollars for alcohol misuse, and </w:t>
      </w:r>
      <w:r>
        <w:rPr>
          <w:rFonts w:ascii="Arial" w:hAnsi="Arial" w:cs="Arial"/>
        </w:rPr>
        <w:t>1</w:t>
      </w:r>
      <w:r w:rsidRPr="005B3E8E">
        <w:rPr>
          <w:rFonts w:ascii="Arial" w:hAnsi="Arial" w:cs="Arial"/>
        </w:rPr>
        <w:t>43 billion dollars for drugs</w:t>
      </w:r>
      <w:r>
        <w:rPr>
          <w:rFonts w:ascii="Arial" w:hAnsi="Arial" w:cs="Arial"/>
        </w:rPr>
        <w:t xml:space="preserve"> (Harwood 2000)</w:t>
      </w:r>
      <w:r w:rsidRPr="005B3E8E">
        <w:rPr>
          <w:rFonts w:ascii="Arial" w:hAnsi="Arial" w:cs="Arial"/>
        </w:rPr>
        <w:t>. This includes annual health care spending of over 19 billion</w:t>
      </w:r>
      <w:r>
        <w:rPr>
          <w:rFonts w:ascii="Arial" w:hAnsi="Arial" w:cs="Arial"/>
        </w:rPr>
        <w:t xml:space="preserve"> dollars</w:t>
      </w:r>
      <w:r w:rsidRPr="005B3E8E">
        <w:rPr>
          <w:rFonts w:ascii="Arial" w:hAnsi="Arial" w:cs="Arial"/>
        </w:rPr>
        <w:t xml:space="preserve"> for consequences of alcohol problems, and 14 billion</w:t>
      </w:r>
      <w:r>
        <w:rPr>
          <w:rFonts w:ascii="Arial" w:hAnsi="Arial" w:cs="Arial"/>
        </w:rPr>
        <w:t xml:space="preserve"> dollars</w:t>
      </w:r>
      <w:r w:rsidRPr="005B3E8E">
        <w:rPr>
          <w:rFonts w:ascii="Arial" w:hAnsi="Arial" w:cs="Arial"/>
        </w:rPr>
        <w:t xml:space="preserve"> related to drugs. Businesses suffer from one-quarter of a trillion dollars per year in lost productivity. Alcohol, drug, and tobacco use cause over one out of four of the 2.4 million annual deaths in the U.S</w:t>
      </w:r>
      <w:r>
        <w:rPr>
          <w:rFonts w:ascii="Arial" w:hAnsi="Arial" w:cs="Arial"/>
        </w:rPr>
        <w:t xml:space="preserve"> (Office of National Drug Control Policy)</w:t>
      </w:r>
      <w:r w:rsidRPr="005B3E8E">
        <w:rPr>
          <w:rFonts w:ascii="Arial" w:hAnsi="Arial" w:cs="Arial"/>
        </w:rPr>
        <w:t xml:space="preserve">. </w:t>
      </w:r>
    </w:p>
    <w:p w:rsidR="001601C9" w:rsidRDefault="001601C9" w:rsidP="001601C9">
      <w:pPr>
        <w:rPr>
          <w:rFonts w:ascii="Arial" w:hAnsi="Arial" w:cs="Arial"/>
        </w:rPr>
      </w:pPr>
    </w:p>
    <w:p w:rsidR="001601C9" w:rsidRPr="005B3E8E" w:rsidRDefault="001601C9" w:rsidP="001601C9">
      <w:pPr>
        <w:rPr>
          <w:rFonts w:ascii="Arial" w:hAnsi="Arial" w:cs="Arial"/>
        </w:rPr>
      </w:pPr>
      <w:r w:rsidRPr="005B3E8E">
        <w:rPr>
          <w:rFonts w:ascii="Arial" w:hAnsi="Arial" w:cs="Arial"/>
        </w:rPr>
        <w:t>An estimated 22.6 million adolescents and adults meet criteria for a substance use disorder, but addictions are not the most common type of problem. For every patient with alcohol dependence there are six who drink in an excessive manner that harms their health. For every patient with a drug addiction there are three who risk their health through use, but are not dependent. In a multi-state study that screened 459,599 patients in general hospital and medical settings, 23% were positive. Of these, 16% used alcohol or drugs above safe limits, an additional 3% were very heavy users, but only 4% had an addictive use pattern</w:t>
      </w:r>
      <w:r>
        <w:rPr>
          <w:rFonts w:ascii="Arial" w:hAnsi="Arial" w:cs="Arial"/>
        </w:rPr>
        <w:t xml:space="preserve"> (Mokdad 2000)</w:t>
      </w:r>
      <w:r w:rsidRPr="005B3E8E">
        <w:rPr>
          <w:rFonts w:ascii="Arial" w:hAnsi="Arial" w:cs="Arial"/>
        </w:rPr>
        <w:t xml:space="preserve">. </w:t>
      </w:r>
    </w:p>
    <w:p w:rsidR="001601C9" w:rsidRDefault="001601C9" w:rsidP="001601C9">
      <w:pPr>
        <w:rPr>
          <w:rFonts w:ascii="Arial" w:hAnsi="Arial" w:cs="Arial"/>
        </w:rPr>
      </w:pPr>
    </w:p>
    <w:p w:rsidR="001601C9" w:rsidRPr="005B3E8E" w:rsidRDefault="001601C9" w:rsidP="001601C9">
      <w:pPr>
        <w:rPr>
          <w:rFonts w:ascii="Arial" w:hAnsi="Arial" w:cs="Arial"/>
        </w:rPr>
      </w:pPr>
      <w:r w:rsidRPr="005B3E8E">
        <w:rPr>
          <w:rFonts w:ascii="Arial" w:hAnsi="Arial" w:cs="Arial"/>
        </w:rPr>
        <w:t>Clinical trials have demonstrated that brief interventions significantly improve health and reduce costs in non-dependent drinkers; similar benefits occur in those with addictions who are referred to treatment</w:t>
      </w:r>
      <w:r>
        <w:rPr>
          <w:rFonts w:ascii="Arial" w:hAnsi="Arial" w:cs="Arial"/>
        </w:rPr>
        <w:t xml:space="preserve"> (Madras 2009)</w:t>
      </w:r>
      <w:r w:rsidRPr="005B3E8E">
        <w:rPr>
          <w:rFonts w:ascii="Arial" w:hAnsi="Arial" w:cs="Arial"/>
        </w:rPr>
        <w:t xml:space="preserve">. </w:t>
      </w:r>
    </w:p>
    <w:p w:rsidR="001601C9" w:rsidRDefault="001601C9" w:rsidP="001601C9">
      <w:pPr>
        <w:rPr>
          <w:rFonts w:ascii="Arial" w:hAnsi="Arial" w:cs="Arial"/>
        </w:rPr>
      </w:pPr>
    </w:p>
    <w:p w:rsidR="001601C9" w:rsidRPr="005B3E8E" w:rsidRDefault="001601C9" w:rsidP="001601C9">
      <w:pPr>
        <w:rPr>
          <w:rFonts w:ascii="Arial" w:hAnsi="Arial" w:cs="Arial"/>
        </w:rPr>
      </w:pPr>
      <w:r w:rsidRPr="005B3E8E">
        <w:rPr>
          <w:rFonts w:ascii="Arial" w:hAnsi="Arial" w:cs="Arial"/>
        </w:rPr>
        <w:t>Substance use contributes to over 50 medical problems commonly treated in hospitals</w:t>
      </w:r>
      <w:r>
        <w:rPr>
          <w:rFonts w:ascii="Arial" w:hAnsi="Arial" w:cs="Arial"/>
        </w:rPr>
        <w:t xml:space="preserve"> (Fleming 2002)</w:t>
      </w:r>
      <w:r w:rsidRPr="005B3E8E">
        <w:rPr>
          <w:rFonts w:ascii="Arial" w:hAnsi="Arial" w:cs="Arial"/>
        </w:rPr>
        <w:t>. A hospital admission provides a unique opportunity to address substance use. For many patients, addressing substance use is the only way to control their other health problems</w:t>
      </w:r>
      <w:r>
        <w:rPr>
          <w:rFonts w:ascii="Arial" w:hAnsi="Arial" w:cs="Arial"/>
        </w:rPr>
        <w:t xml:space="preserve"> (Gentilello 2005)</w:t>
      </w:r>
      <w:r w:rsidRPr="005B3E8E">
        <w:rPr>
          <w:rFonts w:ascii="Arial" w:hAnsi="Arial" w:cs="Arial"/>
        </w:rPr>
        <w:t xml:space="preserve">. </w:t>
      </w:r>
    </w:p>
    <w:p w:rsidR="001601C9" w:rsidRPr="006304B5" w:rsidRDefault="001601C9" w:rsidP="001601C9">
      <w:pPr>
        <w:rPr>
          <w:rFonts w:ascii="Arial" w:hAnsi="Arial" w:cs="Arial"/>
        </w:rPr>
      </w:pPr>
    </w:p>
    <w:p w:rsidR="001601C9" w:rsidRPr="009A0A7C" w:rsidRDefault="001601C9">
      <w:pPr>
        <w:rPr>
          <w:rFonts w:ascii="Arial" w:hAnsi="Arial" w:cs="Arial"/>
        </w:rPr>
      </w:pPr>
      <w:r w:rsidRPr="009A0A7C">
        <w:rPr>
          <w:rFonts w:ascii="Arial" w:hAnsi="Arial" w:cs="Arial"/>
          <w:b/>
        </w:rPr>
        <w:lastRenderedPageBreak/>
        <w:t xml:space="preserve">Type of Measure: </w:t>
      </w:r>
      <w:r>
        <w:rPr>
          <w:rFonts w:ascii="Arial" w:hAnsi="Arial" w:cs="Arial"/>
          <w:sz w:val="22"/>
          <w:szCs w:val="22"/>
        </w:rPr>
        <w:t>Process</w:t>
      </w:r>
    </w:p>
    <w:p w:rsidR="001601C9" w:rsidRPr="009A0A7C" w:rsidRDefault="001601C9">
      <w:pPr>
        <w:rPr>
          <w:rFonts w:ascii="Arial" w:hAnsi="Arial" w:cs="Arial"/>
        </w:rPr>
      </w:pPr>
    </w:p>
    <w:p w:rsidR="001601C9" w:rsidRPr="009A0A7C" w:rsidRDefault="001601C9">
      <w:pPr>
        <w:rPr>
          <w:rFonts w:ascii="Arial" w:hAnsi="Arial" w:cs="Arial"/>
        </w:rPr>
      </w:pPr>
      <w:r w:rsidRPr="009A0A7C">
        <w:rPr>
          <w:rFonts w:ascii="Arial" w:hAnsi="Arial" w:cs="Arial"/>
          <w:b/>
        </w:rPr>
        <w:t xml:space="preserve">Improvement Noted As: </w:t>
      </w:r>
      <w:r>
        <w:rPr>
          <w:rFonts w:ascii="Arial" w:hAnsi="Arial" w:cs="Arial"/>
        </w:rPr>
        <w:t>Increase in the rate</w:t>
      </w:r>
    </w:p>
    <w:p w:rsidR="001601C9" w:rsidRPr="009A0A7C" w:rsidRDefault="001601C9">
      <w:pPr>
        <w:rPr>
          <w:rFonts w:ascii="Arial" w:hAnsi="Arial" w:cs="Arial"/>
        </w:rPr>
      </w:pPr>
    </w:p>
    <w:p w:rsidR="001601C9" w:rsidRPr="009A0A7C" w:rsidRDefault="001601C9">
      <w:pPr>
        <w:rPr>
          <w:rFonts w:ascii="Arial" w:hAnsi="Arial" w:cs="Arial"/>
        </w:rPr>
      </w:pPr>
      <w:r w:rsidRPr="009A0A7C">
        <w:rPr>
          <w:rFonts w:ascii="Arial" w:hAnsi="Arial" w:cs="Arial"/>
          <w:b/>
        </w:rPr>
        <w:t xml:space="preserve">Numerator Statement: </w:t>
      </w:r>
      <w:r>
        <w:rPr>
          <w:rFonts w:ascii="Arial" w:hAnsi="Arial" w:cs="Arial"/>
        </w:rPr>
        <w:t>The number of discharged patients that are contacted between 7 and 30 days after hospital discharge and follow-up information regarding alcohol or drug use status is collected.</w:t>
      </w:r>
    </w:p>
    <w:p w:rsidR="001601C9" w:rsidRPr="009A0A7C" w:rsidRDefault="001601C9">
      <w:pPr>
        <w:rPr>
          <w:rFonts w:ascii="Arial" w:hAnsi="Arial" w:cs="Arial"/>
        </w:rPr>
      </w:pPr>
    </w:p>
    <w:p w:rsidR="001601C9" w:rsidRDefault="001601C9" w:rsidP="001601C9">
      <w:pPr>
        <w:pStyle w:val="BodyTextIndent"/>
        <w:rPr>
          <w:rFonts w:ascii="Arial" w:hAnsi="Arial" w:cs="Arial"/>
        </w:rPr>
      </w:pPr>
      <w:r w:rsidRPr="009A0A7C">
        <w:rPr>
          <w:rFonts w:ascii="Arial" w:hAnsi="Arial" w:cs="Arial"/>
          <w:b/>
        </w:rPr>
        <w:t xml:space="preserve">Included Populations: </w:t>
      </w:r>
      <w:r>
        <w:rPr>
          <w:rFonts w:ascii="Arial" w:hAnsi="Arial" w:cs="Arial"/>
          <w:b/>
        </w:rPr>
        <w:t xml:space="preserve">  </w:t>
      </w:r>
      <w:r>
        <w:rPr>
          <w:rFonts w:ascii="Arial" w:hAnsi="Arial" w:cs="Arial"/>
        </w:rPr>
        <w:t>Not applicable</w:t>
      </w:r>
    </w:p>
    <w:p w:rsidR="001601C9" w:rsidRPr="005B3E8E" w:rsidRDefault="001601C9" w:rsidP="001601C9">
      <w:pPr>
        <w:pStyle w:val="BodyTextIndent"/>
        <w:rPr>
          <w:rFonts w:ascii="Arial" w:hAnsi="Arial" w:cs="Arial"/>
        </w:rPr>
      </w:pPr>
    </w:p>
    <w:p w:rsidR="001601C9" w:rsidRPr="009A0A7C" w:rsidRDefault="001601C9">
      <w:pPr>
        <w:ind w:firstLine="720"/>
        <w:rPr>
          <w:rFonts w:ascii="Arial" w:hAnsi="Arial" w:cs="Arial"/>
        </w:rPr>
      </w:pPr>
      <w:r w:rsidRPr="009A0A7C">
        <w:rPr>
          <w:rFonts w:ascii="Arial" w:hAnsi="Arial" w:cs="Arial"/>
          <w:b/>
        </w:rPr>
        <w:t>Excluded Populations:</w:t>
      </w:r>
      <w:r w:rsidRPr="009A0A7C">
        <w:rPr>
          <w:rFonts w:ascii="Arial" w:hAnsi="Arial" w:cs="Arial"/>
        </w:rPr>
        <w:t xml:space="preserve"> </w:t>
      </w:r>
      <w:r>
        <w:rPr>
          <w:rFonts w:ascii="Arial" w:hAnsi="Arial" w:cs="Arial"/>
        </w:rPr>
        <w:t xml:space="preserve"> None</w:t>
      </w:r>
    </w:p>
    <w:p w:rsidR="001601C9" w:rsidRPr="009A0A7C" w:rsidRDefault="001601C9">
      <w:pPr>
        <w:ind w:firstLine="720"/>
        <w:rPr>
          <w:rFonts w:ascii="Arial" w:hAnsi="Arial" w:cs="Arial"/>
        </w:rPr>
      </w:pPr>
    </w:p>
    <w:p w:rsidR="001601C9" w:rsidRDefault="001601C9">
      <w:pPr>
        <w:ind w:firstLine="720"/>
        <w:rPr>
          <w:rFonts w:ascii="Arial" w:hAnsi="Arial" w:cs="Arial"/>
          <w:b/>
        </w:rPr>
      </w:pPr>
      <w:r w:rsidRPr="009A0A7C">
        <w:rPr>
          <w:rFonts w:ascii="Arial" w:hAnsi="Arial" w:cs="Arial"/>
          <w:b/>
        </w:rPr>
        <w:t>Data Elements:</w:t>
      </w:r>
    </w:p>
    <w:p w:rsidR="001601C9" w:rsidRPr="00BA3026" w:rsidRDefault="001601C9" w:rsidP="001601C9">
      <w:pPr>
        <w:numPr>
          <w:ilvl w:val="0"/>
          <w:numId w:val="24"/>
        </w:numPr>
        <w:ind w:hanging="720"/>
        <w:rPr>
          <w:rFonts w:ascii="Arial" w:hAnsi="Arial" w:cs="Arial"/>
          <w:b/>
          <w:i/>
        </w:rPr>
      </w:pPr>
      <w:r>
        <w:rPr>
          <w:rFonts w:ascii="Arial" w:hAnsi="Arial" w:cs="Arial"/>
          <w:i/>
        </w:rPr>
        <w:t xml:space="preserve">Alcohol or Drug Use Status Post </w:t>
      </w:r>
      <w:r w:rsidRPr="00BA3026">
        <w:rPr>
          <w:rFonts w:ascii="Arial" w:hAnsi="Arial" w:cs="Arial"/>
          <w:i/>
        </w:rPr>
        <w:t>Discharge – Counseling</w:t>
      </w:r>
    </w:p>
    <w:p w:rsidR="001601C9" w:rsidRPr="00AA64E5" w:rsidRDefault="001601C9" w:rsidP="001601C9">
      <w:pPr>
        <w:numPr>
          <w:ilvl w:val="0"/>
          <w:numId w:val="24"/>
        </w:numPr>
        <w:ind w:hanging="720"/>
        <w:rPr>
          <w:rFonts w:ascii="Arial" w:hAnsi="Arial" w:cs="Arial"/>
          <w:b/>
        </w:rPr>
      </w:pPr>
      <w:r w:rsidRPr="00BA3026">
        <w:rPr>
          <w:rFonts w:ascii="Arial" w:hAnsi="Arial" w:cs="Arial"/>
          <w:i/>
        </w:rPr>
        <w:t>Alcoho</w:t>
      </w:r>
      <w:r w:rsidR="003174E3" w:rsidRPr="003174E3">
        <w:rPr>
          <w:rFonts w:ascii="Arial" w:hAnsi="Arial" w:cs="Arial"/>
          <w:b/>
          <w:i/>
        </w:rPr>
        <w:t>l</w:t>
      </w:r>
      <w:r>
        <w:rPr>
          <w:rFonts w:ascii="Arial" w:hAnsi="Arial" w:cs="Arial"/>
          <w:i/>
        </w:rPr>
        <w:t xml:space="preserve"> or Drug Use Status Post Discharge – Medication</w:t>
      </w:r>
    </w:p>
    <w:p w:rsidR="001601C9" w:rsidRPr="001A42CC" w:rsidRDefault="001601C9" w:rsidP="001601C9">
      <w:pPr>
        <w:numPr>
          <w:ilvl w:val="0"/>
          <w:numId w:val="24"/>
        </w:numPr>
        <w:ind w:hanging="720"/>
        <w:rPr>
          <w:rFonts w:ascii="Arial" w:hAnsi="Arial" w:cs="Arial"/>
          <w:b/>
        </w:rPr>
      </w:pPr>
      <w:r>
        <w:rPr>
          <w:rFonts w:ascii="Arial" w:hAnsi="Arial" w:cs="Arial"/>
          <w:i/>
        </w:rPr>
        <w:t>Alcohol Use Status Post Discharge – Quit Status</w:t>
      </w:r>
    </w:p>
    <w:p w:rsidR="001601C9" w:rsidRPr="00592E75" w:rsidRDefault="001601C9" w:rsidP="001601C9">
      <w:pPr>
        <w:numPr>
          <w:ilvl w:val="0"/>
          <w:numId w:val="24"/>
        </w:numPr>
        <w:ind w:hanging="720"/>
        <w:rPr>
          <w:rFonts w:ascii="Arial" w:hAnsi="Arial" w:cs="Arial"/>
          <w:b/>
        </w:rPr>
      </w:pPr>
      <w:r>
        <w:rPr>
          <w:rFonts w:ascii="Arial" w:hAnsi="Arial" w:cs="Arial"/>
          <w:i/>
        </w:rPr>
        <w:t>Drug Use Status Post Discharge – Quit Status</w:t>
      </w:r>
    </w:p>
    <w:p w:rsidR="001601C9" w:rsidRPr="005B3E8E" w:rsidRDefault="001601C9" w:rsidP="001601C9">
      <w:pPr>
        <w:numPr>
          <w:ilvl w:val="0"/>
          <w:numId w:val="24"/>
        </w:numPr>
        <w:ind w:hanging="720"/>
        <w:rPr>
          <w:rFonts w:ascii="Arial" w:hAnsi="Arial" w:cs="Arial"/>
          <w:b/>
        </w:rPr>
      </w:pPr>
      <w:r>
        <w:rPr>
          <w:rFonts w:ascii="Arial" w:hAnsi="Arial" w:cs="Arial"/>
          <w:i/>
        </w:rPr>
        <w:t>Follow-up Contact</w:t>
      </w:r>
    </w:p>
    <w:p w:rsidR="001601C9" w:rsidRPr="009A0A7C" w:rsidRDefault="001601C9" w:rsidP="001601C9">
      <w:pPr>
        <w:numPr>
          <w:ilvl w:val="0"/>
          <w:numId w:val="24"/>
        </w:numPr>
        <w:ind w:hanging="720"/>
        <w:rPr>
          <w:rFonts w:ascii="Arial" w:hAnsi="Arial" w:cs="Arial"/>
          <w:b/>
        </w:rPr>
      </w:pPr>
      <w:r>
        <w:rPr>
          <w:rFonts w:ascii="Arial" w:hAnsi="Arial" w:cs="Arial"/>
          <w:i/>
        </w:rPr>
        <w:t>Follow-up Contact Date</w:t>
      </w:r>
    </w:p>
    <w:p w:rsidR="001601C9" w:rsidRPr="009A0A7C" w:rsidRDefault="001601C9">
      <w:pPr>
        <w:ind w:firstLine="720"/>
        <w:rPr>
          <w:rFonts w:ascii="Arial" w:hAnsi="Arial" w:cs="Arial"/>
          <w:i/>
        </w:rPr>
      </w:pPr>
    </w:p>
    <w:p w:rsidR="001601C9" w:rsidRPr="009A0A7C" w:rsidRDefault="001601C9">
      <w:pPr>
        <w:rPr>
          <w:rFonts w:ascii="Arial" w:hAnsi="Arial" w:cs="Arial"/>
        </w:rPr>
      </w:pPr>
      <w:r w:rsidRPr="009A0A7C">
        <w:rPr>
          <w:rFonts w:ascii="Arial" w:hAnsi="Arial" w:cs="Arial"/>
          <w:b/>
        </w:rPr>
        <w:t xml:space="preserve">Denominator Statement: </w:t>
      </w:r>
      <w:r w:rsidRPr="009A0A7C">
        <w:rPr>
          <w:rFonts w:ascii="Arial" w:hAnsi="Arial" w:cs="Arial"/>
        </w:rPr>
        <w:t>The number of</w:t>
      </w:r>
      <w:r>
        <w:rPr>
          <w:rFonts w:ascii="Arial" w:hAnsi="Arial" w:cs="Arial"/>
        </w:rPr>
        <w:t xml:space="preserve"> discharged patients</w:t>
      </w:r>
      <w:r w:rsidRPr="009A0A7C">
        <w:rPr>
          <w:rFonts w:ascii="Arial" w:hAnsi="Arial" w:cs="Arial"/>
        </w:rPr>
        <w:t xml:space="preserve"> 18 years of age and older</w:t>
      </w:r>
      <w:r>
        <w:rPr>
          <w:rFonts w:ascii="Arial" w:hAnsi="Arial" w:cs="Arial"/>
        </w:rPr>
        <w:t xml:space="preserve"> who screened positive for unhealthy alcohol use or who received a diagnosis of alcohol or drug use disorder during their hospital stay.</w:t>
      </w:r>
    </w:p>
    <w:p w:rsidR="001601C9" w:rsidRPr="009A0A7C" w:rsidRDefault="001601C9">
      <w:pPr>
        <w:rPr>
          <w:rFonts w:ascii="Arial" w:hAnsi="Arial" w:cs="Arial"/>
        </w:rPr>
      </w:pPr>
    </w:p>
    <w:p w:rsidR="001601C9" w:rsidRPr="009A0A7C" w:rsidRDefault="001601C9">
      <w:pPr>
        <w:ind w:left="720"/>
        <w:rPr>
          <w:rFonts w:ascii="Arial" w:hAnsi="Arial" w:cs="Arial"/>
        </w:rPr>
      </w:pPr>
      <w:r w:rsidRPr="009A0A7C">
        <w:rPr>
          <w:rFonts w:ascii="Arial" w:hAnsi="Arial" w:cs="Arial"/>
          <w:b/>
        </w:rPr>
        <w:t xml:space="preserve">Included Populations: </w:t>
      </w:r>
    </w:p>
    <w:p w:rsidR="001601C9" w:rsidRDefault="001601C9" w:rsidP="001601C9">
      <w:pPr>
        <w:numPr>
          <w:ilvl w:val="0"/>
          <w:numId w:val="24"/>
        </w:numPr>
        <w:ind w:hanging="720"/>
        <w:rPr>
          <w:rFonts w:ascii="Arial" w:hAnsi="Arial" w:cs="Arial"/>
        </w:rPr>
      </w:pPr>
      <w:r>
        <w:rPr>
          <w:rFonts w:ascii="Arial" w:hAnsi="Arial" w:cs="Arial"/>
        </w:rPr>
        <w:t>Patients with an ICD-9-CM Principal or Other Diagnosis Code for alcohol or drug use disorder listed in Appendix A on Table 13.1or 13.2</w:t>
      </w:r>
    </w:p>
    <w:p w:rsidR="001601C9" w:rsidRDefault="001601C9" w:rsidP="001601C9">
      <w:pPr>
        <w:numPr>
          <w:ilvl w:val="0"/>
          <w:numId w:val="24"/>
        </w:numPr>
        <w:ind w:hanging="720"/>
        <w:rPr>
          <w:rFonts w:ascii="Arial" w:hAnsi="Arial" w:cs="Arial"/>
        </w:rPr>
      </w:pPr>
      <w:r>
        <w:rPr>
          <w:rFonts w:ascii="Arial" w:hAnsi="Arial" w:cs="Arial"/>
        </w:rPr>
        <w:t xml:space="preserve">Patients with an ICD-9-CM Principal or Other Procedure Code listed in Appendix A on Table 13.3 </w:t>
      </w:r>
    </w:p>
    <w:p w:rsidR="001601C9" w:rsidRDefault="001601C9" w:rsidP="001601C9">
      <w:pPr>
        <w:numPr>
          <w:ilvl w:val="0"/>
          <w:numId w:val="24"/>
        </w:numPr>
        <w:ind w:hanging="720"/>
        <w:rPr>
          <w:rFonts w:ascii="Arial" w:hAnsi="Arial" w:cs="Arial"/>
        </w:rPr>
      </w:pPr>
      <w:r>
        <w:rPr>
          <w:rFonts w:ascii="Arial" w:hAnsi="Arial" w:cs="Arial"/>
        </w:rPr>
        <w:t>Patients who screened positive for unhealthy alcohol use or who were identified with an alcohol or drug disorder</w:t>
      </w:r>
    </w:p>
    <w:p w:rsidR="001601C9" w:rsidRPr="009A0A7C" w:rsidRDefault="001601C9">
      <w:pPr>
        <w:ind w:left="720"/>
        <w:rPr>
          <w:rFonts w:ascii="Arial" w:hAnsi="Arial" w:cs="Arial"/>
        </w:rPr>
      </w:pPr>
    </w:p>
    <w:p w:rsidR="001601C9" w:rsidRDefault="001601C9">
      <w:pPr>
        <w:ind w:left="360" w:firstLine="360"/>
        <w:rPr>
          <w:rFonts w:ascii="Arial" w:hAnsi="Arial" w:cs="Arial"/>
          <w:b/>
        </w:rPr>
      </w:pPr>
      <w:r w:rsidRPr="009A0A7C">
        <w:rPr>
          <w:rFonts w:ascii="Arial" w:hAnsi="Arial" w:cs="Arial"/>
          <w:b/>
        </w:rPr>
        <w:t>Excluded Populations:</w:t>
      </w:r>
    </w:p>
    <w:p w:rsidR="001601C9" w:rsidRDefault="001601C9" w:rsidP="001601C9">
      <w:pPr>
        <w:numPr>
          <w:ilvl w:val="0"/>
          <w:numId w:val="24"/>
        </w:numPr>
        <w:ind w:hanging="720"/>
        <w:rPr>
          <w:rFonts w:ascii="Arial" w:hAnsi="Arial" w:cs="Arial"/>
        </w:rPr>
      </w:pPr>
      <w:r>
        <w:rPr>
          <w:rFonts w:ascii="Arial" w:hAnsi="Arial" w:cs="Arial"/>
        </w:rPr>
        <w:t>Patients less than 18 years of age</w:t>
      </w:r>
    </w:p>
    <w:p w:rsidR="001601C9" w:rsidRDefault="001601C9" w:rsidP="001601C9">
      <w:pPr>
        <w:numPr>
          <w:ilvl w:val="0"/>
          <w:numId w:val="24"/>
        </w:numPr>
        <w:ind w:hanging="720"/>
        <w:rPr>
          <w:rFonts w:ascii="Arial" w:hAnsi="Arial" w:cs="Arial"/>
        </w:rPr>
      </w:pPr>
      <w:r>
        <w:rPr>
          <w:rFonts w:ascii="Arial" w:hAnsi="Arial" w:cs="Arial"/>
        </w:rPr>
        <w:t>Patients who are cognitively impaired</w:t>
      </w:r>
    </w:p>
    <w:p w:rsidR="001601C9" w:rsidRDefault="001601C9" w:rsidP="001601C9">
      <w:pPr>
        <w:numPr>
          <w:ilvl w:val="0"/>
          <w:numId w:val="24"/>
        </w:numPr>
        <w:ind w:hanging="720"/>
        <w:rPr>
          <w:rFonts w:ascii="Arial" w:hAnsi="Arial" w:cs="Arial"/>
        </w:rPr>
      </w:pPr>
      <w:r>
        <w:rPr>
          <w:rFonts w:ascii="Arial" w:hAnsi="Arial" w:cs="Arial"/>
        </w:rPr>
        <w:t>Patients who were not screened or refused to be screened for alcohol use</w:t>
      </w:r>
    </w:p>
    <w:p w:rsidR="001601C9" w:rsidRDefault="001601C9" w:rsidP="001601C9">
      <w:pPr>
        <w:numPr>
          <w:ilvl w:val="0"/>
          <w:numId w:val="24"/>
        </w:numPr>
        <w:ind w:hanging="720"/>
        <w:rPr>
          <w:rFonts w:ascii="Arial" w:hAnsi="Arial" w:cs="Arial"/>
        </w:rPr>
      </w:pPr>
      <w:r>
        <w:rPr>
          <w:rFonts w:ascii="Arial" w:hAnsi="Arial" w:cs="Arial"/>
        </w:rPr>
        <w:t xml:space="preserve">Patient who expired </w:t>
      </w:r>
    </w:p>
    <w:p w:rsidR="001601C9" w:rsidRDefault="001601C9" w:rsidP="001601C9">
      <w:pPr>
        <w:numPr>
          <w:ilvl w:val="0"/>
          <w:numId w:val="24"/>
        </w:numPr>
        <w:ind w:hanging="720"/>
        <w:rPr>
          <w:rFonts w:ascii="Arial" w:hAnsi="Arial" w:cs="Arial"/>
        </w:rPr>
      </w:pPr>
      <w:r>
        <w:rPr>
          <w:rFonts w:ascii="Arial" w:hAnsi="Arial" w:cs="Arial"/>
        </w:rPr>
        <w:t>Patients who have a duration of stay less than or equal to one day or  greater than 120 days</w:t>
      </w:r>
    </w:p>
    <w:p w:rsidR="001601C9" w:rsidRDefault="001601C9" w:rsidP="001601C9">
      <w:pPr>
        <w:numPr>
          <w:ilvl w:val="0"/>
          <w:numId w:val="24"/>
        </w:numPr>
        <w:ind w:hanging="720"/>
        <w:rPr>
          <w:rFonts w:ascii="Arial" w:hAnsi="Arial" w:cs="Arial"/>
        </w:rPr>
      </w:pPr>
      <w:r>
        <w:rPr>
          <w:rFonts w:ascii="Arial" w:hAnsi="Arial" w:cs="Arial"/>
        </w:rPr>
        <w:t>Patients who do not screen positive for unhealthy alcohol use</w:t>
      </w:r>
    </w:p>
    <w:p w:rsidR="001601C9" w:rsidRDefault="001601C9" w:rsidP="001601C9">
      <w:pPr>
        <w:numPr>
          <w:ilvl w:val="0"/>
          <w:numId w:val="24"/>
        </w:numPr>
        <w:ind w:hanging="720"/>
        <w:rPr>
          <w:rFonts w:ascii="Arial" w:hAnsi="Arial" w:cs="Arial"/>
        </w:rPr>
      </w:pPr>
      <w:r>
        <w:rPr>
          <w:rFonts w:ascii="Arial" w:hAnsi="Arial" w:cs="Arial"/>
        </w:rPr>
        <w:t xml:space="preserve">Patients discharged to another hospital </w:t>
      </w:r>
    </w:p>
    <w:p w:rsidR="001601C9" w:rsidRDefault="001601C9" w:rsidP="001601C9">
      <w:pPr>
        <w:numPr>
          <w:ilvl w:val="0"/>
          <w:numId w:val="24"/>
        </w:numPr>
        <w:ind w:hanging="720"/>
        <w:rPr>
          <w:rFonts w:ascii="Arial" w:hAnsi="Arial" w:cs="Arial"/>
        </w:rPr>
      </w:pPr>
      <w:r>
        <w:rPr>
          <w:rFonts w:ascii="Arial" w:hAnsi="Arial" w:cs="Arial"/>
        </w:rPr>
        <w:t>Patients who left against medical advice</w:t>
      </w:r>
    </w:p>
    <w:p w:rsidR="001601C9" w:rsidRDefault="001601C9" w:rsidP="001601C9">
      <w:pPr>
        <w:numPr>
          <w:ilvl w:val="0"/>
          <w:numId w:val="24"/>
        </w:numPr>
        <w:ind w:hanging="720"/>
        <w:rPr>
          <w:rFonts w:ascii="Arial" w:hAnsi="Arial" w:cs="Arial"/>
        </w:rPr>
      </w:pPr>
      <w:r>
        <w:rPr>
          <w:rFonts w:ascii="Arial" w:hAnsi="Arial" w:cs="Arial"/>
        </w:rPr>
        <w:t>Patients discharged to another health care facility</w:t>
      </w:r>
    </w:p>
    <w:p w:rsidR="001601C9" w:rsidRDefault="001601C9" w:rsidP="001601C9">
      <w:pPr>
        <w:numPr>
          <w:ilvl w:val="0"/>
          <w:numId w:val="24"/>
        </w:numPr>
        <w:ind w:hanging="720"/>
        <w:rPr>
          <w:rFonts w:ascii="Arial" w:hAnsi="Arial" w:cs="Arial"/>
        </w:rPr>
      </w:pPr>
      <w:r>
        <w:rPr>
          <w:rFonts w:ascii="Arial" w:hAnsi="Arial" w:cs="Arial"/>
        </w:rPr>
        <w:t>Patients discharged to home or other health care facility for hospice care</w:t>
      </w:r>
    </w:p>
    <w:p w:rsidR="001601C9" w:rsidRDefault="001601C9" w:rsidP="001601C9">
      <w:pPr>
        <w:numPr>
          <w:ilvl w:val="0"/>
          <w:numId w:val="24"/>
        </w:numPr>
        <w:ind w:hanging="720"/>
        <w:rPr>
          <w:rFonts w:ascii="Arial" w:hAnsi="Arial" w:cs="Arial"/>
        </w:rPr>
      </w:pPr>
      <w:r>
        <w:rPr>
          <w:rFonts w:ascii="Arial" w:hAnsi="Arial" w:cs="Arial"/>
        </w:rPr>
        <w:lastRenderedPageBreak/>
        <w:t xml:space="preserve">Patients who do not reside in the </w:t>
      </w:r>
      <w:smartTag w:uri="urn:schemas-microsoft-com:office:smarttags" w:element="place">
        <w:smartTag w:uri="urn:schemas-microsoft-com:office:smarttags" w:element="country-region">
          <w:r>
            <w:rPr>
              <w:rFonts w:ascii="Arial" w:hAnsi="Arial" w:cs="Arial"/>
            </w:rPr>
            <w:t>United States</w:t>
          </w:r>
        </w:smartTag>
      </w:smartTag>
    </w:p>
    <w:p w:rsidR="001601C9" w:rsidRDefault="001601C9" w:rsidP="001601C9">
      <w:pPr>
        <w:numPr>
          <w:ilvl w:val="0"/>
          <w:numId w:val="24"/>
        </w:numPr>
        <w:ind w:hanging="720"/>
        <w:rPr>
          <w:rFonts w:ascii="Arial" w:hAnsi="Arial" w:cs="Arial"/>
        </w:rPr>
      </w:pPr>
      <w:r>
        <w:rPr>
          <w:rFonts w:ascii="Arial" w:hAnsi="Arial" w:cs="Arial"/>
        </w:rPr>
        <w:t>Patients who do not have a phone or cannot provide any contact information</w:t>
      </w:r>
    </w:p>
    <w:p w:rsidR="001601C9" w:rsidRDefault="001601C9" w:rsidP="001601C9">
      <w:pPr>
        <w:numPr>
          <w:ilvl w:val="0"/>
          <w:numId w:val="24"/>
        </w:numPr>
        <w:ind w:hanging="720"/>
        <w:rPr>
          <w:rFonts w:ascii="Arial" w:hAnsi="Arial" w:cs="Arial"/>
        </w:rPr>
      </w:pPr>
      <w:r>
        <w:rPr>
          <w:rFonts w:ascii="Arial" w:hAnsi="Arial" w:cs="Arial"/>
        </w:rPr>
        <w:t>Patients discharged to a detention facility, jail, or prison</w:t>
      </w:r>
    </w:p>
    <w:p w:rsidR="001601C9" w:rsidRDefault="001601C9" w:rsidP="001601C9">
      <w:pPr>
        <w:numPr>
          <w:ilvl w:val="0"/>
          <w:numId w:val="24"/>
        </w:numPr>
        <w:ind w:hanging="720"/>
        <w:rPr>
          <w:rFonts w:ascii="Arial" w:hAnsi="Arial" w:cs="Arial"/>
        </w:rPr>
      </w:pPr>
      <w:r>
        <w:rPr>
          <w:rFonts w:ascii="Arial" w:hAnsi="Arial" w:cs="Arial"/>
        </w:rPr>
        <w:t xml:space="preserve">Patients who are readmitted within the follow-up time frame. </w:t>
      </w:r>
    </w:p>
    <w:p w:rsidR="001601C9" w:rsidRPr="009A0A7C" w:rsidRDefault="001601C9" w:rsidP="001601C9">
      <w:pPr>
        <w:ind w:left="1440"/>
        <w:rPr>
          <w:rFonts w:ascii="Arial" w:hAnsi="Arial" w:cs="Arial"/>
        </w:rPr>
      </w:pPr>
    </w:p>
    <w:p w:rsidR="001601C9" w:rsidRPr="009A0A7C" w:rsidRDefault="001601C9">
      <w:pPr>
        <w:ind w:firstLine="720"/>
        <w:rPr>
          <w:rFonts w:ascii="Arial" w:hAnsi="Arial" w:cs="Arial"/>
          <w:b/>
        </w:rPr>
      </w:pPr>
      <w:r w:rsidRPr="009A0A7C">
        <w:rPr>
          <w:rFonts w:ascii="Arial" w:hAnsi="Arial" w:cs="Arial"/>
          <w:b/>
        </w:rPr>
        <w:t>Data Elements:</w:t>
      </w:r>
    </w:p>
    <w:p w:rsidR="001601C9" w:rsidRPr="009A0A7C" w:rsidRDefault="001601C9" w:rsidP="001601C9">
      <w:pPr>
        <w:numPr>
          <w:ilvl w:val="0"/>
          <w:numId w:val="24"/>
        </w:numPr>
        <w:ind w:hanging="720"/>
        <w:rPr>
          <w:rFonts w:ascii="Arial" w:hAnsi="Arial" w:cs="Arial"/>
        </w:rPr>
      </w:pPr>
      <w:r>
        <w:rPr>
          <w:rFonts w:ascii="Arial" w:hAnsi="Arial" w:cs="Arial"/>
          <w:i/>
        </w:rPr>
        <w:t>Admission Date</w:t>
      </w:r>
    </w:p>
    <w:p w:rsidR="001601C9" w:rsidRPr="00D553F1" w:rsidRDefault="001601C9" w:rsidP="001601C9">
      <w:pPr>
        <w:numPr>
          <w:ilvl w:val="0"/>
          <w:numId w:val="24"/>
        </w:numPr>
        <w:ind w:hanging="720"/>
        <w:rPr>
          <w:rFonts w:ascii="Arial" w:hAnsi="Arial" w:cs="Arial"/>
        </w:rPr>
      </w:pPr>
      <w:r>
        <w:rPr>
          <w:rFonts w:ascii="Arial" w:hAnsi="Arial" w:cs="Arial"/>
          <w:i/>
        </w:rPr>
        <w:t>Alcohol Use Status</w:t>
      </w:r>
    </w:p>
    <w:p w:rsidR="001601C9" w:rsidRPr="00D553F1" w:rsidRDefault="001601C9" w:rsidP="001601C9">
      <w:pPr>
        <w:numPr>
          <w:ilvl w:val="0"/>
          <w:numId w:val="24"/>
        </w:numPr>
        <w:ind w:hanging="720"/>
        <w:rPr>
          <w:rFonts w:ascii="Arial" w:hAnsi="Arial" w:cs="Arial"/>
        </w:rPr>
      </w:pPr>
      <w:r>
        <w:rPr>
          <w:rFonts w:ascii="Arial" w:hAnsi="Arial" w:cs="Arial"/>
          <w:i/>
        </w:rPr>
        <w:t>Alcohol or Drug Disorder</w:t>
      </w:r>
    </w:p>
    <w:p w:rsidR="001601C9" w:rsidRPr="009A0A7C" w:rsidRDefault="001601C9" w:rsidP="001601C9">
      <w:pPr>
        <w:numPr>
          <w:ilvl w:val="0"/>
          <w:numId w:val="24"/>
        </w:numPr>
        <w:ind w:hanging="720"/>
        <w:rPr>
          <w:rFonts w:ascii="Arial" w:hAnsi="Arial" w:cs="Arial"/>
        </w:rPr>
      </w:pPr>
      <w:r>
        <w:rPr>
          <w:rFonts w:ascii="Arial" w:hAnsi="Arial" w:cs="Arial"/>
          <w:i/>
        </w:rPr>
        <w:t>Birthdate</w:t>
      </w:r>
    </w:p>
    <w:p w:rsidR="001601C9" w:rsidRPr="001E66DD" w:rsidRDefault="001601C9" w:rsidP="001601C9">
      <w:pPr>
        <w:numPr>
          <w:ilvl w:val="0"/>
          <w:numId w:val="24"/>
        </w:numPr>
        <w:ind w:hanging="720"/>
        <w:rPr>
          <w:rFonts w:ascii="Arial" w:hAnsi="Arial" w:cs="Arial"/>
          <w:i/>
        </w:rPr>
      </w:pPr>
      <w:r w:rsidRPr="001E66DD">
        <w:rPr>
          <w:rFonts w:ascii="Arial" w:hAnsi="Arial" w:cs="Arial"/>
          <w:i/>
        </w:rPr>
        <w:t>Cognitive Impairment</w:t>
      </w:r>
    </w:p>
    <w:p w:rsidR="001601C9" w:rsidRPr="00D553F1" w:rsidRDefault="001601C9" w:rsidP="001601C9">
      <w:pPr>
        <w:numPr>
          <w:ilvl w:val="0"/>
          <w:numId w:val="24"/>
        </w:numPr>
        <w:ind w:hanging="720"/>
        <w:rPr>
          <w:rFonts w:ascii="Arial" w:hAnsi="Arial" w:cs="Arial"/>
        </w:rPr>
      </w:pPr>
      <w:r>
        <w:rPr>
          <w:rFonts w:ascii="Arial" w:hAnsi="Arial" w:cs="Arial"/>
          <w:i/>
        </w:rPr>
        <w:t>Discharge Date</w:t>
      </w:r>
    </w:p>
    <w:p w:rsidR="001601C9" w:rsidRPr="00D553F1" w:rsidRDefault="001601C9" w:rsidP="001601C9">
      <w:pPr>
        <w:numPr>
          <w:ilvl w:val="0"/>
          <w:numId w:val="24"/>
        </w:numPr>
        <w:ind w:hanging="720"/>
        <w:rPr>
          <w:rFonts w:ascii="Arial" w:hAnsi="Arial" w:cs="Arial"/>
        </w:rPr>
      </w:pPr>
      <w:r>
        <w:rPr>
          <w:rFonts w:ascii="Arial" w:hAnsi="Arial" w:cs="Arial"/>
          <w:i/>
        </w:rPr>
        <w:t>Discharge Disposition</w:t>
      </w:r>
    </w:p>
    <w:p w:rsidR="001601C9" w:rsidRDefault="001601C9" w:rsidP="001601C9">
      <w:pPr>
        <w:numPr>
          <w:ilvl w:val="0"/>
          <w:numId w:val="24"/>
        </w:numPr>
        <w:ind w:hanging="720"/>
        <w:rPr>
          <w:rFonts w:ascii="Arial" w:hAnsi="Arial" w:cs="Arial"/>
        </w:rPr>
      </w:pPr>
      <w:r>
        <w:rPr>
          <w:rFonts w:ascii="Arial" w:hAnsi="Arial" w:cs="Arial"/>
          <w:i/>
        </w:rPr>
        <w:t>ICD-9-CM Other Diagnosis Code</w:t>
      </w:r>
      <w:r>
        <w:rPr>
          <w:rFonts w:ascii="Arial" w:hAnsi="Arial" w:cs="Arial"/>
        </w:rPr>
        <w:t>s</w:t>
      </w:r>
    </w:p>
    <w:p w:rsidR="001601C9" w:rsidRPr="00D553F1" w:rsidRDefault="001601C9" w:rsidP="001601C9">
      <w:pPr>
        <w:numPr>
          <w:ilvl w:val="0"/>
          <w:numId w:val="24"/>
        </w:numPr>
        <w:ind w:hanging="720"/>
        <w:rPr>
          <w:rFonts w:ascii="Arial" w:hAnsi="Arial" w:cs="Arial"/>
        </w:rPr>
      </w:pPr>
      <w:r>
        <w:rPr>
          <w:rFonts w:ascii="Arial" w:hAnsi="Arial" w:cs="Arial"/>
          <w:i/>
        </w:rPr>
        <w:t>ICD-9-CM Other Procedure Codes</w:t>
      </w:r>
    </w:p>
    <w:p w:rsidR="001601C9" w:rsidRPr="00D553F1" w:rsidRDefault="001601C9" w:rsidP="001601C9">
      <w:pPr>
        <w:numPr>
          <w:ilvl w:val="0"/>
          <w:numId w:val="24"/>
        </w:numPr>
        <w:ind w:hanging="720"/>
        <w:rPr>
          <w:rFonts w:ascii="Arial" w:hAnsi="Arial" w:cs="Arial"/>
        </w:rPr>
      </w:pPr>
      <w:r>
        <w:rPr>
          <w:rFonts w:ascii="Arial" w:hAnsi="Arial" w:cs="Arial"/>
          <w:i/>
        </w:rPr>
        <w:t>ICD-9-CM Principal Diagnosis Code</w:t>
      </w:r>
    </w:p>
    <w:p w:rsidR="001601C9" w:rsidRPr="00D553F1" w:rsidRDefault="001601C9" w:rsidP="001601C9">
      <w:pPr>
        <w:numPr>
          <w:ilvl w:val="0"/>
          <w:numId w:val="24"/>
        </w:numPr>
        <w:ind w:hanging="720"/>
        <w:rPr>
          <w:rFonts w:ascii="Arial" w:hAnsi="Arial" w:cs="Arial"/>
        </w:rPr>
      </w:pPr>
      <w:r>
        <w:rPr>
          <w:rFonts w:ascii="Arial" w:hAnsi="Arial" w:cs="Arial"/>
          <w:i/>
        </w:rPr>
        <w:t>ICD-9-CM Principal Procedure Code</w:t>
      </w:r>
    </w:p>
    <w:p w:rsidR="001601C9" w:rsidRPr="009A0A7C" w:rsidRDefault="001601C9">
      <w:pPr>
        <w:ind w:firstLine="720"/>
        <w:rPr>
          <w:rFonts w:ascii="Arial" w:hAnsi="Arial" w:cs="Arial"/>
        </w:rPr>
      </w:pPr>
    </w:p>
    <w:p w:rsidR="001601C9" w:rsidRPr="009A0A7C" w:rsidRDefault="001601C9">
      <w:pPr>
        <w:rPr>
          <w:rFonts w:ascii="Arial" w:hAnsi="Arial" w:cs="Arial"/>
        </w:rPr>
      </w:pPr>
      <w:r w:rsidRPr="009A0A7C">
        <w:rPr>
          <w:rFonts w:ascii="Arial" w:hAnsi="Arial" w:cs="Arial"/>
          <w:b/>
        </w:rPr>
        <w:t xml:space="preserve">Risk Adjustment: </w:t>
      </w:r>
      <w:r>
        <w:rPr>
          <w:rFonts w:ascii="Arial" w:hAnsi="Arial" w:cs="Arial"/>
        </w:rPr>
        <w:t>No</w:t>
      </w:r>
    </w:p>
    <w:p w:rsidR="001601C9" w:rsidRPr="009A0A7C" w:rsidRDefault="001601C9">
      <w:pPr>
        <w:rPr>
          <w:rFonts w:ascii="Arial" w:hAnsi="Arial" w:cs="Arial"/>
        </w:rPr>
      </w:pPr>
    </w:p>
    <w:p w:rsidR="001601C9" w:rsidRDefault="001601C9">
      <w:pPr>
        <w:rPr>
          <w:rFonts w:ascii="Arial" w:hAnsi="Arial" w:cs="Arial"/>
          <w:color w:val="444444"/>
        </w:rPr>
      </w:pPr>
      <w:r w:rsidRPr="009A0A7C">
        <w:rPr>
          <w:rFonts w:ascii="Arial" w:hAnsi="Arial" w:cs="Arial"/>
          <w:b/>
        </w:rPr>
        <w:t>Data Collection Approach:</w:t>
      </w:r>
      <w:r>
        <w:rPr>
          <w:rFonts w:ascii="Arial" w:hAnsi="Arial" w:cs="Arial"/>
          <w:b/>
        </w:rPr>
        <w:t xml:space="preserve"> </w:t>
      </w:r>
      <w:r w:rsidRPr="009A0A7C">
        <w:rPr>
          <w:rFonts w:ascii="Arial" w:hAnsi="Arial" w:cs="Arial"/>
          <w:color w:val="444444"/>
        </w:rPr>
        <w:t>Retrospective data sources for required data elements include administrative data and medical records. Some hospitals may prefer to gather data concurrently by identifying patients in the population of interest. This approach provides opportunities for improvement at the point of care/ser</w:t>
      </w:r>
      <w:r>
        <w:rPr>
          <w:rFonts w:ascii="Arial" w:hAnsi="Arial" w:cs="Arial"/>
          <w:color w:val="444444"/>
        </w:rPr>
        <w:t>v</w:t>
      </w:r>
      <w:r w:rsidRPr="009A0A7C">
        <w:rPr>
          <w:rFonts w:ascii="Arial" w:hAnsi="Arial" w:cs="Arial"/>
          <w:color w:val="444444"/>
        </w:rPr>
        <w:t>ice. However, complete documentation includes the principal and other ICD-9-CM diagnoses which require retrospective data entry.</w:t>
      </w:r>
    </w:p>
    <w:p w:rsidR="001601C9" w:rsidRDefault="001601C9">
      <w:pPr>
        <w:rPr>
          <w:rFonts w:ascii="Arial" w:hAnsi="Arial" w:cs="Arial"/>
          <w:color w:val="444444"/>
        </w:rPr>
      </w:pPr>
    </w:p>
    <w:p w:rsidR="001601C9" w:rsidRPr="009A0A7C" w:rsidRDefault="001601C9">
      <w:pPr>
        <w:rPr>
          <w:rFonts w:ascii="Arial" w:hAnsi="Arial" w:cs="Arial"/>
          <w:i/>
        </w:rPr>
      </w:pPr>
    </w:p>
    <w:p w:rsidR="001601C9" w:rsidRDefault="001601C9">
      <w:pPr>
        <w:rPr>
          <w:rFonts w:ascii="Arial" w:hAnsi="Arial" w:cs="Arial"/>
          <w:color w:val="444444"/>
        </w:rPr>
      </w:pPr>
      <w:r w:rsidRPr="009A0A7C">
        <w:rPr>
          <w:rFonts w:ascii="Arial" w:hAnsi="Arial" w:cs="Arial"/>
          <w:b/>
        </w:rPr>
        <w:t>Data Accuracy:</w:t>
      </w:r>
      <w:r>
        <w:rPr>
          <w:rFonts w:ascii="Arial" w:hAnsi="Arial" w:cs="Arial"/>
          <w:b/>
        </w:rPr>
        <w:t xml:space="preserve"> </w:t>
      </w:r>
      <w:r w:rsidRPr="009A0A7C">
        <w:rPr>
          <w:rFonts w:ascii="Arial" w:hAnsi="Arial" w:cs="Arial"/>
          <w:color w:val="444444"/>
        </w:rPr>
        <w:t>Data accuracy is enhanced when all definitions are used without modification. The data dictionary should be referenced for definitions and abstraction notes when questions arise during data collection.</w:t>
      </w:r>
    </w:p>
    <w:p w:rsidR="001601C9" w:rsidRDefault="001601C9">
      <w:pPr>
        <w:rPr>
          <w:rFonts w:ascii="Arial" w:hAnsi="Arial" w:cs="Arial"/>
          <w:color w:val="444444"/>
        </w:rPr>
      </w:pPr>
    </w:p>
    <w:p w:rsidR="001601C9" w:rsidRPr="009A0A7C" w:rsidRDefault="001601C9" w:rsidP="001601C9">
      <w:pPr>
        <w:rPr>
          <w:rFonts w:ascii="Arial" w:hAnsi="Arial" w:cs="Arial"/>
          <w:i/>
        </w:rPr>
      </w:pPr>
      <w:r>
        <w:rPr>
          <w:rFonts w:ascii="Arial" w:hAnsi="Arial" w:cs="Arial"/>
          <w:color w:val="444444"/>
        </w:rPr>
        <w:t xml:space="preserve">The measure intent as described in the measure description and numerator statement is that information gathered during the follow-up contact regarding the patient’s compliance with prescribed outpatient treatment and post discharge status relevant to substance use will be cataloged at the hospital. The 4 data elements for </w:t>
      </w:r>
      <w:r w:rsidRPr="00217E88">
        <w:rPr>
          <w:rFonts w:ascii="Arial" w:hAnsi="Arial" w:cs="Arial"/>
          <w:i/>
          <w:color w:val="444444"/>
        </w:rPr>
        <w:t xml:space="preserve">Alcohol or Drug Use </w:t>
      </w:r>
      <w:r>
        <w:rPr>
          <w:rFonts w:ascii="Arial" w:hAnsi="Arial" w:cs="Arial"/>
          <w:i/>
          <w:color w:val="444444"/>
        </w:rPr>
        <w:t>S</w:t>
      </w:r>
      <w:r w:rsidRPr="00217E88">
        <w:rPr>
          <w:rFonts w:ascii="Arial" w:hAnsi="Arial" w:cs="Arial"/>
          <w:i/>
          <w:color w:val="444444"/>
        </w:rPr>
        <w:t>t</w:t>
      </w:r>
      <w:r>
        <w:rPr>
          <w:rFonts w:ascii="Arial" w:hAnsi="Arial" w:cs="Arial"/>
          <w:i/>
          <w:color w:val="444444"/>
        </w:rPr>
        <w:t>at</w:t>
      </w:r>
      <w:r w:rsidRPr="00217E88">
        <w:rPr>
          <w:rFonts w:ascii="Arial" w:hAnsi="Arial" w:cs="Arial"/>
          <w:i/>
          <w:color w:val="444444"/>
        </w:rPr>
        <w:t>us Post</w:t>
      </w:r>
      <w:r>
        <w:rPr>
          <w:rFonts w:ascii="Arial" w:hAnsi="Arial" w:cs="Arial"/>
          <w:i/>
          <w:color w:val="444444"/>
        </w:rPr>
        <w:t xml:space="preserve"> </w:t>
      </w:r>
      <w:r w:rsidRPr="00217E88">
        <w:rPr>
          <w:rFonts w:ascii="Arial" w:hAnsi="Arial" w:cs="Arial"/>
          <w:i/>
          <w:color w:val="444444"/>
        </w:rPr>
        <w:t>Discharge</w:t>
      </w:r>
      <w:r>
        <w:rPr>
          <w:rFonts w:ascii="Arial" w:hAnsi="Arial" w:cs="Arial"/>
          <w:color w:val="444444"/>
        </w:rPr>
        <w:t xml:space="preserve"> should be referenced and pertinent allowable values recorded on follow up documentation as determined appropriate by the hospital and recorded in the medical record.</w:t>
      </w:r>
    </w:p>
    <w:p w:rsidR="001601C9" w:rsidRPr="009A0A7C" w:rsidRDefault="001601C9">
      <w:pPr>
        <w:rPr>
          <w:rFonts w:ascii="Arial" w:hAnsi="Arial" w:cs="Arial"/>
        </w:rPr>
      </w:pPr>
    </w:p>
    <w:p w:rsidR="001601C9" w:rsidRPr="009A0A7C" w:rsidRDefault="001601C9">
      <w:pPr>
        <w:rPr>
          <w:rFonts w:ascii="Arial" w:hAnsi="Arial" w:cs="Arial"/>
        </w:rPr>
      </w:pPr>
    </w:p>
    <w:p w:rsidR="001601C9" w:rsidRPr="001E66DD" w:rsidRDefault="001601C9">
      <w:pPr>
        <w:pStyle w:val="BodyText"/>
        <w:rPr>
          <w:b w:val="0"/>
        </w:rPr>
      </w:pPr>
      <w:r w:rsidRPr="001E66DD">
        <w:t>Measure Analysis Suggestions:</w:t>
      </w:r>
      <w:r w:rsidRPr="00492CE3">
        <w:rPr>
          <w:b w:val="0"/>
        </w:rPr>
        <w:t xml:space="preserve"> </w:t>
      </w:r>
      <w:r w:rsidRPr="001E66DD">
        <w:rPr>
          <w:b w:val="0"/>
          <w:color w:val="444444"/>
        </w:rPr>
        <w:t xml:space="preserve">Hospitals may wish to analyze the measure data using the data elements </w:t>
      </w:r>
      <w:r w:rsidR="003174E3" w:rsidRPr="003174E3">
        <w:rPr>
          <w:b w:val="0"/>
          <w:iCs/>
          <w:color w:val="444444"/>
        </w:rPr>
        <w:t>Alcohol or Drug Use Status Post</w:t>
      </w:r>
      <w:r w:rsidR="003E03E4">
        <w:rPr>
          <w:b w:val="0"/>
          <w:iCs/>
          <w:color w:val="444444"/>
        </w:rPr>
        <w:t xml:space="preserve"> </w:t>
      </w:r>
      <w:r w:rsidR="003174E3" w:rsidRPr="003174E3">
        <w:rPr>
          <w:b w:val="0"/>
          <w:iCs/>
          <w:color w:val="444444"/>
        </w:rPr>
        <w:t xml:space="preserve">Discharge – Counseling, </w:t>
      </w:r>
      <w:r w:rsidRPr="001E66DD">
        <w:rPr>
          <w:b w:val="0"/>
          <w:iCs/>
          <w:color w:val="444444"/>
        </w:rPr>
        <w:lastRenderedPageBreak/>
        <w:t xml:space="preserve">Alcohol or Drug Use Status Post </w:t>
      </w:r>
      <w:r w:rsidR="003174E3" w:rsidRPr="003174E3">
        <w:rPr>
          <w:b w:val="0"/>
          <w:iCs/>
          <w:color w:val="444444"/>
        </w:rPr>
        <w:t xml:space="preserve">Discharge – Medication, Alcohol </w:t>
      </w:r>
      <w:r w:rsidRPr="001E66DD">
        <w:rPr>
          <w:b w:val="0"/>
          <w:iCs/>
          <w:color w:val="444444"/>
        </w:rPr>
        <w:t xml:space="preserve">Use Status Post </w:t>
      </w:r>
      <w:r w:rsidR="003174E3" w:rsidRPr="003174E3">
        <w:rPr>
          <w:b w:val="0"/>
          <w:iCs/>
          <w:color w:val="444444"/>
        </w:rPr>
        <w:t>Discharge – Quit Status</w:t>
      </w:r>
      <w:r w:rsidRPr="001E66DD">
        <w:rPr>
          <w:b w:val="0"/>
          <w:iCs/>
          <w:color w:val="444444"/>
        </w:rPr>
        <w:t>, and Drug Use Status Post Discharge</w:t>
      </w:r>
      <w:r w:rsidR="003174E3" w:rsidRPr="003174E3">
        <w:rPr>
          <w:b w:val="0"/>
          <w:iCs/>
          <w:color w:val="444444"/>
        </w:rPr>
        <w:t xml:space="preserve"> </w:t>
      </w:r>
      <w:r w:rsidRPr="001E66DD">
        <w:rPr>
          <w:b w:val="0"/>
          <w:color w:val="444444"/>
        </w:rPr>
        <w:t>to determine the difference in use status related to interventions made during the hospital stay or referrals at discharge.</w:t>
      </w:r>
    </w:p>
    <w:p w:rsidR="001601C9" w:rsidRPr="00492CE3" w:rsidRDefault="001601C9">
      <w:pPr>
        <w:rPr>
          <w:rFonts w:ascii="Arial" w:hAnsi="Arial" w:cs="Arial"/>
        </w:rPr>
      </w:pPr>
    </w:p>
    <w:p w:rsidR="001601C9" w:rsidRDefault="001601C9">
      <w:pPr>
        <w:rPr>
          <w:rFonts w:ascii="Arial" w:hAnsi="Arial" w:cs="Arial"/>
        </w:rPr>
      </w:pPr>
      <w:r w:rsidRPr="009A0A7C">
        <w:rPr>
          <w:rFonts w:ascii="Arial" w:hAnsi="Arial" w:cs="Arial"/>
          <w:b/>
        </w:rPr>
        <w:t>Sampling:</w:t>
      </w:r>
      <w:r>
        <w:rPr>
          <w:rFonts w:ascii="Arial" w:hAnsi="Arial" w:cs="Arial"/>
        </w:rPr>
        <w:t xml:space="preserve"> Yes, please refer to the measure set specific sampling requirements and for additional information see the Population and Sampling Specifications section.</w:t>
      </w:r>
    </w:p>
    <w:p w:rsidR="001601C9" w:rsidRPr="007F04C1" w:rsidRDefault="001601C9">
      <w:pPr>
        <w:rPr>
          <w:rFonts w:ascii="Arial" w:hAnsi="Arial" w:cs="Arial"/>
        </w:rPr>
      </w:pPr>
    </w:p>
    <w:p w:rsidR="001601C9" w:rsidRPr="007F04C1" w:rsidRDefault="001601C9">
      <w:pPr>
        <w:rPr>
          <w:rFonts w:ascii="Arial" w:hAnsi="Arial" w:cs="Arial"/>
        </w:rPr>
      </w:pPr>
      <w:r w:rsidRPr="009A0A7C">
        <w:rPr>
          <w:rFonts w:ascii="Arial" w:hAnsi="Arial" w:cs="Arial"/>
          <w:b/>
        </w:rPr>
        <w:t>Data Reported As:</w:t>
      </w:r>
      <w:r>
        <w:rPr>
          <w:rFonts w:ascii="Arial" w:hAnsi="Arial" w:cs="Arial"/>
        </w:rPr>
        <w:t xml:space="preserve"> Aggregate rate generated from count data reported as a proportion</w:t>
      </w:r>
    </w:p>
    <w:p w:rsidR="001601C9" w:rsidRPr="009A0A7C" w:rsidRDefault="001601C9">
      <w:pPr>
        <w:rPr>
          <w:rFonts w:ascii="Arial" w:hAnsi="Arial" w:cs="Arial"/>
        </w:rPr>
      </w:pPr>
    </w:p>
    <w:p w:rsidR="001601C9" w:rsidRDefault="001601C9" w:rsidP="001601C9">
      <w:r w:rsidRPr="009A0A7C">
        <w:rPr>
          <w:rFonts w:ascii="Arial" w:hAnsi="Arial" w:cs="Arial"/>
          <w:b/>
        </w:rPr>
        <w:t>Selected References:</w:t>
      </w:r>
      <w:r w:rsidRPr="00D553F1">
        <w:t xml:space="preserve"> </w:t>
      </w:r>
    </w:p>
    <w:p w:rsidR="001601C9" w:rsidRDefault="001601C9" w:rsidP="001601C9">
      <w:pPr>
        <w:pStyle w:val="ListParagraph"/>
        <w:numPr>
          <w:ilvl w:val="0"/>
          <w:numId w:val="25"/>
        </w:numPr>
        <w:ind w:left="720" w:hanging="720"/>
        <w:contextualSpacing/>
      </w:pPr>
      <w:r w:rsidRPr="00A261B5">
        <w:rPr>
          <w:rFonts w:ascii="Arial" w:hAnsi="Arial" w:cs="Arial"/>
        </w:rPr>
        <w:t xml:space="preserve">The National Quality Forum, National Voluntary Consensus Standards for the Treatment of Substance Use Conditions: Evidence-Based Treatment Practices; A Consensus Report; 2007. </w:t>
      </w:r>
    </w:p>
    <w:p w:rsidR="001601C9" w:rsidRPr="00A47D4E" w:rsidRDefault="001601C9" w:rsidP="001601C9">
      <w:pPr>
        <w:pStyle w:val="ListParagraph"/>
        <w:numPr>
          <w:ilvl w:val="0"/>
          <w:numId w:val="25"/>
        </w:numPr>
        <w:ind w:left="720" w:hanging="720"/>
        <w:contextualSpacing/>
      </w:pPr>
      <w:r w:rsidRPr="00A261B5">
        <w:rPr>
          <w:rFonts w:ascii="Arial" w:hAnsi="Arial" w:cs="Arial"/>
        </w:rPr>
        <w:t xml:space="preserve">Harwood, HJ, 2000. Updating Estimates of the Economic Costs of Alcohol Abuse in the </w:t>
      </w:r>
      <w:smartTag w:uri="urn:schemas-microsoft-com:office:smarttags" w:element="place">
        <w:smartTag w:uri="urn:schemas-microsoft-com:office:smarttags" w:element="country-region">
          <w:r w:rsidRPr="00A261B5">
            <w:rPr>
              <w:rFonts w:ascii="Arial" w:hAnsi="Arial" w:cs="Arial"/>
            </w:rPr>
            <w:t>United States</w:t>
          </w:r>
        </w:smartTag>
      </w:smartTag>
      <w:r w:rsidRPr="00A261B5">
        <w:rPr>
          <w:rFonts w:ascii="Arial" w:hAnsi="Arial" w:cs="Arial"/>
        </w:rPr>
        <w:t xml:space="preserve">. National Institute on Alcohol Abuse and Alcoholism. Available from: </w:t>
      </w:r>
      <w:hyperlink r:id="rId8" w:tgtFrame="_top" w:history="1">
        <w:r w:rsidRPr="00A47D4E">
          <w:rPr>
            <w:rFonts w:ascii="Arial" w:hAnsi="Arial" w:cs="Arial"/>
            <w:u w:val="single"/>
          </w:rPr>
          <w:t>http://pubs.niaaa.nih.gov/publications/economic-2000</w:t>
        </w:r>
      </w:hyperlink>
      <w:r>
        <w:t>/</w:t>
      </w:r>
      <w:r w:rsidRPr="00A47D4E">
        <w:rPr>
          <w:rFonts w:ascii="Arial" w:hAnsi="Arial" w:cs="Arial"/>
        </w:rPr>
        <w:t xml:space="preserve">, </w:t>
      </w:r>
    </w:p>
    <w:p w:rsidR="001601C9" w:rsidRDefault="001601C9" w:rsidP="001601C9">
      <w:pPr>
        <w:pStyle w:val="ListParagraph"/>
        <w:numPr>
          <w:ilvl w:val="0"/>
          <w:numId w:val="25"/>
        </w:numPr>
        <w:ind w:left="720" w:hanging="720"/>
        <w:contextualSpacing/>
      </w:pPr>
      <w:r w:rsidRPr="00A261B5">
        <w:rPr>
          <w:rFonts w:ascii="Arial" w:hAnsi="Arial" w:cs="Arial"/>
        </w:rPr>
        <w:t xml:space="preserve">Office of National Drug Control Policy. The Economic Costs of Drug Abuse in the </w:t>
      </w:r>
      <w:smartTag w:uri="urn:schemas-microsoft-com:office:smarttags" w:element="place">
        <w:smartTag w:uri="urn:schemas-microsoft-com:office:smarttags" w:element="country-region">
          <w:r w:rsidRPr="00A261B5">
            <w:rPr>
              <w:rFonts w:ascii="Arial" w:hAnsi="Arial" w:cs="Arial"/>
            </w:rPr>
            <w:t>United States</w:t>
          </w:r>
        </w:smartTag>
      </w:smartTag>
      <w:r w:rsidRPr="00A261B5">
        <w:rPr>
          <w:rFonts w:ascii="Arial" w:hAnsi="Arial" w:cs="Arial"/>
        </w:rPr>
        <w:t xml:space="preserve">: 1992–2002. </w:t>
      </w:r>
      <w:smartTag w:uri="urn:schemas-microsoft-com:office:smarttags" w:element="place">
        <w:smartTag w:uri="urn:schemas-microsoft-com:office:smarttags" w:element="City">
          <w:r w:rsidRPr="00A261B5">
            <w:rPr>
              <w:rFonts w:ascii="Arial" w:hAnsi="Arial" w:cs="Arial"/>
            </w:rPr>
            <w:t>Washington</w:t>
          </w:r>
        </w:smartTag>
        <w:r w:rsidRPr="00A261B5">
          <w:rPr>
            <w:rFonts w:ascii="Arial" w:hAnsi="Arial" w:cs="Arial"/>
          </w:rPr>
          <w:t xml:space="preserve">, </w:t>
        </w:r>
        <w:smartTag w:uri="urn:schemas-microsoft-com:office:smarttags" w:element="State">
          <w:r w:rsidRPr="00A261B5">
            <w:rPr>
              <w:rFonts w:ascii="Arial" w:hAnsi="Arial" w:cs="Arial"/>
            </w:rPr>
            <w:t>DC</w:t>
          </w:r>
        </w:smartTag>
      </w:smartTag>
      <w:r w:rsidRPr="00A261B5">
        <w:rPr>
          <w:rFonts w:ascii="Arial" w:hAnsi="Arial" w:cs="Arial"/>
        </w:rPr>
        <w:t xml:space="preserve">: Executive Office of the President (Publication No. 207303), 2004. </w:t>
      </w:r>
    </w:p>
    <w:p w:rsidR="001601C9" w:rsidRDefault="001601C9" w:rsidP="001601C9">
      <w:pPr>
        <w:pStyle w:val="ListParagraph"/>
        <w:numPr>
          <w:ilvl w:val="0"/>
          <w:numId w:val="25"/>
        </w:numPr>
        <w:ind w:left="720" w:hanging="720"/>
        <w:contextualSpacing/>
      </w:pPr>
      <w:r w:rsidRPr="00A261B5">
        <w:rPr>
          <w:rFonts w:ascii="Arial" w:hAnsi="Arial" w:cs="Arial"/>
        </w:rPr>
        <w:t xml:space="preserve">Mokdad AH, Marks JS, Stroup DS, Gerberding JL. Actual Causes of Death in the </w:t>
      </w:r>
      <w:smartTag w:uri="urn:schemas-microsoft-com:office:smarttags" w:element="place">
        <w:smartTag w:uri="urn:schemas-microsoft-com:office:smarttags" w:element="country-region">
          <w:r w:rsidRPr="00A261B5">
            <w:rPr>
              <w:rFonts w:ascii="Arial" w:hAnsi="Arial" w:cs="Arial"/>
            </w:rPr>
            <w:t>United States</w:t>
          </w:r>
        </w:smartTag>
      </w:smartTag>
      <w:r w:rsidRPr="00A261B5">
        <w:rPr>
          <w:rFonts w:ascii="Arial" w:hAnsi="Arial" w:cs="Arial"/>
        </w:rPr>
        <w:t xml:space="preserve">, 2000. JAMA. 2004 Mar 10;291(10):1238-45 (Erratum in: </w:t>
      </w:r>
      <w:r w:rsidRPr="00A47D4E">
        <w:rPr>
          <w:rFonts w:ascii="Arial" w:hAnsi="Arial" w:cs="Arial"/>
          <w:i/>
        </w:rPr>
        <w:t>JAMA</w:t>
      </w:r>
      <w:r w:rsidRPr="00A261B5">
        <w:rPr>
          <w:rFonts w:ascii="Arial" w:hAnsi="Arial" w:cs="Arial"/>
        </w:rPr>
        <w:t xml:space="preserve">. 2005 Jan 19;293(3):293-4.) </w:t>
      </w:r>
    </w:p>
    <w:p w:rsidR="001601C9" w:rsidRDefault="001601C9" w:rsidP="001601C9">
      <w:pPr>
        <w:pStyle w:val="ListParagraph"/>
        <w:numPr>
          <w:ilvl w:val="0"/>
          <w:numId w:val="25"/>
        </w:numPr>
        <w:ind w:left="720" w:hanging="720"/>
        <w:contextualSpacing/>
      </w:pPr>
      <w:r w:rsidRPr="00A261B5">
        <w:rPr>
          <w:rFonts w:ascii="Arial" w:hAnsi="Arial" w:cs="Arial"/>
        </w:rPr>
        <w:t xml:space="preserve">Madras BK, Compton WM, Avula D, Stegbauer T, Stein JB, Clark HW. Screening, brief interventions, referral to treatment (SBIRT) for illicit drug and alcohol use at multiple healthcare sites: Comparison at intake and 6 months later. </w:t>
      </w:r>
      <w:r w:rsidRPr="00A47D4E">
        <w:rPr>
          <w:rFonts w:ascii="Arial" w:hAnsi="Arial" w:cs="Arial"/>
          <w:i/>
        </w:rPr>
        <w:t>Drug Alcohol Depend</w:t>
      </w:r>
      <w:r w:rsidRPr="00A261B5">
        <w:rPr>
          <w:rFonts w:ascii="Arial" w:hAnsi="Arial" w:cs="Arial"/>
        </w:rPr>
        <w:t xml:space="preserve">. 2009 Jan 1;99(1-3):280-95. Epub 2008 Oct 16. </w:t>
      </w:r>
    </w:p>
    <w:p w:rsidR="001601C9" w:rsidRDefault="001601C9" w:rsidP="001601C9">
      <w:pPr>
        <w:pStyle w:val="ListParagraph"/>
        <w:numPr>
          <w:ilvl w:val="0"/>
          <w:numId w:val="25"/>
        </w:numPr>
        <w:ind w:left="720" w:hanging="720"/>
        <w:contextualSpacing/>
      </w:pPr>
      <w:r w:rsidRPr="00A261B5">
        <w:rPr>
          <w:rFonts w:ascii="Arial" w:hAnsi="Arial" w:cs="Arial"/>
        </w:rPr>
        <w:t xml:space="preserve">Fleming MF, Mundt MP, French MT, Manwell LB, Stauffacher EA, Barry KL. Brief physician advice for problem drinkers: Long-term efficacy and cost-benefit analysis. </w:t>
      </w:r>
      <w:r w:rsidRPr="00A47D4E">
        <w:rPr>
          <w:rFonts w:ascii="Arial" w:hAnsi="Arial" w:cs="Arial"/>
          <w:i/>
        </w:rPr>
        <w:t>Alcohol Clin Exp Res</w:t>
      </w:r>
      <w:r w:rsidRPr="00A261B5">
        <w:rPr>
          <w:rFonts w:ascii="Arial" w:hAnsi="Arial" w:cs="Arial"/>
        </w:rPr>
        <w:t xml:space="preserve">. 2002 Jan;26(1):36-43. </w:t>
      </w:r>
    </w:p>
    <w:p w:rsidR="001601C9" w:rsidRDefault="001601C9" w:rsidP="001601C9">
      <w:pPr>
        <w:pStyle w:val="ListParagraph"/>
        <w:numPr>
          <w:ilvl w:val="0"/>
          <w:numId w:val="25"/>
        </w:numPr>
        <w:ind w:left="720" w:hanging="720"/>
        <w:contextualSpacing/>
      </w:pPr>
      <w:r w:rsidRPr="00A261B5">
        <w:rPr>
          <w:rFonts w:ascii="Arial" w:hAnsi="Arial" w:cs="Arial"/>
        </w:rPr>
        <w:t xml:space="preserve">Gentilello LM, Ebel BE, Wickizer TM, Salkever DS Rivera FP. Alcohol interventions for trauma patients treated in emergency departments and hospitals: A cost benefit analysis. </w:t>
      </w:r>
      <w:r w:rsidRPr="00A47D4E">
        <w:rPr>
          <w:rFonts w:ascii="Arial" w:hAnsi="Arial" w:cs="Arial"/>
          <w:i/>
        </w:rPr>
        <w:t>Ann Surg</w:t>
      </w:r>
      <w:r w:rsidRPr="00A261B5">
        <w:rPr>
          <w:rFonts w:ascii="Arial" w:hAnsi="Arial" w:cs="Arial"/>
        </w:rPr>
        <w:t xml:space="preserve">. 2005 Apr;241(4):541-50. </w:t>
      </w:r>
    </w:p>
    <w:p w:rsidR="001601C9" w:rsidRDefault="001601C9" w:rsidP="001601C9">
      <w:pPr>
        <w:pStyle w:val="ListParagraph"/>
        <w:numPr>
          <w:ilvl w:val="0"/>
          <w:numId w:val="25"/>
        </w:numPr>
        <w:ind w:left="720" w:hanging="720"/>
        <w:contextualSpacing/>
      </w:pPr>
      <w:r w:rsidRPr="00D320BA">
        <w:rPr>
          <w:rFonts w:ascii="Arial" w:hAnsi="Arial" w:cs="Arial"/>
        </w:rPr>
        <w:t xml:space="preserve">Gentilello LM, Villaveces A, Ries RR, Nason KS, Daranciang E, Donovan DM Copass M, Jurkovich GJ Rivara FP. Detection of acute alcohol intoxication and chronic alcohol dependence by trauma center staff. J Trauma. 1999 Dec;47(6):1131-5; discussion 1135-9. </w:t>
      </w:r>
    </w:p>
    <w:p w:rsidR="001601C9" w:rsidRDefault="001601C9" w:rsidP="001601C9">
      <w:pPr>
        <w:pStyle w:val="ListParagraph"/>
        <w:numPr>
          <w:ilvl w:val="0"/>
          <w:numId w:val="25"/>
        </w:numPr>
        <w:ind w:left="720" w:hanging="720"/>
        <w:contextualSpacing/>
      </w:pPr>
      <w:r w:rsidRPr="00D320BA">
        <w:rPr>
          <w:rFonts w:ascii="Arial" w:hAnsi="Arial" w:cs="Arial"/>
        </w:rPr>
        <w:t xml:space="preserve">Bernstein J, Bernstein E, Tassiopoulos K, Heren T, Levenson S, Hingson R. Brief motivational interventions at a clinic visit reduces cocaine and heroin use. </w:t>
      </w:r>
      <w:r w:rsidRPr="00A47D4E">
        <w:rPr>
          <w:rFonts w:ascii="Arial" w:hAnsi="Arial" w:cs="Arial"/>
          <w:i/>
        </w:rPr>
        <w:t>Drug Alcohol Depend</w:t>
      </w:r>
      <w:r w:rsidRPr="00D320BA">
        <w:rPr>
          <w:rFonts w:ascii="Arial" w:hAnsi="Arial" w:cs="Arial"/>
        </w:rPr>
        <w:t xml:space="preserve">. 2005 Jan 7;77(1):49-59. </w:t>
      </w:r>
    </w:p>
    <w:p w:rsidR="001601C9" w:rsidRDefault="001601C9" w:rsidP="001601C9">
      <w:pPr>
        <w:pStyle w:val="ListParagraph"/>
        <w:numPr>
          <w:ilvl w:val="0"/>
          <w:numId w:val="25"/>
        </w:numPr>
        <w:ind w:left="720" w:hanging="720"/>
        <w:contextualSpacing/>
      </w:pPr>
      <w:r w:rsidRPr="00D320BA">
        <w:rPr>
          <w:rFonts w:ascii="Arial" w:hAnsi="Arial" w:cs="Arial"/>
        </w:rPr>
        <w:t xml:space="preserve">McGlynn EA, Asch SM, </w:t>
      </w:r>
      <w:smartTag w:uri="urn:schemas-microsoft-com:office:smarttags" w:element="place">
        <w:r w:rsidRPr="00D320BA">
          <w:rPr>
            <w:rFonts w:ascii="Arial" w:hAnsi="Arial" w:cs="Arial"/>
          </w:rPr>
          <w:t>Adams</w:t>
        </w:r>
      </w:smartTag>
      <w:r w:rsidRPr="00D320BA">
        <w:rPr>
          <w:rFonts w:ascii="Arial" w:hAnsi="Arial" w:cs="Arial"/>
        </w:rPr>
        <w:t xml:space="preserve"> J. The Quality of Healthcare Delivered to Adults in the </w:t>
      </w:r>
      <w:smartTag w:uri="urn:schemas-microsoft-com:office:smarttags" w:element="place">
        <w:smartTag w:uri="urn:schemas-microsoft-com:office:smarttags" w:element="country-region">
          <w:r w:rsidRPr="00D320BA">
            <w:rPr>
              <w:rFonts w:ascii="Arial" w:hAnsi="Arial" w:cs="Arial"/>
            </w:rPr>
            <w:t>United States</w:t>
          </w:r>
        </w:smartTag>
      </w:smartTag>
      <w:r w:rsidRPr="00D320BA">
        <w:rPr>
          <w:rFonts w:ascii="Arial" w:hAnsi="Arial" w:cs="Arial"/>
        </w:rPr>
        <w:t xml:space="preserve">. </w:t>
      </w:r>
      <w:r w:rsidRPr="00A47D4E">
        <w:rPr>
          <w:rFonts w:ascii="Arial" w:hAnsi="Arial" w:cs="Arial"/>
          <w:i/>
        </w:rPr>
        <w:t>N Engl J Med</w:t>
      </w:r>
      <w:r w:rsidRPr="00D320BA">
        <w:rPr>
          <w:rFonts w:ascii="Arial" w:hAnsi="Arial" w:cs="Arial"/>
        </w:rPr>
        <w:t xml:space="preserve">. 2003 Jun 26;348(26):2635-45. </w:t>
      </w:r>
    </w:p>
    <w:p w:rsidR="001601C9" w:rsidRDefault="001601C9" w:rsidP="001601C9">
      <w:pPr>
        <w:pStyle w:val="ListParagraph"/>
        <w:numPr>
          <w:ilvl w:val="0"/>
          <w:numId w:val="25"/>
        </w:numPr>
        <w:ind w:left="720" w:hanging="720"/>
        <w:contextualSpacing/>
      </w:pPr>
      <w:r w:rsidRPr="00D320BA">
        <w:rPr>
          <w:rFonts w:ascii="Arial" w:hAnsi="Arial" w:cs="Arial"/>
        </w:rPr>
        <w:lastRenderedPageBreak/>
        <w:t xml:space="preserve">Smothers BA, Yahr HT, Ruhl CE. Detection of alcohol use disorders in general hospital admissions in the </w:t>
      </w:r>
      <w:smartTag w:uri="urn:schemas-microsoft-com:office:smarttags" w:element="place">
        <w:smartTag w:uri="urn:schemas-microsoft-com:office:smarttags" w:element="country-region">
          <w:r w:rsidRPr="00D320BA">
            <w:rPr>
              <w:rFonts w:ascii="Arial" w:hAnsi="Arial" w:cs="Arial"/>
            </w:rPr>
            <w:t>United States</w:t>
          </w:r>
        </w:smartTag>
      </w:smartTag>
      <w:r w:rsidRPr="00D320BA">
        <w:rPr>
          <w:rFonts w:ascii="Arial" w:hAnsi="Arial" w:cs="Arial"/>
        </w:rPr>
        <w:t xml:space="preserve">. </w:t>
      </w:r>
      <w:r w:rsidRPr="00A47D4E">
        <w:rPr>
          <w:rFonts w:ascii="Arial" w:hAnsi="Arial" w:cs="Arial"/>
          <w:i/>
        </w:rPr>
        <w:t>Arch Intern Med</w:t>
      </w:r>
      <w:r w:rsidRPr="00D320BA">
        <w:rPr>
          <w:rFonts w:ascii="Arial" w:hAnsi="Arial" w:cs="Arial"/>
        </w:rPr>
        <w:t xml:space="preserve">. 2004 Apr 12;164(7):749-56. </w:t>
      </w:r>
    </w:p>
    <w:p w:rsidR="001601C9" w:rsidRDefault="001601C9" w:rsidP="001601C9">
      <w:pPr>
        <w:pStyle w:val="ListParagraph"/>
        <w:numPr>
          <w:ilvl w:val="0"/>
          <w:numId w:val="25"/>
        </w:numPr>
        <w:ind w:left="720" w:hanging="720"/>
        <w:contextualSpacing/>
      </w:pPr>
      <w:r w:rsidRPr="00D320BA">
        <w:rPr>
          <w:rFonts w:ascii="Arial" w:hAnsi="Arial" w:cs="Arial"/>
        </w:rPr>
        <w:t xml:space="preserve">Kirchner JE, Owen RR, Nordquist C, Fischer EP. Diagnosis and management of substance use disorders among inpatients with schizophrenia. </w:t>
      </w:r>
      <w:r w:rsidRPr="00A47D4E">
        <w:rPr>
          <w:rFonts w:ascii="Arial" w:hAnsi="Arial" w:cs="Arial"/>
          <w:i/>
        </w:rPr>
        <w:t>Psychiatric Serv</w:t>
      </w:r>
      <w:r w:rsidRPr="00D320BA">
        <w:rPr>
          <w:rFonts w:ascii="Arial" w:hAnsi="Arial" w:cs="Arial"/>
        </w:rPr>
        <w:t xml:space="preserve">. 1998 Jan;49(1):82-5. </w:t>
      </w:r>
    </w:p>
    <w:p w:rsidR="001601C9" w:rsidRDefault="001601C9" w:rsidP="001601C9">
      <w:pPr>
        <w:pStyle w:val="ListParagraph"/>
        <w:numPr>
          <w:ilvl w:val="0"/>
          <w:numId w:val="25"/>
        </w:numPr>
        <w:ind w:left="720" w:hanging="720"/>
        <w:contextualSpacing/>
      </w:pPr>
      <w:r w:rsidRPr="00D320BA">
        <w:rPr>
          <w:rFonts w:ascii="Arial" w:hAnsi="Arial" w:cs="Arial"/>
        </w:rPr>
        <w:t xml:space="preserve">Havassy BE, Alvidrez J, Owen KK. Comparisons of patients with comorbid psychiatric and substance use disorders: implications for treatment and service delivery. Am J Psychiatry. 2004 Jan;161(1):139-45. </w:t>
      </w:r>
    </w:p>
    <w:p w:rsidR="001601C9" w:rsidRDefault="001601C9" w:rsidP="001601C9">
      <w:pPr>
        <w:pStyle w:val="ListParagraph"/>
        <w:numPr>
          <w:ilvl w:val="0"/>
          <w:numId w:val="25"/>
        </w:numPr>
        <w:ind w:left="720" w:hanging="720"/>
        <w:contextualSpacing/>
      </w:pPr>
      <w:r w:rsidRPr="00D320BA">
        <w:rPr>
          <w:rFonts w:ascii="Arial" w:hAnsi="Arial" w:cs="Arial"/>
        </w:rPr>
        <w:t xml:space="preserve">Prochaska JJ, Gill PH, Stephen E, Hall SM. Identification and Treatment of Substance Misuse on an Inpatient Psychiatry Unit. </w:t>
      </w:r>
      <w:r w:rsidRPr="00A47D4E">
        <w:rPr>
          <w:rFonts w:ascii="Arial" w:hAnsi="Arial" w:cs="Arial"/>
          <w:i/>
        </w:rPr>
        <w:t>Psychiatric Serv.</w:t>
      </w:r>
      <w:r w:rsidRPr="00D320BA">
        <w:rPr>
          <w:rFonts w:ascii="Arial" w:hAnsi="Arial" w:cs="Arial"/>
        </w:rPr>
        <w:t xml:space="preserve"> 2005 Mar;56(3):347-9. </w:t>
      </w:r>
    </w:p>
    <w:p w:rsidR="001601C9" w:rsidRDefault="001601C9" w:rsidP="001601C9">
      <w:pPr>
        <w:ind w:hanging="765"/>
        <w:rPr>
          <w:rFonts w:ascii="Arial" w:hAnsi="Arial" w:cs="Arial"/>
        </w:rPr>
      </w:pPr>
    </w:p>
    <w:p w:rsidR="001601C9" w:rsidRDefault="002F24DA">
      <w:pPr>
        <w:rPr>
          <w:ins w:id="0" w:author="lin" w:date="2012-01-10T10:40:00Z"/>
        </w:rPr>
      </w:pPr>
      <w:r>
        <w:object w:dxaOrig="11684" w:dyaOrig="143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8in" o:ole="">
            <v:imagedata r:id="rId9" o:title=""/>
          </v:shape>
          <o:OLEObject Type="Embed" ProgID="Visio.Drawing.11" ShapeID="_x0000_i1025" DrawAspect="Content" ObjectID="_1392717015" r:id="rId10"/>
        </w:object>
      </w:r>
      <w:r w:rsidR="001601C9">
        <w:rPr>
          <w:rFonts w:ascii="Arial" w:hAnsi="Arial" w:cs="Arial"/>
          <w:b/>
        </w:rPr>
        <w:br w:type="page"/>
      </w:r>
      <w:r w:rsidR="00B45104">
        <w:object w:dxaOrig="10447" w:dyaOrig="14024">
          <v:shape id="_x0000_i1026" type="#_x0000_t75" style="width:467.25pt;height:627.75pt" o:ole="">
            <v:imagedata r:id="rId11" o:title=""/>
          </v:shape>
          <o:OLEObject Type="Embed" ProgID="Visio.Drawing.11" ShapeID="_x0000_i1026" DrawAspect="Content" ObjectID="_1392717016" r:id="rId12"/>
        </w:object>
      </w:r>
    </w:p>
    <w:p w:rsidR="001601C9" w:rsidDel="00691789" w:rsidRDefault="00B45104">
      <w:pPr>
        <w:rPr>
          <w:del w:id="1" w:author="lin" w:date="2012-02-13T13:44:00Z"/>
        </w:rPr>
      </w:pPr>
      <w:r>
        <w:object w:dxaOrig="11364" w:dyaOrig="15149">
          <v:shape id="_x0000_i1027" type="#_x0000_t75" style="width:468pt;height:623.25pt" o:ole="">
            <v:imagedata r:id="rId13" o:title=""/>
          </v:shape>
          <o:OLEObject Type="Embed" ProgID="Visio.Drawing.11" ShapeID="_x0000_i1027" DrawAspect="Content" ObjectID="_1392717017" r:id="rId14"/>
        </w:object>
      </w:r>
    </w:p>
    <w:p w:rsidR="001601C9" w:rsidRDefault="001601C9" w:rsidP="00383BA9"/>
    <w:sectPr w:rsidR="001601C9" w:rsidSect="001601C9">
      <w:headerReference w:type="default" r:id="rId15"/>
      <w:footerReference w:type="default" r:id="rId16"/>
      <w:footnotePr>
        <w:numStart w:val="15"/>
      </w:footnotePr>
      <w:endnotePr>
        <w:numFmt w:val="decimal"/>
      </w:endnotePr>
      <w:type w:val="continuous"/>
      <w:pgSz w:w="12240" w:h="15840" w:code="1"/>
      <w:pgMar w:top="1267"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1A54" w:rsidRDefault="00461A54">
      <w:r>
        <w:separator/>
      </w:r>
    </w:p>
  </w:endnote>
  <w:endnote w:type="continuationSeparator" w:id="1">
    <w:p w:rsidR="00461A54" w:rsidRDefault="00461A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1C9" w:rsidRDefault="001601C9" w:rsidP="001601C9">
    <w:pPr>
      <w:pStyle w:val="Footer"/>
      <w:pBdr>
        <w:top w:val="single" w:sz="4" w:space="1" w:color="auto"/>
      </w:pBdr>
      <w:rPr>
        <w:rFonts w:cs="Arial"/>
      </w:rPr>
    </w:pPr>
    <w:r>
      <w:rPr>
        <w:rFonts w:cs="Arial"/>
      </w:rPr>
      <w:t xml:space="preserve">Specifications Manual for </w:t>
    </w:r>
    <w:smartTag w:uri="urn:schemas-microsoft-com:office:smarttags" w:element="place">
      <w:smartTag w:uri="urn:schemas-microsoft-com:office:smarttags" w:element="PlaceName">
        <w:r>
          <w:rPr>
            <w:rFonts w:cs="Arial"/>
          </w:rPr>
          <w:t>National</w:t>
        </w:r>
      </w:smartTag>
      <w:r>
        <w:rPr>
          <w:rFonts w:cs="Arial"/>
        </w:rPr>
        <w:t xml:space="preserve"> </w:t>
      </w:r>
      <w:smartTag w:uri="urn:schemas-microsoft-com:office:smarttags" w:element="PlaceType">
        <w:r>
          <w:rPr>
            <w:rFonts w:cs="Arial"/>
          </w:rPr>
          <w:t>Hospital</w:t>
        </w:r>
      </w:smartTag>
    </w:smartTag>
    <w:r>
      <w:rPr>
        <w:rFonts w:cs="Arial"/>
      </w:rPr>
      <w:t xml:space="preserve"> Inpatient Quality Measures</w:t>
    </w:r>
  </w:p>
  <w:p w:rsidR="001601C9" w:rsidRDefault="001601C9" w:rsidP="001601C9">
    <w:pPr>
      <w:pStyle w:val="Footer"/>
    </w:pPr>
    <w:r>
      <w:rPr>
        <w:rFonts w:cs="Arial"/>
      </w:rPr>
      <w:t xml:space="preserve">Discharges </w:t>
    </w:r>
    <w:r>
      <w:rPr>
        <w:rFonts w:cs="Arial"/>
        <w:highlight w:val="yellow"/>
      </w:rPr>
      <w:t>01-01-12 (1Q12)</w:t>
    </w:r>
    <w:r>
      <w:rPr>
        <w:rFonts w:cs="Arial"/>
      </w:rPr>
      <w:t xml:space="preserve"> through </w:t>
    </w:r>
    <w:r>
      <w:rPr>
        <w:rFonts w:cs="Arial"/>
        <w:highlight w:val="yellow"/>
      </w:rPr>
      <w:t>06-30-12 (2Q12)</w:t>
    </w:r>
    <w:r>
      <w:rPr>
        <w:rFonts w:cs="Arial"/>
      </w:rPr>
      <w:tab/>
      <w:t>SUB-</w:t>
    </w:r>
    <w:r w:rsidR="003D05E3">
      <w:rPr>
        <w:rFonts w:cs="Arial"/>
      </w:rPr>
      <w:fldChar w:fldCharType="begin"/>
    </w:r>
    <w:r>
      <w:rPr>
        <w:rFonts w:cs="Arial"/>
      </w:rPr>
      <w:instrText xml:space="preserve"> PAGE </w:instrText>
    </w:r>
    <w:r w:rsidR="003D05E3">
      <w:rPr>
        <w:rFonts w:cs="Arial"/>
      </w:rPr>
      <w:fldChar w:fldCharType="separate"/>
    </w:r>
    <w:r w:rsidR="00383BA9">
      <w:rPr>
        <w:rFonts w:cs="Arial"/>
        <w:noProof/>
      </w:rPr>
      <w:t>9</w:t>
    </w:r>
    <w:r w:rsidR="003D05E3">
      <w:rPr>
        <w:rFonts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1A54" w:rsidRDefault="00461A54">
      <w:r>
        <w:rPr>
          <w:rStyle w:val="PageNumber"/>
        </w:rPr>
        <w:fldChar w:fldCharType="begin"/>
      </w:r>
      <w:r>
        <w:rPr>
          <w:rStyle w:val="PageNumber"/>
        </w:rPr>
        <w:instrText xml:space="preserve"> NUMPAGES </w:instrText>
      </w:r>
      <w:r>
        <w:rPr>
          <w:rStyle w:val="PageNumber"/>
        </w:rPr>
        <w:fldChar w:fldCharType="separate"/>
      </w:r>
      <w:r>
        <w:rPr>
          <w:rStyle w:val="PageNumber"/>
          <w:noProof/>
        </w:rPr>
        <w:t>27</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27</w:t>
      </w:r>
      <w:r>
        <w:rPr>
          <w:rStyle w:val="PageNumber"/>
        </w:rPr>
        <w:fldChar w:fldCharType="end"/>
      </w:r>
      <w:r>
        <w:separator/>
      </w:r>
    </w:p>
  </w:footnote>
  <w:footnote w:type="continuationSeparator" w:id="1">
    <w:p w:rsidR="00461A54" w:rsidRDefault="00461A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1C9" w:rsidRDefault="001601C9" w:rsidP="001601C9">
    <w:pPr>
      <w:rPr>
        <w:ins w:id="2" w:author="Lawler, Nancy" w:date="2012-02-09T10:23:00Z"/>
        <w:sz w:val="18"/>
        <w:szCs w:val="18"/>
      </w:rPr>
    </w:pPr>
    <w:ins w:id="3" w:author="Lawler, Nancy" w:date="2012-02-09T10:23:00Z">
      <w:r>
        <w:rPr>
          <w:sz w:val="18"/>
          <w:szCs w:val="18"/>
        </w:rPr>
        <w:t>CMS and The Joint Commission (TJC) Sensitive Information</w:t>
      </w:r>
    </w:ins>
  </w:p>
  <w:p w:rsidR="001601C9" w:rsidRDefault="001601C9" w:rsidP="001601C9">
    <w:pPr>
      <w:rPr>
        <w:ins w:id="4" w:author="Lawler, Nancy" w:date="2012-02-09T10:23:00Z"/>
        <w:sz w:val="18"/>
        <w:szCs w:val="18"/>
      </w:rPr>
    </w:pPr>
    <w:ins w:id="5" w:author="Lawler, Nancy" w:date="2012-02-09T10:23:00Z">
      <w:r>
        <w:rPr>
          <w:sz w:val="18"/>
          <w:szCs w:val="18"/>
        </w:rPr>
        <w:t>This document is in draft format issued for DAS workgroup measure development/revision purposes only and must not be distributed outside the DAS workgroup members. This version is not intended for CMS or TJC clinical abstraction, programming of data collection tools or data warehouse submission.</w:t>
      </w:r>
    </w:ins>
  </w:p>
  <w:p w:rsidR="001601C9" w:rsidRDefault="001601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1BC80D4"/>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0C0C705C"/>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9574EF0E"/>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6C380448"/>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443620A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6024C1F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C34CCC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5AA26D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458ED860"/>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9F7A928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A7F5895"/>
    <w:multiLevelType w:val="hybridMultilevel"/>
    <w:tmpl w:val="FFF29AEE"/>
    <w:lvl w:ilvl="0" w:tplc="F496A33E">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0AB2072D"/>
    <w:multiLevelType w:val="hybridMultilevel"/>
    <w:tmpl w:val="B3BCE914"/>
    <w:lvl w:ilvl="0" w:tplc="0FC443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1B1607B"/>
    <w:multiLevelType w:val="hybridMultilevel"/>
    <w:tmpl w:val="5804F0BC"/>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806"/>
        </w:tabs>
        <w:ind w:left="806" w:hanging="360"/>
      </w:pPr>
      <w:rPr>
        <w:rFonts w:ascii="Symbol" w:hAnsi="Symbol" w:hint="default"/>
      </w:rPr>
    </w:lvl>
    <w:lvl w:ilvl="2" w:tplc="04090005">
      <w:start w:val="1"/>
      <w:numFmt w:val="bullet"/>
      <w:lvlText w:val=""/>
      <w:lvlJc w:val="left"/>
      <w:pPr>
        <w:tabs>
          <w:tab w:val="num" w:pos="1526"/>
        </w:tabs>
        <w:ind w:left="1526" w:hanging="360"/>
      </w:pPr>
      <w:rPr>
        <w:rFonts w:ascii="Wingdings" w:hAnsi="Wingdings" w:hint="default"/>
      </w:rPr>
    </w:lvl>
    <w:lvl w:ilvl="3" w:tplc="04090001" w:tentative="1">
      <w:start w:val="1"/>
      <w:numFmt w:val="bullet"/>
      <w:lvlText w:val=""/>
      <w:lvlJc w:val="left"/>
      <w:pPr>
        <w:tabs>
          <w:tab w:val="num" w:pos="2246"/>
        </w:tabs>
        <w:ind w:left="2246" w:hanging="360"/>
      </w:pPr>
      <w:rPr>
        <w:rFonts w:ascii="Symbol" w:hAnsi="Symbol" w:hint="default"/>
      </w:rPr>
    </w:lvl>
    <w:lvl w:ilvl="4" w:tplc="04090003" w:tentative="1">
      <w:start w:val="1"/>
      <w:numFmt w:val="bullet"/>
      <w:lvlText w:val="o"/>
      <w:lvlJc w:val="left"/>
      <w:pPr>
        <w:tabs>
          <w:tab w:val="num" w:pos="2966"/>
        </w:tabs>
        <w:ind w:left="2966" w:hanging="360"/>
      </w:pPr>
      <w:rPr>
        <w:rFonts w:ascii="Courier New" w:hAnsi="Courier New" w:hint="default"/>
      </w:rPr>
    </w:lvl>
    <w:lvl w:ilvl="5" w:tplc="04090005" w:tentative="1">
      <w:start w:val="1"/>
      <w:numFmt w:val="bullet"/>
      <w:lvlText w:val=""/>
      <w:lvlJc w:val="left"/>
      <w:pPr>
        <w:tabs>
          <w:tab w:val="num" w:pos="3686"/>
        </w:tabs>
        <w:ind w:left="3686" w:hanging="360"/>
      </w:pPr>
      <w:rPr>
        <w:rFonts w:ascii="Wingdings" w:hAnsi="Wingdings" w:hint="default"/>
      </w:rPr>
    </w:lvl>
    <w:lvl w:ilvl="6" w:tplc="04090001" w:tentative="1">
      <w:start w:val="1"/>
      <w:numFmt w:val="bullet"/>
      <w:lvlText w:val=""/>
      <w:lvlJc w:val="left"/>
      <w:pPr>
        <w:tabs>
          <w:tab w:val="num" w:pos="4406"/>
        </w:tabs>
        <w:ind w:left="4406" w:hanging="360"/>
      </w:pPr>
      <w:rPr>
        <w:rFonts w:ascii="Symbol" w:hAnsi="Symbol" w:hint="default"/>
      </w:rPr>
    </w:lvl>
    <w:lvl w:ilvl="7" w:tplc="04090003" w:tentative="1">
      <w:start w:val="1"/>
      <w:numFmt w:val="bullet"/>
      <w:lvlText w:val="o"/>
      <w:lvlJc w:val="left"/>
      <w:pPr>
        <w:tabs>
          <w:tab w:val="num" w:pos="5126"/>
        </w:tabs>
        <w:ind w:left="5126" w:hanging="360"/>
      </w:pPr>
      <w:rPr>
        <w:rFonts w:ascii="Courier New" w:hAnsi="Courier New" w:hint="default"/>
      </w:rPr>
    </w:lvl>
    <w:lvl w:ilvl="8" w:tplc="04090005" w:tentative="1">
      <w:start w:val="1"/>
      <w:numFmt w:val="bullet"/>
      <w:lvlText w:val=""/>
      <w:lvlJc w:val="left"/>
      <w:pPr>
        <w:tabs>
          <w:tab w:val="num" w:pos="5846"/>
        </w:tabs>
        <w:ind w:left="5846" w:hanging="360"/>
      </w:pPr>
      <w:rPr>
        <w:rFonts w:ascii="Wingdings" w:hAnsi="Wingdings" w:hint="default"/>
      </w:rPr>
    </w:lvl>
  </w:abstractNum>
  <w:abstractNum w:abstractNumId="13">
    <w:nsid w:val="13CC3125"/>
    <w:multiLevelType w:val="hybridMultilevel"/>
    <w:tmpl w:val="408A5AEE"/>
    <w:lvl w:ilvl="0" w:tplc="DA602E08">
      <w:start w:val="1"/>
      <w:numFmt w:val="bullet"/>
      <w:lvlText w:val=""/>
      <w:lvlJc w:val="left"/>
      <w:pPr>
        <w:tabs>
          <w:tab w:val="num" w:pos="360"/>
        </w:tabs>
        <w:ind w:left="360" w:hanging="360"/>
      </w:pPr>
      <w:rPr>
        <w:rFonts w:ascii="Symbol" w:hAnsi="Symbol" w:hint="default"/>
        <w:sz w:val="24"/>
      </w:rPr>
    </w:lvl>
    <w:lvl w:ilvl="1" w:tplc="16D06730">
      <w:start w:val="1"/>
      <w:numFmt w:val="bullet"/>
      <w:lvlText w:val=""/>
      <w:lvlJc w:val="left"/>
      <w:pPr>
        <w:tabs>
          <w:tab w:val="num" w:pos="1440"/>
        </w:tabs>
        <w:ind w:left="1440" w:hanging="360"/>
      </w:pPr>
      <w:rPr>
        <w:rFonts w:ascii="Symbol" w:hAnsi="Symbol"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97C7118"/>
    <w:multiLevelType w:val="hybridMultilevel"/>
    <w:tmpl w:val="0DFAA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4966EC"/>
    <w:multiLevelType w:val="hybridMultilevel"/>
    <w:tmpl w:val="84DC6AA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6C15D8"/>
    <w:multiLevelType w:val="hybridMultilevel"/>
    <w:tmpl w:val="72220DA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2EA95546"/>
    <w:multiLevelType w:val="hybridMultilevel"/>
    <w:tmpl w:val="646889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0EA44AA"/>
    <w:multiLevelType w:val="hybridMultilevel"/>
    <w:tmpl w:val="5C78CA64"/>
    <w:lvl w:ilvl="0" w:tplc="04090001">
      <w:start w:val="1"/>
      <w:numFmt w:val="bullet"/>
      <w:lvlText w:val=""/>
      <w:lvlJc w:val="left"/>
      <w:pPr>
        <w:tabs>
          <w:tab w:val="num" w:pos="720"/>
        </w:tabs>
        <w:ind w:left="720" w:hanging="360"/>
      </w:pPr>
      <w:rPr>
        <w:rFonts w:ascii="Symbol" w:hAnsi="Symbol" w:hint="default"/>
        <w:b w:val="0"/>
        <w:i w:val="0"/>
        <w:sz w:val="24"/>
      </w:rPr>
    </w:lvl>
    <w:lvl w:ilvl="1" w:tplc="16D06730">
      <w:start w:val="1"/>
      <w:numFmt w:val="bullet"/>
      <w:lvlText w:val=""/>
      <w:lvlJc w:val="left"/>
      <w:pPr>
        <w:tabs>
          <w:tab w:val="num" w:pos="1800"/>
        </w:tabs>
        <w:ind w:left="1800" w:hanging="360"/>
      </w:pPr>
      <w:rPr>
        <w:rFonts w:ascii="Symbol" w:hAnsi="Symbol" w:hint="default"/>
        <w:sz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8780B16"/>
    <w:multiLevelType w:val="hybridMultilevel"/>
    <w:tmpl w:val="11D21A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3262C8"/>
    <w:multiLevelType w:val="hybridMultilevel"/>
    <w:tmpl w:val="96A817C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806"/>
        </w:tabs>
        <w:ind w:left="806" w:hanging="360"/>
      </w:pPr>
      <w:rPr>
        <w:rFonts w:ascii="Symbol" w:hAnsi="Symbol" w:hint="default"/>
      </w:rPr>
    </w:lvl>
    <w:lvl w:ilvl="2" w:tplc="04090005">
      <w:start w:val="1"/>
      <w:numFmt w:val="bullet"/>
      <w:lvlText w:val=""/>
      <w:lvlJc w:val="left"/>
      <w:pPr>
        <w:tabs>
          <w:tab w:val="num" w:pos="1526"/>
        </w:tabs>
        <w:ind w:left="1526" w:hanging="360"/>
      </w:pPr>
      <w:rPr>
        <w:rFonts w:ascii="Wingdings" w:hAnsi="Wingdings" w:hint="default"/>
      </w:rPr>
    </w:lvl>
    <w:lvl w:ilvl="3" w:tplc="04090001" w:tentative="1">
      <w:start w:val="1"/>
      <w:numFmt w:val="bullet"/>
      <w:lvlText w:val=""/>
      <w:lvlJc w:val="left"/>
      <w:pPr>
        <w:tabs>
          <w:tab w:val="num" w:pos="2246"/>
        </w:tabs>
        <w:ind w:left="2246" w:hanging="360"/>
      </w:pPr>
      <w:rPr>
        <w:rFonts w:ascii="Symbol" w:hAnsi="Symbol" w:hint="default"/>
      </w:rPr>
    </w:lvl>
    <w:lvl w:ilvl="4" w:tplc="04090003" w:tentative="1">
      <w:start w:val="1"/>
      <w:numFmt w:val="bullet"/>
      <w:lvlText w:val="o"/>
      <w:lvlJc w:val="left"/>
      <w:pPr>
        <w:tabs>
          <w:tab w:val="num" w:pos="2966"/>
        </w:tabs>
        <w:ind w:left="2966" w:hanging="360"/>
      </w:pPr>
      <w:rPr>
        <w:rFonts w:ascii="Courier New" w:hAnsi="Courier New" w:hint="default"/>
      </w:rPr>
    </w:lvl>
    <w:lvl w:ilvl="5" w:tplc="04090005" w:tentative="1">
      <w:start w:val="1"/>
      <w:numFmt w:val="bullet"/>
      <w:lvlText w:val=""/>
      <w:lvlJc w:val="left"/>
      <w:pPr>
        <w:tabs>
          <w:tab w:val="num" w:pos="3686"/>
        </w:tabs>
        <w:ind w:left="3686" w:hanging="360"/>
      </w:pPr>
      <w:rPr>
        <w:rFonts w:ascii="Wingdings" w:hAnsi="Wingdings" w:hint="default"/>
      </w:rPr>
    </w:lvl>
    <w:lvl w:ilvl="6" w:tplc="04090001" w:tentative="1">
      <w:start w:val="1"/>
      <w:numFmt w:val="bullet"/>
      <w:lvlText w:val=""/>
      <w:lvlJc w:val="left"/>
      <w:pPr>
        <w:tabs>
          <w:tab w:val="num" w:pos="4406"/>
        </w:tabs>
        <w:ind w:left="4406" w:hanging="360"/>
      </w:pPr>
      <w:rPr>
        <w:rFonts w:ascii="Symbol" w:hAnsi="Symbol" w:hint="default"/>
      </w:rPr>
    </w:lvl>
    <w:lvl w:ilvl="7" w:tplc="04090003" w:tentative="1">
      <w:start w:val="1"/>
      <w:numFmt w:val="bullet"/>
      <w:lvlText w:val="o"/>
      <w:lvlJc w:val="left"/>
      <w:pPr>
        <w:tabs>
          <w:tab w:val="num" w:pos="5126"/>
        </w:tabs>
        <w:ind w:left="5126" w:hanging="360"/>
      </w:pPr>
      <w:rPr>
        <w:rFonts w:ascii="Courier New" w:hAnsi="Courier New" w:hint="default"/>
      </w:rPr>
    </w:lvl>
    <w:lvl w:ilvl="8" w:tplc="04090005" w:tentative="1">
      <w:start w:val="1"/>
      <w:numFmt w:val="bullet"/>
      <w:lvlText w:val=""/>
      <w:lvlJc w:val="left"/>
      <w:pPr>
        <w:tabs>
          <w:tab w:val="num" w:pos="5846"/>
        </w:tabs>
        <w:ind w:left="5846" w:hanging="360"/>
      </w:pPr>
      <w:rPr>
        <w:rFonts w:ascii="Wingdings" w:hAnsi="Wingdings" w:hint="default"/>
      </w:rPr>
    </w:lvl>
  </w:abstractNum>
  <w:abstractNum w:abstractNumId="21">
    <w:nsid w:val="3B057DCF"/>
    <w:multiLevelType w:val="hybridMultilevel"/>
    <w:tmpl w:val="72EC2E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C10A4F"/>
    <w:multiLevelType w:val="hybridMultilevel"/>
    <w:tmpl w:val="73FE414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1910A25"/>
    <w:multiLevelType w:val="hybridMultilevel"/>
    <w:tmpl w:val="DC10DAEA"/>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806"/>
        </w:tabs>
        <w:ind w:left="806" w:hanging="360"/>
      </w:pPr>
      <w:rPr>
        <w:rFonts w:ascii="Symbol" w:hAnsi="Symbol" w:hint="default"/>
      </w:rPr>
    </w:lvl>
    <w:lvl w:ilvl="2" w:tplc="04090005">
      <w:start w:val="1"/>
      <w:numFmt w:val="bullet"/>
      <w:lvlText w:val=""/>
      <w:lvlJc w:val="left"/>
      <w:pPr>
        <w:tabs>
          <w:tab w:val="num" w:pos="1526"/>
        </w:tabs>
        <w:ind w:left="1526" w:hanging="360"/>
      </w:pPr>
      <w:rPr>
        <w:rFonts w:ascii="Wingdings" w:hAnsi="Wingdings" w:hint="default"/>
      </w:rPr>
    </w:lvl>
    <w:lvl w:ilvl="3" w:tplc="04090001" w:tentative="1">
      <w:start w:val="1"/>
      <w:numFmt w:val="bullet"/>
      <w:lvlText w:val=""/>
      <w:lvlJc w:val="left"/>
      <w:pPr>
        <w:tabs>
          <w:tab w:val="num" w:pos="2246"/>
        </w:tabs>
        <w:ind w:left="2246" w:hanging="360"/>
      </w:pPr>
      <w:rPr>
        <w:rFonts w:ascii="Symbol" w:hAnsi="Symbol" w:hint="default"/>
      </w:rPr>
    </w:lvl>
    <w:lvl w:ilvl="4" w:tplc="04090003" w:tentative="1">
      <w:start w:val="1"/>
      <w:numFmt w:val="bullet"/>
      <w:lvlText w:val="o"/>
      <w:lvlJc w:val="left"/>
      <w:pPr>
        <w:tabs>
          <w:tab w:val="num" w:pos="2966"/>
        </w:tabs>
        <w:ind w:left="2966" w:hanging="360"/>
      </w:pPr>
      <w:rPr>
        <w:rFonts w:ascii="Courier New" w:hAnsi="Courier New" w:hint="default"/>
      </w:rPr>
    </w:lvl>
    <w:lvl w:ilvl="5" w:tplc="04090005" w:tentative="1">
      <w:start w:val="1"/>
      <w:numFmt w:val="bullet"/>
      <w:lvlText w:val=""/>
      <w:lvlJc w:val="left"/>
      <w:pPr>
        <w:tabs>
          <w:tab w:val="num" w:pos="3686"/>
        </w:tabs>
        <w:ind w:left="3686" w:hanging="360"/>
      </w:pPr>
      <w:rPr>
        <w:rFonts w:ascii="Wingdings" w:hAnsi="Wingdings" w:hint="default"/>
      </w:rPr>
    </w:lvl>
    <w:lvl w:ilvl="6" w:tplc="04090001" w:tentative="1">
      <w:start w:val="1"/>
      <w:numFmt w:val="bullet"/>
      <w:lvlText w:val=""/>
      <w:lvlJc w:val="left"/>
      <w:pPr>
        <w:tabs>
          <w:tab w:val="num" w:pos="4406"/>
        </w:tabs>
        <w:ind w:left="4406" w:hanging="360"/>
      </w:pPr>
      <w:rPr>
        <w:rFonts w:ascii="Symbol" w:hAnsi="Symbol" w:hint="default"/>
      </w:rPr>
    </w:lvl>
    <w:lvl w:ilvl="7" w:tplc="04090003" w:tentative="1">
      <w:start w:val="1"/>
      <w:numFmt w:val="bullet"/>
      <w:lvlText w:val="o"/>
      <w:lvlJc w:val="left"/>
      <w:pPr>
        <w:tabs>
          <w:tab w:val="num" w:pos="5126"/>
        </w:tabs>
        <w:ind w:left="5126" w:hanging="360"/>
      </w:pPr>
      <w:rPr>
        <w:rFonts w:ascii="Courier New" w:hAnsi="Courier New" w:hint="default"/>
      </w:rPr>
    </w:lvl>
    <w:lvl w:ilvl="8" w:tplc="04090005" w:tentative="1">
      <w:start w:val="1"/>
      <w:numFmt w:val="bullet"/>
      <w:lvlText w:val=""/>
      <w:lvlJc w:val="left"/>
      <w:pPr>
        <w:tabs>
          <w:tab w:val="num" w:pos="5846"/>
        </w:tabs>
        <w:ind w:left="5846" w:hanging="360"/>
      </w:pPr>
      <w:rPr>
        <w:rFonts w:ascii="Wingdings" w:hAnsi="Wingdings" w:hint="default"/>
      </w:rPr>
    </w:lvl>
  </w:abstractNum>
  <w:abstractNum w:abstractNumId="24">
    <w:nsid w:val="433A3957"/>
    <w:multiLevelType w:val="hybridMultilevel"/>
    <w:tmpl w:val="E88012A2"/>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806"/>
        </w:tabs>
        <w:ind w:left="806" w:hanging="360"/>
      </w:pPr>
      <w:rPr>
        <w:rFonts w:ascii="Symbol" w:hAnsi="Symbol" w:hint="default"/>
      </w:rPr>
    </w:lvl>
    <w:lvl w:ilvl="2" w:tplc="04090005">
      <w:start w:val="1"/>
      <w:numFmt w:val="bullet"/>
      <w:lvlText w:val=""/>
      <w:lvlJc w:val="left"/>
      <w:pPr>
        <w:tabs>
          <w:tab w:val="num" w:pos="1526"/>
        </w:tabs>
        <w:ind w:left="1526" w:hanging="360"/>
      </w:pPr>
      <w:rPr>
        <w:rFonts w:ascii="Wingdings" w:hAnsi="Wingdings" w:hint="default"/>
      </w:rPr>
    </w:lvl>
    <w:lvl w:ilvl="3" w:tplc="04090001" w:tentative="1">
      <w:start w:val="1"/>
      <w:numFmt w:val="bullet"/>
      <w:lvlText w:val=""/>
      <w:lvlJc w:val="left"/>
      <w:pPr>
        <w:tabs>
          <w:tab w:val="num" w:pos="2246"/>
        </w:tabs>
        <w:ind w:left="2246" w:hanging="360"/>
      </w:pPr>
      <w:rPr>
        <w:rFonts w:ascii="Symbol" w:hAnsi="Symbol" w:hint="default"/>
      </w:rPr>
    </w:lvl>
    <w:lvl w:ilvl="4" w:tplc="04090003" w:tentative="1">
      <w:start w:val="1"/>
      <w:numFmt w:val="bullet"/>
      <w:lvlText w:val="o"/>
      <w:lvlJc w:val="left"/>
      <w:pPr>
        <w:tabs>
          <w:tab w:val="num" w:pos="2966"/>
        </w:tabs>
        <w:ind w:left="2966" w:hanging="360"/>
      </w:pPr>
      <w:rPr>
        <w:rFonts w:ascii="Courier New" w:hAnsi="Courier New" w:hint="default"/>
      </w:rPr>
    </w:lvl>
    <w:lvl w:ilvl="5" w:tplc="04090005" w:tentative="1">
      <w:start w:val="1"/>
      <w:numFmt w:val="bullet"/>
      <w:lvlText w:val=""/>
      <w:lvlJc w:val="left"/>
      <w:pPr>
        <w:tabs>
          <w:tab w:val="num" w:pos="3686"/>
        </w:tabs>
        <w:ind w:left="3686" w:hanging="360"/>
      </w:pPr>
      <w:rPr>
        <w:rFonts w:ascii="Wingdings" w:hAnsi="Wingdings" w:hint="default"/>
      </w:rPr>
    </w:lvl>
    <w:lvl w:ilvl="6" w:tplc="04090001" w:tentative="1">
      <w:start w:val="1"/>
      <w:numFmt w:val="bullet"/>
      <w:lvlText w:val=""/>
      <w:lvlJc w:val="left"/>
      <w:pPr>
        <w:tabs>
          <w:tab w:val="num" w:pos="4406"/>
        </w:tabs>
        <w:ind w:left="4406" w:hanging="360"/>
      </w:pPr>
      <w:rPr>
        <w:rFonts w:ascii="Symbol" w:hAnsi="Symbol" w:hint="default"/>
      </w:rPr>
    </w:lvl>
    <w:lvl w:ilvl="7" w:tplc="04090003" w:tentative="1">
      <w:start w:val="1"/>
      <w:numFmt w:val="bullet"/>
      <w:lvlText w:val="o"/>
      <w:lvlJc w:val="left"/>
      <w:pPr>
        <w:tabs>
          <w:tab w:val="num" w:pos="5126"/>
        </w:tabs>
        <w:ind w:left="5126" w:hanging="360"/>
      </w:pPr>
      <w:rPr>
        <w:rFonts w:ascii="Courier New" w:hAnsi="Courier New" w:hint="default"/>
      </w:rPr>
    </w:lvl>
    <w:lvl w:ilvl="8" w:tplc="04090005" w:tentative="1">
      <w:start w:val="1"/>
      <w:numFmt w:val="bullet"/>
      <w:lvlText w:val=""/>
      <w:lvlJc w:val="left"/>
      <w:pPr>
        <w:tabs>
          <w:tab w:val="num" w:pos="5846"/>
        </w:tabs>
        <w:ind w:left="5846" w:hanging="360"/>
      </w:pPr>
      <w:rPr>
        <w:rFonts w:ascii="Wingdings" w:hAnsi="Wingdings" w:hint="default"/>
      </w:rPr>
    </w:lvl>
  </w:abstractNum>
  <w:abstractNum w:abstractNumId="25">
    <w:nsid w:val="5EAF1B32"/>
    <w:multiLevelType w:val="hybridMultilevel"/>
    <w:tmpl w:val="0270D6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CA4A0A"/>
    <w:multiLevelType w:val="hybridMultilevel"/>
    <w:tmpl w:val="1EDC3E5A"/>
    <w:lvl w:ilvl="0" w:tplc="9EEAF46E">
      <w:start w:val="1"/>
      <w:numFmt w:val="bullet"/>
      <w:lvlText w:val=""/>
      <w:lvlJc w:val="left"/>
      <w:pPr>
        <w:tabs>
          <w:tab w:val="num" w:pos="432"/>
        </w:tabs>
        <w:ind w:left="432"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4"/>
  </w:num>
  <w:num w:numId="23">
    <w:abstractNumId w:val="10"/>
  </w:num>
  <w:num w:numId="24">
    <w:abstractNumId w:val="17"/>
  </w:num>
  <w:num w:numId="25">
    <w:abstractNumId w:val="16"/>
  </w:num>
  <w:num w:numId="26">
    <w:abstractNumId w:val="26"/>
  </w:num>
  <w:num w:numId="27">
    <w:abstractNumId w:val="13"/>
  </w:num>
  <w:num w:numId="28">
    <w:abstractNumId w:val="18"/>
  </w:num>
  <w:num w:numId="29">
    <w:abstractNumId w:val="21"/>
  </w:num>
  <w:num w:numId="30">
    <w:abstractNumId w:val="22"/>
  </w:num>
  <w:num w:numId="31">
    <w:abstractNumId w:val="15"/>
  </w:num>
  <w:num w:numId="32">
    <w:abstractNumId w:val="19"/>
  </w:num>
  <w:num w:numId="33">
    <w:abstractNumId w:val="25"/>
  </w:num>
  <w:num w:numId="34">
    <w:abstractNumId w:val="23"/>
  </w:num>
  <w:num w:numId="35">
    <w:abstractNumId w:val="12"/>
  </w:num>
  <w:num w:numId="36">
    <w:abstractNumId w:val="11"/>
  </w:num>
  <w:num w:numId="37">
    <w:abstractNumId w:val="2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numStart w:val="15"/>
    <w:footnote w:id="0"/>
    <w:footnote w:id="1"/>
  </w:footnotePr>
  <w:endnotePr>
    <w:pos w:val="sectEnd"/>
    <w:numFmt w:val="decimal"/>
    <w:endnote w:id="0"/>
    <w:endnote w:id="1"/>
  </w:endnotePr>
  <w:compat/>
  <w:rsids>
    <w:rsidRoot w:val="00EC67E7"/>
    <w:rsid w:val="000004C0"/>
    <w:rsid w:val="00000B5F"/>
    <w:rsid w:val="000018A3"/>
    <w:rsid w:val="0000302B"/>
    <w:rsid w:val="00003344"/>
    <w:rsid w:val="0000352A"/>
    <w:rsid w:val="0000496C"/>
    <w:rsid w:val="00004AF3"/>
    <w:rsid w:val="00006C55"/>
    <w:rsid w:val="00010DEF"/>
    <w:rsid w:val="00012481"/>
    <w:rsid w:val="0001362A"/>
    <w:rsid w:val="000138D9"/>
    <w:rsid w:val="00016553"/>
    <w:rsid w:val="000172D7"/>
    <w:rsid w:val="00017B63"/>
    <w:rsid w:val="000204AC"/>
    <w:rsid w:val="0002208A"/>
    <w:rsid w:val="000233E1"/>
    <w:rsid w:val="000236ED"/>
    <w:rsid w:val="00027131"/>
    <w:rsid w:val="000272A2"/>
    <w:rsid w:val="000303A0"/>
    <w:rsid w:val="0003159C"/>
    <w:rsid w:val="00032073"/>
    <w:rsid w:val="00032B88"/>
    <w:rsid w:val="0004082A"/>
    <w:rsid w:val="00043321"/>
    <w:rsid w:val="00044D5B"/>
    <w:rsid w:val="000546DD"/>
    <w:rsid w:val="00054751"/>
    <w:rsid w:val="00056EE0"/>
    <w:rsid w:val="00060D24"/>
    <w:rsid w:val="0006207D"/>
    <w:rsid w:val="000622B3"/>
    <w:rsid w:val="00062800"/>
    <w:rsid w:val="000644E5"/>
    <w:rsid w:val="00065047"/>
    <w:rsid w:val="00065471"/>
    <w:rsid w:val="00065CBC"/>
    <w:rsid w:val="000665CD"/>
    <w:rsid w:val="00070B9B"/>
    <w:rsid w:val="00073F4C"/>
    <w:rsid w:val="0007612C"/>
    <w:rsid w:val="000768E4"/>
    <w:rsid w:val="00077B26"/>
    <w:rsid w:val="00081556"/>
    <w:rsid w:val="00084FCA"/>
    <w:rsid w:val="00085EAC"/>
    <w:rsid w:val="00086B26"/>
    <w:rsid w:val="00091327"/>
    <w:rsid w:val="00092EB4"/>
    <w:rsid w:val="000947CC"/>
    <w:rsid w:val="00094EBD"/>
    <w:rsid w:val="0009533C"/>
    <w:rsid w:val="00095627"/>
    <w:rsid w:val="000960B7"/>
    <w:rsid w:val="000966F6"/>
    <w:rsid w:val="00096E76"/>
    <w:rsid w:val="000A0E8C"/>
    <w:rsid w:val="000A10BA"/>
    <w:rsid w:val="000A4B27"/>
    <w:rsid w:val="000A5B5C"/>
    <w:rsid w:val="000A6F0C"/>
    <w:rsid w:val="000B0945"/>
    <w:rsid w:val="000B0B74"/>
    <w:rsid w:val="000B3013"/>
    <w:rsid w:val="000B4BC2"/>
    <w:rsid w:val="000B53FB"/>
    <w:rsid w:val="000B65C1"/>
    <w:rsid w:val="000B7834"/>
    <w:rsid w:val="000B7F52"/>
    <w:rsid w:val="000C00EA"/>
    <w:rsid w:val="000C01BC"/>
    <w:rsid w:val="000C15BF"/>
    <w:rsid w:val="000C166C"/>
    <w:rsid w:val="000C17A7"/>
    <w:rsid w:val="000C28EF"/>
    <w:rsid w:val="000C3950"/>
    <w:rsid w:val="000C6165"/>
    <w:rsid w:val="000C6B17"/>
    <w:rsid w:val="000C740E"/>
    <w:rsid w:val="000C7CC5"/>
    <w:rsid w:val="000D1AB8"/>
    <w:rsid w:val="000D4747"/>
    <w:rsid w:val="000D556A"/>
    <w:rsid w:val="000D59E8"/>
    <w:rsid w:val="000D695F"/>
    <w:rsid w:val="000D7A36"/>
    <w:rsid w:val="000D7A62"/>
    <w:rsid w:val="000D7DB5"/>
    <w:rsid w:val="000E0C0F"/>
    <w:rsid w:val="000E28CA"/>
    <w:rsid w:val="000E53EC"/>
    <w:rsid w:val="000E601B"/>
    <w:rsid w:val="000E635B"/>
    <w:rsid w:val="000F0330"/>
    <w:rsid w:val="000F06E1"/>
    <w:rsid w:val="000F1E53"/>
    <w:rsid w:val="000F3E06"/>
    <w:rsid w:val="000F408D"/>
    <w:rsid w:val="000F43B0"/>
    <w:rsid w:val="000F4CCD"/>
    <w:rsid w:val="000F59B8"/>
    <w:rsid w:val="000F60C3"/>
    <w:rsid w:val="00101321"/>
    <w:rsid w:val="00103B4E"/>
    <w:rsid w:val="001134E1"/>
    <w:rsid w:val="001134F8"/>
    <w:rsid w:val="001159D5"/>
    <w:rsid w:val="001165EB"/>
    <w:rsid w:val="00117453"/>
    <w:rsid w:val="00117FA3"/>
    <w:rsid w:val="0012082E"/>
    <w:rsid w:val="0012164E"/>
    <w:rsid w:val="00121D0C"/>
    <w:rsid w:val="001226E2"/>
    <w:rsid w:val="00122751"/>
    <w:rsid w:val="00124766"/>
    <w:rsid w:val="001301B3"/>
    <w:rsid w:val="0013498D"/>
    <w:rsid w:val="00136E1C"/>
    <w:rsid w:val="00140839"/>
    <w:rsid w:val="00140DA4"/>
    <w:rsid w:val="00144207"/>
    <w:rsid w:val="00144CC4"/>
    <w:rsid w:val="0014639F"/>
    <w:rsid w:val="00147323"/>
    <w:rsid w:val="0015094B"/>
    <w:rsid w:val="00151253"/>
    <w:rsid w:val="00152000"/>
    <w:rsid w:val="001521E6"/>
    <w:rsid w:val="00152EC2"/>
    <w:rsid w:val="001601C9"/>
    <w:rsid w:val="00160C1D"/>
    <w:rsid w:val="0016115E"/>
    <w:rsid w:val="0016148F"/>
    <w:rsid w:val="00164C87"/>
    <w:rsid w:val="001736A7"/>
    <w:rsid w:val="00174B1A"/>
    <w:rsid w:val="00183335"/>
    <w:rsid w:val="00185707"/>
    <w:rsid w:val="001920A7"/>
    <w:rsid w:val="001926AD"/>
    <w:rsid w:val="00193156"/>
    <w:rsid w:val="00194E13"/>
    <w:rsid w:val="00196C58"/>
    <w:rsid w:val="00196F07"/>
    <w:rsid w:val="001A2723"/>
    <w:rsid w:val="001A40B1"/>
    <w:rsid w:val="001A5B3D"/>
    <w:rsid w:val="001A780A"/>
    <w:rsid w:val="001B295B"/>
    <w:rsid w:val="001B2DD1"/>
    <w:rsid w:val="001B39D7"/>
    <w:rsid w:val="001B43C0"/>
    <w:rsid w:val="001B65EB"/>
    <w:rsid w:val="001B7D39"/>
    <w:rsid w:val="001C55C5"/>
    <w:rsid w:val="001C77BE"/>
    <w:rsid w:val="001D2C82"/>
    <w:rsid w:val="001D4149"/>
    <w:rsid w:val="001D54A8"/>
    <w:rsid w:val="001D5AD9"/>
    <w:rsid w:val="001D67D1"/>
    <w:rsid w:val="001D738D"/>
    <w:rsid w:val="001D7556"/>
    <w:rsid w:val="001D7BDD"/>
    <w:rsid w:val="001E237F"/>
    <w:rsid w:val="001E66DD"/>
    <w:rsid w:val="001E6F68"/>
    <w:rsid w:val="001F14E9"/>
    <w:rsid w:val="001F3893"/>
    <w:rsid w:val="001F3B18"/>
    <w:rsid w:val="001F5A58"/>
    <w:rsid w:val="001F7EB7"/>
    <w:rsid w:val="001F7FA5"/>
    <w:rsid w:val="00200476"/>
    <w:rsid w:val="00200DE2"/>
    <w:rsid w:val="002034EC"/>
    <w:rsid w:val="00205C38"/>
    <w:rsid w:val="002066BC"/>
    <w:rsid w:val="00206E5C"/>
    <w:rsid w:val="002076E9"/>
    <w:rsid w:val="002078B0"/>
    <w:rsid w:val="002133AB"/>
    <w:rsid w:val="00213C05"/>
    <w:rsid w:val="00214B8C"/>
    <w:rsid w:val="0021590B"/>
    <w:rsid w:val="00216DFE"/>
    <w:rsid w:val="002217B0"/>
    <w:rsid w:val="002221E6"/>
    <w:rsid w:val="002254F8"/>
    <w:rsid w:val="00233B71"/>
    <w:rsid w:val="002348F7"/>
    <w:rsid w:val="00235F30"/>
    <w:rsid w:val="00237696"/>
    <w:rsid w:val="00237F1D"/>
    <w:rsid w:val="00240E5A"/>
    <w:rsid w:val="00241146"/>
    <w:rsid w:val="00242351"/>
    <w:rsid w:val="0024432C"/>
    <w:rsid w:val="002446A5"/>
    <w:rsid w:val="0025250F"/>
    <w:rsid w:val="00253520"/>
    <w:rsid w:val="00256844"/>
    <w:rsid w:val="00256A8F"/>
    <w:rsid w:val="00256D2D"/>
    <w:rsid w:val="00261A16"/>
    <w:rsid w:val="002626C6"/>
    <w:rsid w:val="002626F6"/>
    <w:rsid w:val="00262994"/>
    <w:rsid w:val="00264827"/>
    <w:rsid w:val="00265050"/>
    <w:rsid w:val="00265879"/>
    <w:rsid w:val="00265F84"/>
    <w:rsid w:val="00266FA8"/>
    <w:rsid w:val="00267BA5"/>
    <w:rsid w:val="00271070"/>
    <w:rsid w:val="00273A33"/>
    <w:rsid w:val="00274447"/>
    <w:rsid w:val="00280B12"/>
    <w:rsid w:val="0028107A"/>
    <w:rsid w:val="00282212"/>
    <w:rsid w:val="00282283"/>
    <w:rsid w:val="00282912"/>
    <w:rsid w:val="00284958"/>
    <w:rsid w:val="00285A70"/>
    <w:rsid w:val="00285D8E"/>
    <w:rsid w:val="00286EF7"/>
    <w:rsid w:val="002877A2"/>
    <w:rsid w:val="00287834"/>
    <w:rsid w:val="00287DD9"/>
    <w:rsid w:val="00291357"/>
    <w:rsid w:val="00291CA0"/>
    <w:rsid w:val="00293C98"/>
    <w:rsid w:val="002947EE"/>
    <w:rsid w:val="00296380"/>
    <w:rsid w:val="00297414"/>
    <w:rsid w:val="002A0483"/>
    <w:rsid w:val="002A1B40"/>
    <w:rsid w:val="002A53D2"/>
    <w:rsid w:val="002A5AD1"/>
    <w:rsid w:val="002A5EFB"/>
    <w:rsid w:val="002A6168"/>
    <w:rsid w:val="002A7B98"/>
    <w:rsid w:val="002A7F92"/>
    <w:rsid w:val="002B27AB"/>
    <w:rsid w:val="002B382D"/>
    <w:rsid w:val="002B444A"/>
    <w:rsid w:val="002B5D77"/>
    <w:rsid w:val="002B7B8B"/>
    <w:rsid w:val="002C0DD1"/>
    <w:rsid w:val="002C1641"/>
    <w:rsid w:val="002C1E6C"/>
    <w:rsid w:val="002C256A"/>
    <w:rsid w:val="002C338E"/>
    <w:rsid w:val="002C43DC"/>
    <w:rsid w:val="002C58E9"/>
    <w:rsid w:val="002C604A"/>
    <w:rsid w:val="002C62C0"/>
    <w:rsid w:val="002C75AB"/>
    <w:rsid w:val="002C79BE"/>
    <w:rsid w:val="002C7BDC"/>
    <w:rsid w:val="002D0426"/>
    <w:rsid w:val="002D15A0"/>
    <w:rsid w:val="002D232F"/>
    <w:rsid w:val="002D2DFD"/>
    <w:rsid w:val="002D2F6A"/>
    <w:rsid w:val="002D52D8"/>
    <w:rsid w:val="002D55C1"/>
    <w:rsid w:val="002D5D72"/>
    <w:rsid w:val="002D6C16"/>
    <w:rsid w:val="002E0DC8"/>
    <w:rsid w:val="002E3303"/>
    <w:rsid w:val="002E34FA"/>
    <w:rsid w:val="002E3F23"/>
    <w:rsid w:val="002E5654"/>
    <w:rsid w:val="002E57EA"/>
    <w:rsid w:val="002F028E"/>
    <w:rsid w:val="002F24DA"/>
    <w:rsid w:val="002F3098"/>
    <w:rsid w:val="002F61AB"/>
    <w:rsid w:val="002F7AED"/>
    <w:rsid w:val="002F7B28"/>
    <w:rsid w:val="00300361"/>
    <w:rsid w:val="003005BF"/>
    <w:rsid w:val="00300BF6"/>
    <w:rsid w:val="00301004"/>
    <w:rsid w:val="00301154"/>
    <w:rsid w:val="00303BD2"/>
    <w:rsid w:val="00304EA5"/>
    <w:rsid w:val="003051D8"/>
    <w:rsid w:val="003062B5"/>
    <w:rsid w:val="00306E30"/>
    <w:rsid w:val="00307B2A"/>
    <w:rsid w:val="00310B3E"/>
    <w:rsid w:val="00310BE4"/>
    <w:rsid w:val="00313F5F"/>
    <w:rsid w:val="00315CDF"/>
    <w:rsid w:val="0031665E"/>
    <w:rsid w:val="003174E3"/>
    <w:rsid w:val="00317D70"/>
    <w:rsid w:val="0032191F"/>
    <w:rsid w:val="00322E71"/>
    <w:rsid w:val="0032304A"/>
    <w:rsid w:val="0032451F"/>
    <w:rsid w:val="00324F80"/>
    <w:rsid w:val="00326C6F"/>
    <w:rsid w:val="003309BD"/>
    <w:rsid w:val="00330C6C"/>
    <w:rsid w:val="00331658"/>
    <w:rsid w:val="00333494"/>
    <w:rsid w:val="00335AB2"/>
    <w:rsid w:val="00335D26"/>
    <w:rsid w:val="00340160"/>
    <w:rsid w:val="003402D1"/>
    <w:rsid w:val="00341BF4"/>
    <w:rsid w:val="00350B98"/>
    <w:rsid w:val="00353219"/>
    <w:rsid w:val="003605F6"/>
    <w:rsid w:val="003617AA"/>
    <w:rsid w:val="00362BD7"/>
    <w:rsid w:val="003646CC"/>
    <w:rsid w:val="00364F25"/>
    <w:rsid w:val="00370D18"/>
    <w:rsid w:val="0037227C"/>
    <w:rsid w:val="00374339"/>
    <w:rsid w:val="00374ABB"/>
    <w:rsid w:val="00376B67"/>
    <w:rsid w:val="00380A65"/>
    <w:rsid w:val="00381F32"/>
    <w:rsid w:val="00382F29"/>
    <w:rsid w:val="003837BE"/>
    <w:rsid w:val="00383BA9"/>
    <w:rsid w:val="00385D4B"/>
    <w:rsid w:val="0039027E"/>
    <w:rsid w:val="00390684"/>
    <w:rsid w:val="00392CDB"/>
    <w:rsid w:val="00393A2D"/>
    <w:rsid w:val="003952C4"/>
    <w:rsid w:val="00395549"/>
    <w:rsid w:val="00397328"/>
    <w:rsid w:val="00397923"/>
    <w:rsid w:val="003A01D6"/>
    <w:rsid w:val="003A0468"/>
    <w:rsid w:val="003A0AC2"/>
    <w:rsid w:val="003A189B"/>
    <w:rsid w:val="003A2CB6"/>
    <w:rsid w:val="003A469D"/>
    <w:rsid w:val="003A617D"/>
    <w:rsid w:val="003A672B"/>
    <w:rsid w:val="003A76EB"/>
    <w:rsid w:val="003B029D"/>
    <w:rsid w:val="003B3BDC"/>
    <w:rsid w:val="003B4152"/>
    <w:rsid w:val="003B534A"/>
    <w:rsid w:val="003B616E"/>
    <w:rsid w:val="003B686C"/>
    <w:rsid w:val="003C1332"/>
    <w:rsid w:val="003C19E6"/>
    <w:rsid w:val="003C3864"/>
    <w:rsid w:val="003C3AAA"/>
    <w:rsid w:val="003C778C"/>
    <w:rsid w:val="003D05E3"/>
    <w:rsid w:val="003D3F61"/>
    <w:rsid w:val="003D5932"/>
    <w:rsid w:val="003D5F0B"/>
    <w:rsid w:val="003D722C"/>
    <w:rsid w:val="003E03E4"/>
    <w:rsid w:val="003E34B0"/>
    <w:rsid w:val="003E36D8"/>
    <w:rsid w:val="003E4FC1"/>
    <w:rsid w:val="003E543F"/>
    <w:rsid w:val="003E5765"/>
    <w:rsid w:val="003E6628"/>
    <w:rsid w:val="003F2A06"/>
    <w:rsid w:val="003F3A8B"/>
    <w:rsid w:val="003F4F86"/>
    <w:rsid w:val="003F54F7"/>
    <w:rsid w:val="003F5A2B"/>
    <w:rsid w:val="003F6068"/>
    <w:rsid w:val="004044F3"/>
    <w:rsid w:val="00404650"/>
    <w:rsid w:val="0040762E"/>
    <w:rsid w:val="00411CC0"/>
    <w:rsid w:val="00412281"/>
    <w:rsid w:val="00412A43"/>
    <w:rsid w:val="00412B4D"/>
    <w:rsid w:val="00413572"/>
    <w:rsid w:val="00414422"/>
    <w:rsid w:val="00430D95"/>
    <w:rsid w:val="00432558"/>
    <w:rsid w:val="004334C6"/>
    <w:rsid w:val="00433556"/>
    <w:rsid w:val="00433C5A"/>
    <w:rsid w:val="00434980"/>
    <w:rsid w:val="0044146B"/>
    <w:rsid w:val="00441639"/>
    <w:rsid w:val="00443624"/>
    <w:rsid w:val="004441C4"/>
    <w:rsid w:val="0044443F"/>
    <w:rsid w:val="00444C18"/>
    <w:rsid w:val="00444C7C"/>
    <w:rsid w:val="00444E6D"/>
    <w:rsid w:val="00445F53"/>
    <w:rsid w:val="00446085"/>
    <w:rsid w:val="00446EC7"/>
    <w:rsid w:val="004535EE"/>
    <w:rsid w:val="004540B3"/>
    <w:rsid w:val="00454D60"/>
    <w:rsid w:val="00455E22"/>
    <w:rsid w:val="004567A3"/>
    <w:rsid w:val="0045687C"/>
    <w:rsid w:val="00457755"/>
    <w:rsid w:val="004613FD"/>
    <w:rsid w:val="00461A54"/>
    <w:rsid w:val="00463F7B"/>
    <w:rsid w:val="004661A4"/>
    <w:rsid w:val="00467BF7"/>
    <w:rsid w:val="0047066F"/>
    <w:rsid w:val="00471851"/>
    <w:rsid w:val="00471E54"/>
    <w:rsid w:val="00480A1E"/>
    <w:rsid w:val="0048429E"/>
    <w:rsid w:val="0049000B"/>
    <w:rsid w:val="0049050C"/>
    <w:rsid w:val="00490CDF"/>
    <w:rsid w:val="00493A04"/>
    <w:rsid w:val="004A26CF"/>
    <w:rsid w:val="004A288E"/>
    <w:rsid w:val="004A4279"/>
    <w:rsid w:val="004A472A"/>
    <w:rsid w:val="004A4D90"/>
    <w:rsid w:val="004A5677"/>
    <w:rsid w:val="004A5D23"/>
    <w:rsid w:val="004A7D35"/>
    <w:rsid w:val="004B23CB"/>
    <w:rsid w:val="004C3914"/>
    <w:rsid w:val="004C399C"/>
    <w:rsid w:val="004C42E0"/>
    <w:rsid w:val="004C482D"/>
    <w:rsid w:val="004C4AF8"/>
    <w:rsid w:val="004C4F40"/>
    <w:rsid w:val="004C5E9D"/>
    <w:rsid w:val="004C61A1"/>
    <w:rsid w:val="004C64B7"/>
    <w:rsid w:val="004C7C93"/>
    <w:rsid w:val="004D106F"/>
    <w:rsid w:val="004D36E9"/>
    <w:rsid w:val="004D513D"/>
    <w:rsid w:val="004D627E"/>
    <w:rsid w:val="004E0B9F"/>
    <w:rsid w:val="004E1ADF"/>
    <w:rsid w:val="004E1B4D"/>
    <w:rsid w:val="004E1E58"/>
    <w:rsid w:val="004E4016"/>
    <w:rsid w:val="004E634E"/>
    <w:rsid w:val="004F1C9F"/>
    <w:rsid w:val="004F279B"/>
    <w:rsid w:val="004F3A10"/>
    <w:rsid w:val="004F4003"/>
    <w:rsid w:val="004F7FB8"/>
    <w:rsid w:val="005021A0"/>
    <w:rsid w:val="005024D0"/>
    <w:rsid w:val="00503E05"/>
    <w:rsid w:val="00507D9A"/>
    <w:rsid w:val="0051100B"/>
    <w:rsid w:val="00511171"/>
    <w:rsid w:val="00513894"/>
    <w:rsid w:val="00513DBA"/>
    <w:rsid w:val="00514829"/>
    <w:rsid w:val="00514D08"/>
    <w:rsid w:val="00520B16"/>
    <w:rsid w:val="005212B9"/>
    <w:rsid w:val="00524123"/>
    <w:rsid w:val="005258CA"/>
    <w:rsid w:val="00525D0F"/>
    <w:rsid w:val="005273C3"/>
    <w:rsid w:val="005333CD"/>
    <w:rsid w:val="00533F46"/>
    <w:rsid w:val="005343DE"/>
    <w:rsid w:val="0054113F"/>
    <w:rsid w:val="00542246"/>
    <w:rsid w:val="00543F0B"/>
    <w:rsid w:val="00547E8F"/>
    <w:rsid w:val="00550A51"/>
    <w:rsid w:val="00552105"/>
    <w:rsid w:val="00552DD9"/>
    <w:rsid w:val="005531EB"/>
    <w:rsid w:val="005537D6"/>
    <w:rsid w:val="00556F57"/>
    <w:rsid w:val="005618AA"/>
    <w:rsid w:val="00561F59"/>
    <w:rsid w:val="0056309D"/>
    <w:rsid w:val="00571919"/>
    <w:rsid w:val="00572DA1"/>
    <w:rsid w:val="005731EC"/>
    <w:rsid w:val="00573D65"/>
    <w:rsid w:val="005745F3"/>
    <w:rsid w:val="005756A1"/>
    <w:rsid w:val="00576170"/>
    <w:rsid w:val="00576AE6"/>
    <w:rsid w:val="00580B91"/>
    <w:rsid w:val="00581A17"/>
    <w:rsid w:val="00582664"/>
    <w:rsid w:val="00582AEC"/>
    <w:rsid w:val="005854A4"/>
    <w:rsid w:val="00585DBD"/>
    <w:rsid w:val="00587ADF"/>
    <w:rsid w:val="005901E7"/>
    <w:rsid w:val="00591175"/>
    <w:rsid w:val="00591F08"/>
    <w:rsid w:val="005937AF"/>
    <w:rsid w:val="00593C6F"/>
    <w:rsid w:val="005947C1"/>
    <w:rsid w:val="00594EAE"/>
    <w:rsid w:val="00597D7E"/>
    <w:rsid w:val="005A0A89"/>
    <w:rsid w:val="005A1380"/>
    <w:rsid w:val="005A1E62"/>
    <w:rsid w:val="005A2584"/>
    <w:rsid w:val="005A32C9"/>
    <w:rsid w:val="005A3AA1"/>
    <w:rsid w:val="005A3FE2"/>
    <w:rsid w:val="005A53D8"/>
    <w:rsid w:val="005A7140"/>
    <w:rsid w:val="005B12FC"/>
    <w:rsid w:val="005B15EF"/>
    <w:rsid w:val="005B4116"/>
    <w:rsid w:val="005B4EB3"/>
    <w:rsid w:val="005B6C08"/>
    <w:rsid w:val="005B7FF2"/>
    <w:rsid w:val="005C3BE6"/>
    <w:rsid w:val="005C3DEE"/>
    <w:rsid w:val="005C5F6F"/>
    <w:rsid w:val="005C7337"/>
    <w:rsid w:val="005D051D"/>
    <w:rsid w:val="005D1AC2"/>
    <w:rsid w:val="005D1CA8"/>
    <w:rsid w:val="005D3C21"/>
    <w:rsid w:val="005D4FDD"/>
    <w:rsid w:val="005D5E52"/>
    <w:rsid w:val="005D67CC"/>
    <w:rsid w:val="005E0F5A"/>
    <w:rsid w:val="005E11C4"/>
    <w:rsid w:val="005E19D1"/>
    <w:rsid w:val="005E497B"/>
    <w:rsid w:val="005E5A36"/>
    <w:rsid w:val="005E70EA"/>
    <w:rsid w:val="005F08F0"/>
    <w:rsid w:val="005F09BA"/>
    <w:rsid w:val="005F1793"/>
    <w:rsid w:val="005F23EB"/>
    <w:rsid w:val="00602737"/>
    <w:rsid w:val="00602761"/>
    <w:rsid w:val="006047CF"/>
    <w:rsid w:val="00606A2D"/>
    <w:rsid w:val="00606C90"/>
    <w:rsid w:val="00607960"/>
    <w:rsid w:val="006106F6"/>
    <w:rsid w:val="006111F4"/>
    <w:rsid w:val="00616E29"/>
    <w:rsid w:val="0061796A"/>
    <w:rsid w:val="006228FF"/>
    <w:rsid w:val="00623272"/>
    <w:rsid w:val="006257FB"/>
    <w:rsid w:val="00626A66"/>
    <w:rsid w:val="006273D5"/>
    <w:rsid w:val="00631ED4"/>
    <w:rsid w:val="00633192"/>
    <w:rsid w:val="00633E90"/>
    <w:rsid w:val="006370D2"/>
    <w:rsid w:val="006375E3"/>
    <w:rsid w:val="006375EC"/>
    <w:rsid w:val="00640DC8"/>
    <w:rsid w:val="0064140F"/>
    <w:rsid w:val="00641E01"/>
    <w:rsid w:val="00642DCC"/>
    <w:rsid w:val="0064454F"/>
    <w:rsid w:val="0064478E"/>
    <w:rsid w:val="00645D33"/>
    <w:rsid w:val="00645FBF"/>
    <w:rsid w:val="006511DE"/>
    <w:rsid w:val="00652D50"/>
    <w:rsid w:val="00653468"/>
    <w:rsid w:val="00653BF2"/>
    <w:rsid w:val="00654563"/>
    <w:rsid w:val="00655A34"/>
    <w:rsid w:val="006571EA"/>
    <w:rsid w:val="00660BCD"/>
    <w:rsid w:val="00662809"/>
    <w:rsid w:val="006632CD"/>
    <w:rsid w:val="006634BA"/>
    <w:rsid w:val="00663B5F"/>
    <w:rsid w:val="00664A7B"/>
    <w:rsid w:val="006650EB"/>
    <w:rsid w:val="0066543D"/>
    <w:rsid w:val="00666143"/>
    <w:rsid w:val="00666585"/>
    <w:rsid w:val="00671FAD"/>
    <w:rsid w:val="006740C0"/>
    <w:rsid w:val="00676D93"/>
    <w:rsid w:val="006835A9"/>
    <w:rsid w:val="00685A48"/>
    <w:rsid w:val="00693918"/>
    <w:rsid w:val="00693F9A"/>
    <w:rsid w:val="00695192"/>
    <w:rsid w:val="0069535E"/>
    <w:rsid w:val="0069622A"/>
    <w:rsid w:val="006A09EE"/>
    <w:rsid w:val="006A4F99"/>
    <w:rsid w:val="006A6746"/>
    <w:rsid w:val="006B1BC8"/>
    <w:rsid w:val="006B346B"/>
    <w:rsid w:val="006B5686"/>
    <w:rsid w:val="006B77A5"/>
    <w:rsid w:val="006B7BF7"/>
    <w:rsid w:val="006B7C3C"/>
    <w:rsid w:val="006C12CC"/>
    <w:rsid w:val="006C1EBA"/>
    <w:rsid w:val="006C3144"/>
    <w:rsid w:val="006C3A4F"/>
    <w:rsid w:val="006C4B2C"/>
    <w:rsid w:val="006C5717"/>
    <w:rsid w:val="006C63B4"/>
    <w:rsid w:val="006C6C2E"/>
    <w:rsid w:val="006D0C3B"/>
    <w:rsid w:val="006D2676"/>
    <w:rsid w:val="006D2A70"/>
    <w:rsid w:val="006D34FA"/>
    <w:rsid w:val="006D494A"/>
    <w:rsid w:val="006D53BA"/>
    <w:rsid w:val="006D770E"/>
    <w:rsid w:val="006D7B06"/>
    <w:rsid w:val="006E3D58"/>
    <w:rsid w:val="006E413C"/>
    <w:rsid w:val="006E49F8"/>
    <w:rsid w:val="006E50F0"/>
    <w:rsid w:val="006E6035"/>
    <w:rsid w:val="006E70A9"/>
    <w:rsid w:val="006F1C66"/>
    <w:rsid w:val="006F3DFC"/>
    <w:rsid w:val="006F4B9D"/>
    <w:rsid w:val="006F5824"/>
    <w:rsid w:val="0070023F"/>
    <w:rsid w:val="00700254"/>
    <w:rsid w:val="007020BD"/>
    <w:rsid w:val="00702C27"/>
    <w:rsid w:val="007031EE"/>
    <w:rsid w:val="007033D4"/>
    <w:rsid w:val="00703A0F"/>
    <w:rsid w:val="007052E0"/>
    <w:rsid w:val="007065AF"/>
    <w:rsid w:val="00712C03"/>
    <w:rsid w:val="007132D3"/>
    <w:rsid w:val="007147CA"/>
    <w:rsid w:val="007152F8"/>
    <w:rsid w:val="00715C4D"/>
    <w:rsid w:val="0071708B"/>
    <w:rsid w:val="0072458E"/>
    <w:rsid w:val="007268B9"/>
    <w:rsid w:val="00726BBD"/>
    <w:rsid w:val="00726E46"/>
    <w:rsid w:val="00732789"/>
    <w:rsid w:val="00734846"/>
    <w:rsid w:val="00736A42"/>
    <w:rsid w:val="00736C13"/>
    <w:rsid w:val="00736DF8"/>
    <w:rsid w:val="007375FC"/>
    <w:rsid w:val="0074154A"/>
    <w:rsid w:val="00742AA9"/>
    <w:rsid w:val="007506FD"/>
    <w:rsid w:val="007532BE"/>
    <w:rsid w:val="0075359F"/>
    <w:rsid w:val="00754A58"/>
    <w:rsid w:val="007553AD"/>
    <w:rsid w:val="00755FBD"/>
    <w:rsid w:val="0075750E"/>
    <w:rsid w:val="00757566"/>
    <w:rsid w:val="0076066B"/>
    <w:rsid w:val="007626F4"/>
    <w:rsid w:val="00762CA6"/>
    <w:rsid w:val="00762FE7"/>
    <w:rsid w:val="007646CA"/>
    <w:rsid w:val="00764A5D"/>
    <w:rsid w:val="007653D7"/>
    <w:rsid w:val="00765832"/>
    <w:rsid w:val="00765849"/>
    <w:rsid w:val="00767ECD"/>
    <w:rsid w:val="0077064C"/>
    <w:rsid w:val="007729C2"/>
    <w:rsid w:val="007744BF"/>
    <w:rsid w:val="00774A7C"/>
    <w:rsid w:val="00774F23"/>
    <w:rsid w:val="00776902"/>
    <w:rsid w:val="0078727B"/>
    <w:rsid w:val="00787665"/>
    <w:rsid w:val="007929CF"/>
    <w:rsid w:val="0079450F"/>
    <w:rsid w:val="007A089A"/>
    <w:rsid w:val="007A3257"/>
    <w:rsid w:val="007A3277"/>
    <w:rsid w:val="007A3AE5"/>
    <w:rsid w:val="007A48A6"/>
    <w:rsid w:val="007A59EA"/>
    <w:rsid w:val="007B0F5E"/>
    <w:rsid w:val="007B26E6"/>
    <w:rsid w:val="007B2A8C"/>
    <w:rsid w:val="007B4EC3"/>
    <w:rsid w:val="007C3077"/>
    <w:rsid w:val="007C6808"/>
    <w:rsid w:val="007C6DA7"/>
    <w:rsid w:val="007C7562"/>
    <w:rsid w:val="007D1A33"/>
    <w:rsid w:val="007D203C"/>
    <w:rsid w:val="007D38D1"/>
    <w:rsid w:val="007D3B45"/>
    <w:rsid w:val="007D487F"/>
    <w:rsid w:val="007D6118"/>
    <w:rsid w:val="007E00A5"/>
    <w:rsid w:val="007E19A5"/>
    <w:rsid w:val="007E2972"/>
    <w:rsid w:val="007E4350"/>
    <w:rsid w:val="007E4713"/>
    <w:rsid w:val="007E4DA4"/>
    <w:rsid w:val="007E5DE4"/>
    <w:rsid w:val="007E6AFD"/>
    <w:rsid w:val="007E7124"/>
    <w:rsid w:val="007F12B9"/>
    <w:rsid w:val="007F1737"/>
    <w:rsid w:val="007F19F3"/>
    <w:rsid w:val="007F3018"/>
    <w:rsid w:val="007F3CF8"/>
    <w:rsid w:val="007F56B8"/>
    <w:rsid w:val="007F786B"/>
    <w:rsid w:val="00800282"/>
    <w:rsid w:val="0080029D"/>
    <w:rsid w:val="008010BB"/>
    <w:rsid w:val="00803B1E"/>
    <w:rsid w:val="00805DC8"/>
    <w:rsid w:val="00805EE6"/>
    <w:rsid w:val="008102DA"/>
    <w:rsid w:val="008132A1"/>
    <w:rsid w:val="00814314"/>
    <w:rsid w:val="00823EB9"/>
    <w:rsid w:val="00824757"/>
    <w:rsid w:val="00824935"/>
    <w:rsid w:val="00824C3D"/>
    <w:rsid w:val="00825A9F"/>
    <w:rsid w:val="00827E1D"/>
    <w:rsid w:val="0083029C"/>
    <w:rsid w:val="008329B9"/>
    <w:rsid w:val="0083766B"/>
    <w:rsid w:val="00837674"/>
    <w:rsid w:val="00842311"/>
    <w:rsid w:val="00842AC7"/>
    <w:rsid w:val="008431C2"/>
    <w:rsid w:val="00843604"/>
    <w:rsid w:val="00844A54"/>
    <w:rsid w:val="00844C14"/>
    <w:rsid w:val="00845CA1"/>
    <w:rsid w:val="00846993"/>
    <w:rsid w:val="00847CF4"/>
    <w:rsid w:val="008530FF"/>
    <w:rsid w:val="00855FFF"/>
    <w:rsid w:val="00856CFD"/>
    <w:rsid w:val="00857470"/>
    <w:rsid w:val="008611E2"/>
    <w:rsid w:val="00861839"/>
    <w:rsid w:val="00865265"/>
    <w:rsid w:val="008667F2"/>
    <w:rsid w:val="00870E74"/>
    <w:rsid w:val="0087248D"/>
    <w:rsid w:val="008728D9"/>
    <w:rsid w:val="0087502C"/>
    <w:rsid w:val="008761CE"/>
    <w:rsid w:val="00877E55"/>
    <w:rsid w:val="00880B43"/>
    <w:rsid w:val="00880C6F"/>
    <w:rsid w:val="008812EA"/>
    <w:rsid w:val="00883ABA"/>
    <w:rsid w:val="00884468"/>
    <w:rsid w:val="00884924"/>
    <w:rsid w:val="008908AD"/>
    <w:rsid w:val="00890D8D"/>
    <w:rsid w:val="00893D22"/>
    <w:rsid w:val="00893DB9"/>
    <w:rsid w:val="0089400D"/>
    <w:rsid w:val="00894414"/>
    <w:rsid w:val="008958F0"/>
    <w:rsid w:val="0089713A"/>
    <w:rsid w:val="008A1D59"/>
    <w:rsid w:val="008A2A06"/>
    <w:rsid w:val="008A31C7"/>
    <w:rsid w:val="008A62C5"/>
    <w:rsid w:val="008B1459"/>
    <w:rsid w:val="008B2601"/>
    <w:rsid w:val="008B4DA8"/>
    <w:rsid w:val="008B558E"/>
    <w:rsid w:val="008B5D8D"/>
    <w:rsid w:val="008C2577"/>
    <w:rsid w:val="008C2A06"/>
    <w:rsid w:val="008C463B"/>
    <w:rsid w:val="008C5669"/>
    <w:rsid w:val="008D1148"/>
    <w:rsid w:val="008D1CB9"/>
    <w:rsid w:val="008D1E3C"/>
    <w:rsid w:val="008D2670"/>
    <w:rsid w:val="008D5B19"/>
    <w:rsid w:val="008D69D3"/>
    <w:rsid w:val="008E2501"/>
    <w:rsid w:val="008E2F97"/>
    <w:rsid w:val="008E5BCE"/>
    <w:rsid w:val="008E5C87"/>
    <w:rsid w:val="008F0845"/>
    <w:rsid w:val="008F1005"/>
    <w:rsid w:val="008F4BF0"/>
    <w:rsid w:val="008F53B4"/>
    <w:rsid w:val="008F5B27"/>
    <w:rsid w:val="008F602D"/>
    <w:rsid w:val="008F65C3"/>
    <w:rsid w:val="008F78D7"/>
    <w:rsid w:val="0090032A"/>
    <w:rsid w:val="0090077E"/>
    <w:rsid w:val="00901F77"/>
    <w:rsid w:val="0090297F"/>
    <w:rsid w:val="009034AD"/>
    <w:rsid w:val="0090418A"/>
    <w:rsid w:val="009046C3"/>
    <w:rsid w:val="00907032"/>
    <w:rsid w:val="00910196"/>
    <w:rsid w:val="00911043"/>
    <w:rsid w:val="00916304"/>
    <w:rsid w:val="0091694C"/>
    <w:rsid w:val="00920664"/>
    <w:rsid w:val="0092108B"/>
    <w:rsid w:val="00921416"/>
    <w:rsid w:val="0092147C"/>
    <w:rsid w:val="0092170D"/>
    <w:rsid w:val="009223E6"/>
    <w:rsid w:val="00922EB7"/>
    <w:rsid w:val="0092480B"/>
    <w:rsid w:val="00926470"/>
    <w:rsid w:val="0092686F"/>
    <w:rsid w:val="00930319"/>
    <w:rsid w:val="0093063C"/>
    <w:rsid w:val="009312D5"/>
    <w:rsid w:val="009327F5"/>
    <w:rsid w:val="00932C3B"/>
    <w:rsid w:val="0093364F"/>
    <w:rsid w:val="00934462"/>
    <w:rsid w:val="00935495"/>
    <w:rsid w:val="00935F27"/>
    <w:rsid w:val="00937761"/>
    <w:rsid w:val="009377AB"/>
    <w:rsid w:val="00940D91"/>
    <w:rsid w:val="009415AD"/>
    <w:rsid w:val="00941838"/>
    <w:rsid w:val="00941C95"/>
    <w:rsid w:val="00941D6E"/>
    <w:rsid w:val="0094401A"/>
    <w:rsid w:val="0094412E"/>
    <w:rsid w:val="0095146D"/>
    <w:rsid w:val="00954F39"/>
    <w:rsid w:val="009558FD"/>
    <w:rsid w:val="00956CF7"/>
    <w:rsid w:val="00960D47"/>
    <w:rsid w:val="00961D70"/>
    <w:rsid w:val="00963005"/>
    <w:rsid w:val="00963973"/>
    <w:rsid w:val="00965071"/>
    <w:rsid w:val="009655B8"/>
    <w:rsid w:val="00972768"/>
    <w:rsid w:val="00972E19"/>
    <w:rsid w:val="00974187"/>
    <w:rsid w:val="0097424C"/>
    <w:rsid w:val="00974876"/>
    <w:rsid w:val="0097568A"/>
    <w:rsid w:val="009758D5"/>
    <w:rsid w:val="00976C48"/>
    <w:rsid w:val="009770BB"/>
    <w:rsid w:val="00977B6F"/>
    <w:rsid w:val="00981843"/>
    <w:rsid w:val="009827CE"/>
    <w:rsid w:val="00983332"/>
    <w:rsid w:val="00986E85"/>
    <w:rsid w:val="00990638"/>
    <w:rsid w:val="009910CD"/>
    <w:rsid w:val="0099184B"/>
    <w:rsid w:val="00994B1A"/>
    <w:rsid w:val="009976BF"/>
    <w:rsid w:val="009A0F3B"/>
    <w:rsid w:val="009A27EB"/>
    <w:rsid w:val="009A3FBB"/>
    <w:rsid w:val="009A4B17"/>
    <w:rsid w:val="009B3544"/>
    <w:rsid w:val="009B368D"/>
    <w:rsid w:val="009B4435"/>
    <w:rsid w:val="009B444B"/>
    <w:rsid w:val="009B4999"/>
    <w:rsid w:val="009B4B10"/>
    <w:rsid w:val="009B4B8F"/>
    <w:rsid w:val="009B5618"/>
    <w:rsid w:val="009B7E59"/>
    <w:rsid w:val="009C267B"/>
    <w:rsid w:val="009C295E"/>
    <w:rsid w:val="009C2DAC"/>
    <w:rsid w:val="009C327E"/>
    <w:rsid w:val="009C3A65"/>
    <w:rsid w:val="009C6EF1"/>
    <w:rsid w:val="009C76BF"/>
    <w:rsid w:val="009D032D"/>
    <w:rsid w:val="009D3628"/>
    <w:rsid w:val="009D4373"/>
    <w:rsid w:val="009D71FF"/>
    <w:rsid w:val="009D7D56"/>
    <w:rsid w:val="009E06CF"/>
    <w:rsid w:val="009E21B3"/>
    <w:rsid w:val="009E29B6"/>
    <w:rsid w:val="009E3F79"/>
    <w:rsid w:val="009E52FF"/>
    <w:rsid w:val="009E67B1"/>
    <w:rsid w:val="009F0144"/>
    <w:rsid w:val="009F1589"/>
    <w:rsid w:val="009F2522"/>
    <w:rsid w:val="009F3C55"/>
    <w:rsid w:val="009F3E4B"/>
    <w:rsid w:val="009F3EF3"/>
    <w:rsid w:val="009F4E18"/>
    <w:rsid w:val="009F5058"/>
    <w:rsid w:val="009F6E43"/>
    <w:rsid w:val="009F7FC8"/>
    <w:rsid w:val="00A01F58"/>
    <w:rsid w:val="00A036E8"/>
    <w:rsid w:val="00A037C4"/>
    <w:rsid w:val="00A060F7"/>
    <w:rsid w:val="00A06B35"/>
    <w:rsid w:val="00A11CFE"/>
    <w:rsid w:val="00A123F2"/>
    <w:rsid w:val="00A14B45"/>
    <w:rsid w:val="00A17624"/>
    <w:rsid w:val="00A22DED"/>
    <w:rsid w:val="00A2356B"/>
    <w:rsid w:val="00A27109"/>
    <w:rsid w:val="00A31920"/>
    <w:rsid w:val="00A33580"/>
    <w:rsid w:val="00A33766"/>
    <w:rsid w:val="00A34C9C"/>
    <w:rsid w:val="00A36AFD"/>
    <w:rsid w:val="00A40A46"/>
    <w:rsid w:val="00A42BA9"/>
    <w:rsid w:val="00A434F4"/>
    <w:rsid w:val="00A45DE5"/>
    <w:rsid w:val="00A45FDE"/>
    <w:rsid w:val="00A46BA8"/>
    <w:rsid w:val="00A46CC3"/>
    <w:rsid w:val="00A47100"/>
    <w:rsid w:val="00A50FB2"/>
    <w:rsid w:val="00A52871"/>
    <w:rsid w:val="00A5377A"/>
    <w:rsid w:val="00A53B78"/>
    <w:rsid w:val="00A55A00"/>
    <w:rsid w:val="00A579D9"/>
    <w:rsid w:val="00A608D8"/>
    <w:rsid w:val="00A614D9"/>
    <w:rsid w:val="00A62C28"/>
    <w:rsid w:val="00A63CB5"/>
    <w:rsid w:val="00A662A3"/>
    <w:rsid w:val="00A673C9"/>
    <w:rsid w:val="00A708B5"/>
    <w:rsid w:val="00A7283B"/>
    <w:rsid w:val="00A731BD"/>
    <w:rsid w:val="00A755EF"/>
    <w:rsid w:val="00A75A4C"/>
    <w:rsid w:val="00A77453"/>
    <w:rsid w:val="00A81077"/>
    <w:rsid w:val="00A811BB"/>
    <w:rsid w:val="00A8164C"/>
    <w:rsid w:val="00A81EAA"/>
    <w:rsid w:val="00A84543"/>
    <w:rsid w:val="00A84B9F"/>
    <w:rsid w:val="00A85B63"/>
    <w:rsid w:val="00A8755E"/>
    <w:rsid w:val="00A919BD"/>
    <w:rsid w:val="00A91E75"/>
    <w:rsid w:val="00A926D3"/>
    <w:rsid w:val="00A941F7"/>
    <w:rsid w:val="00A96213"/>
    <w:rsid w:val="00A9643C"/>
    <w:rsid w:val="00A96DBD"/>
    <w:rsid w:val="00A978FB"/>
    <w:rsid w:val="00AA0BE4"/>
    <w:rsid w:val="00AA1519"/>
    <w:rsid w:val="00AA1B25"/>
    <w:rsid w:val="00AA2C35"/>
    <w:rsid w:val="00AA42D3"/>
    <w:rsid w:val="00AA76D0"/>
    <w:rsid w:val="00AB1BA5"/>
    <w:rsid w:val="00AB2B13"/>
    <w:rsid w:val="00AB397C"/>
    <w:rsid w:val="00AB6B19"/>
    <w:rsid w:val="00AB7689"/>
    <w:rsid w:val="00AC0734"/>
    <w:rsid w:val="00AC0A5A"/>
    <w:rsid w:val="00AC1A86"/>
    <w:rsid w:val="00AC26B5"/>
    <w:rsid w:val="00AC359C"/>
    <w:rsid w:val="00AC5372"/>
    <w:rsid w:val="00AC6E7F"/>
    <w:rsid w:val="00AD0C3B"/>
    <w:rsid w:val="00AD0D15"/>
    <w:rsid w:val="00AD26BE"/>
    <w:rsid w:val="00AD2FA7"/>
    <w:rsid w:val="00AD3D79"/>
    <w:rsid w:val="00AD4F02"/>
    <w:rsid w:val="00AE06AB"/>
    <w:rsid w:val="00AE0FD4"/>
    <w:rsid w:val="00AE2B1C"/>
    <w:rsid w:val="00AE35F6"/>
    <w:rsid w:val="00AE3755"/>
    <w:rsid w:val="00AE3D72"/>
    <w:rsid w:val="00AE7F51"/>
    <w:rsid w:val="00AF0153"/>
    <w:rsid w:val="00AF026C"/>
    <w:rsid w:val="00AF03B5"/>
    <w:rsid w:val="00AF0D4A"/>
    <w:rsid w:val="00AF15DF"/>
    <w:rsid w:val="00AF1D93"/>
    <w:rsid w:val="00AF3DB6"/>
    <w:rsid w:val="00AF408E"/>
    <w:rsid w:val="00AF49DD"/>
    <w:rsid w:val="00AF49E2"/>
    <w:rsid w:val="00AF59B0"/>
    <w:rsid w:val="00B00829"/>
    <w:rsid w:val="00B01168"/>
    <w:rsid w:val="00B012C0"/>
    <w:rsid w:val="00B02EFC"/>
    <w:rsid w:val="00B04724"/>
    <w:rsid w:val="00B056A9"/>
    <w:rsid w:val="00B06922"/>
    <w:rsid w:val="00B06BA5"/>
    <w:rsid w:val="00B07FEF"/>
    <w:rsid w:val="00B11116"/>
    <w:rsid w:val="00B116CA"/>
    <w:rsid w:val="00B11F5C"/>
    <w:rsid w:val="00B141EA"/>
    <w:rsid w:val="00B22F04"/>
    <w:rsid w:val="00B23784"/>
    <w:rsid w:val="00B23D23"/>
    <w:rsid w:val="00B2482A"/>
    <w:rsid w:val="00B249BD"/>
    <w:rsid w:val="00B25667"/>
    <w:rsid w:val="00B25909"/>
    <w:rsid w:val="00B25BB4"/>
    <w:rsid w:val="00B266B8"/>
    <w:rsid w:val="00B2758D"/>
    <w:rsid w:val="00B31E1D"/>
    <w:rsid w:val="00B34128"/>
    <w:rsid w:val="00B34257"/>
    <w:rsid w:val="00B3452C"/>
    <w:rsid w:val="00B36C20"/>
    <w:rsid w:val="00B36F17"/>
    <w:rsid w:val="00B372A3"/>
    <w:rsid w:val="00B37BFB"/>
    <w:rsid w:val="00B45104"/>
    <w:rsid w:val="00B504CC"/>
    <w:rsid w:val="00B50855"/>
    <w:rsid w:val="00B522B4"/>
    <w:rsid w:val="00B5569B"/>
    <w:rsid w:val="00B5704A"/>
    <w:rsid w:val="00B57B7C"/>
    <w:rsid w:val="00B6772E"/>
    <w:rsid w:val="00B67D8F"/>
    <w:rsid w:val="00B70EC0"/>
    <w:rsid w:val="00B71CE7"/>
    <w:rsid w:val="00B72C97"/>
    <w:rsid w:val="00B737A7"/>
    <w:rsid w:val="00B745A0"/>
    <w:rsid w:val="00B75B7C"/>
    <w:rsid w:val="00B8018D"/>
    <w:rsid w:val="00B8219C"/>
    <w:rsid w:val="00B83DAE"/>
    <w:rsid w:val="00B8443D"/>
    <w:rsid w:val="00B850C7"/>
    <w:rsid w:val="00B859DD"/>
    <w:rsid w:val="00B87082"/>
    <w:rsid w:val="00B928FB"/>
    <w:rsid w:val="00B94684"/>
    <w:rsid w:val="00BA091E"/>
    <w:rsid w:val="00BA29F0"/>
    <w:rsid w:val="00BA4D15"/>
    <w:rsid w:val="00BA5100"/>
    <w:rsid w:val="00BA57F3"/>
    <w:rsid w:val="00BB3BA7"/>
    <w:rsid w:val="00BB3BCC"/>
    <w:rsid w:val="00BB4813"/>
    <w:rsid w:val="00BB68F3"/>
    <w:rsid w:val="00BB6A87"/>
    <w:rsid w:val="00BC0EF2"/>
    <w:rsid w:val="00BC426F"/>
    <w:rsid w:val="00BC5DC4"/>
    <w:rsid w:val="00BC5F65"/>
    <w:rsid w:val="00BD0A2A"/>
    <w:rsid w:val="00BD2C04"/>
    <w:rsid w:val="00BD3CA2"/>
    <w:rsid w:val="00BD5DA7"/>
    <w:rsid w:val="00BD6A51"/>
    <w:rsid w:val="00BD6AB8"/>
    <w:rsid w:val="00BD6F3D"/>
    <w:rsid w:val="00BD75F5"/>
    <w:rsid w:val="00BE1930"/>
    <w:rsid w:val="00BE2291"/>
    <w:rsid w:val="00BE3536"/>
    <w:rsid w:val="00BE4759"/>
    <w:rsid w:val="00BE7FE2"/>
    <w:rsid w:val="00BF0A90"/>
    <w:rsid w:val="00BF38DE"/>
    <w:rsid w:val="00BF407B"/>
    <w:rsid w:val="00BF5D69"/>
    <w:rsid w:val="00BF61FF"/>
    <w:rsid w:val="00BF7B7C"/>
    <w:rsid w:val="00C0009F"/>
    <w:rsid w:val="00C01657"/>
    <w:rsid w:val="00C03144"/>
    <w:rsid w:val="00C034BA"/>
    <w:rsid w:val="00C03847"/>
    <w:rsid w:val="00C05337"/>
    <w:rsid w:val="00C054A6"/>
    <w:rsid w:val="00C0673B"/>
    <w:rsid w:val="00C1103B"/>
    <w:rsid w:val="00C120AD"/>
    <w:rsid w:val="00C14BA4"/>
    <w:rsid w:val="00C20033"/>
    <w:rsid w:val="00C21D89"/>
    <w:rsid w:val="00C2375E"/>
    <w:rsid w:val="00C25651"/>
    <w:rsid w:val="00C26117"/>
    <w:rsid w:val="00C26708"/>
    <w:rsid w:val="00C27162"/>
    <w:rsid w:val="00C308F1"/>
    <w:rsid w:val="00C30AEB"/>
    <w:rsid w:val="00C40DCA"/>
    <w:rsid w:val="00C41652"/>
    <w:rsid w:val="00C41EEF"/>
    <w:rsid w:val="00C43044"/>
    <w:rsid w:val="00C450AE"/>
    <w:rsid w:val="00C47C79"/>
    <w:rsid w:val="00C50086"/>
    <w:rsid w:val="00C51EE3"/>
    <w:rsid w:val="00C527C6"/>
    <w:rsid w:val="00C536A4"/>
    <w:rsid w:val="00C549F4"/>
    <w:rsid w:val="00C5538C"/>
    <w:rsid w:val="00C57515"/>
    <w:rsid w:val="00C62F2C"/>
    <w:rsid w:val="00C6374D"/>
    <w:rsid w:val="00C638D6"/>
    <w:rsid w:val="00C649EE"/>
    <w:rsid w:val="00C7045C"/>
    <w:rsid w:val="00C71D06"/>
    <w:rsid w:val="00C71FCA"/>
    <w:rsid w:val="00C730F2"/>
    <w:rsid w:val="00C751A1"/>
    <w:rsid w:val="00C75C2A"/>
    <w:rsid w:val="00C76E2D"/>
    <w:rsid w:val="00C80434"/>
    <w:rsid w:val="00C810B8"/>
    <w:rsid w:val="00C8269A"/>
    <w:rsid w:val="00C834A9"/>
    <w:rsid w:val="00C85771"/>
    <w:rsid w:val="00C85AEF"/>
    <w:rsid w:val="00C868FF"/>
    <w:rsid w:val="00C877E6"/>
    <w:rsid w:val="00C90B4F"/>
    <w:rsid w:val="00C90E95"/>
    <w:rsid w:val="00C913FE"/>
    <w:rsid w:val="00C93565"/>
    <w:rsid w:val="00C94A26"/>
    <w:rsid w:val="00C9544B"/>
    <w:rsid w:val="00C966FA"/>
    <w:rsid w:val="00C97427"/>
    <w:rsid w:val="00CA146C"/>
    <w:rsid w:val="00CA1ABA"/>
    <w:rsid w:val="00CA2D3D"/>
    <w:rsid w:val="00CA2D6D"/>
    <w:rsid w:val="00CA2EAB"/>
    <w:rsid w:val="00CA42E0"/>
    <w:rsid w:val="00CA45E5"/>
    <w:rsid w:val="00CA6250"/>
    <w:rsid w:val="00CA64DE"/>
    <w:rsid w:val="00CB0A86"/>
    <w:rsid w:val="00CB118B"/>
    <w:rsid w:val="00CB1A9C"/>
    <w:rsid w:val="00CB1F55"/>
    <w:rsid w:val="00CB558E"/>
    <w:rsid w:val="00CB5D77"/>
    <w:rsid w:val="00CC33DB"/>
    <w:rsid w:val="00CC3CF7"/>
    <w:rsid w:val="00CC4A02"/>
    <w:rsid w:val="00CC589C"/>
    <w:rsid w:val="00CC5925"/>
    <w:rsid w:val="00CC5B61"/>
    <w:rsid w:val="00CD43C4"/>
    <w:rsid w:val="00CD50E0"/>
    <w:rsid w:val="00CE11B5"/>
    <w:rsid w:val="00CE43C6"/>
    <w:rsid w:val="00CE470A"/>
    <w:rsid w:val="00CE4EFA"/>
    <w:rsid w:val="00CE51C6"/>
    <w:rsid w:val="00CE5240"/>
    <w:rsid w:val="00CE6413"/>
    <w:rsid w:val="00CE66FF"/>
    <w:rsid w:val="00CE759C"/>
    <w:rsid w:val="00CF36B0"/>
    <w:rsid w:val="00CF7126"/>
    <w:rsid w:val="00CF72ED"/>
    <w:rsid w:val="00D01423"/>
    <w:rsid w:val="00D018C3"/>
    <w:rsid w:val="00D02E4A"/>
    <w:rsid w:val="00D03515"/>
    <w:rsid w:val="00D03CC2"/>
    <w:rsid w:val="00D05DC6"/>
    <w:rsid w:val="00D06BF4"/>
    <w:rsid w:val="00D10D01"/>
    <w:rsid w:val="00D1255E"/>
    <w:rsid w:val="00D13F05"/>
    <w:rsid w:val="00D146A9"/>
    <w:rsid w:val="00D150FE"/>
    <w:rsid w:val="00D1527F"/>
    <w:rsid w:val="00D159B2"/>
    <w:rsid w:val="00D16692"/>
    <w:rsid w:val="00D166D0"/>
    <w:rsid w:val="00D179EE"/>
    <w:rsid w:val="00D17C88"/>
    <w:rsid w:val="00D17D89"/>
    <w:rsid w:val="00D214B5"/>
    <w:rsid w:val="00D229AA"/>
    <w:rsid w:val="00D234D1"/>
    <w:rsid w:val="00D24BB5"/>
    <w:rsid w:val="00D264A2"/>
    <w:rsid w:val="00D26523"/>
    <w:rsid w:val="00D26A87"/>
    <w:rsid w:val="00D3023E"/>
    <w:rsid w:val="00D306A5"/>
    <w:rsid w:val="00D32198"/>
    <w:rsid w:val="00D32604"/>
    <w:rsid w:val="00D35197"/>
    <w:rsid w:val="00D35C62"/>
    <w:rsid w:val="00D36B89"/>
    <w:rsid w:val="00D36D21"/>
    <w:rsid w:val="00D37651"/>
    <w:rsid w:val="00D37B67"/>
    <w:rsid w:val="00D40885"/>
    <w:rsid w:val="00D4294F"/>
    <w:rsid w:val="00D45339"/>
    <w:rsid w:val="00D455FD"/>
    <w:rsid w:val="00D4568D"/>
    <w:rsid w:val="00D45F10"/>
    <w:rsid w:val="00D467C9"/>
    <w:rsid w:val="00D47201"/>
    <w:rsid w:val="00D525D1"/>
    <w:rsid w:val="00D52928"/>
    <w:rsid w:val="00D53113"/>
    <w:rsid w:val="00D54577"/>
    <w:rsid w:val="00D54EC2"/>
    <w:rsid w:val="00D55FB9"/>
    <w:rsid w:val="00D565E7"/>
    <w:rsid w:val="00D56FD6"/>
    <w:rsid w:val="00D6063A"/>
    <w:rsid w:val="00D609F0"/>
    <w:rsid w:val="00D62853"/>
    <w:rsid w:val="00D62995"/>
    <w:rsid w:val="00D65A4C"/>
    <w:rsid w:val="00D65FEE"/>
    <w:rsid w:val="00D6624E"/>
    <w:rsid w:val="00D664FE"/>
    <w:rsid w:val="00D67501"/>
    <w:rsid w:val="00D67D39"/>
    <w:rsid w:val="00D71FB6"/>
    <w:rsid w:val="00D73996"/>
    <w:rsid w:val="00D7773F"/>
    <w:rsid w:val="00D807CC"/>
    <w:rsid w:val="00D83867"/>
    <w:rsid w:val="00D838BD"/>
    <w:rsid w:val="00D83B73"/>
    <w:rsid w:val="00D847F4"/>
    <w:rsid w:val="00D85497"/>
    <w:rsid w:val="00D90EE5"/>
    <w:rsid w:val="00D91002"/>
    <w:rsid w:val="00D9408F"/>
    <w:rsid w:val="00D96A84"/>
    <w:rsid w:val="00D9718E"/>
    <w:rsid w:val="00DA01F0"/>
    <w:rsid w:val="00DA0512"/>
    <w:rsid w:val="00DA1091"/>
    <w:rsid w:val="00DA3B74"/>
    <w:rsid w:val="00DA40CB"/>
    <w:rsid w:val="00DA53CF"/>
    <w:rsid w:val="00DA7E56"/>
    <w:rsid w:val="00DB1FA5"/>
    <w:rsid w:val="00DB2487"/>
    <w:rsid w:val="00DB286C"/>
    <w:rsid w:val="00DB467B"/>
    <w:rsid w:val="00DB6611"/>
    <w:rsid w:val="00DC1A1C"/>
    <w:rsid w:val="00DC20E9"/>
    <w:rsid w:val="00DC3F20"/>
    <w:rsid w:val="00DC4F74"/>
    <w:rsid w:val="00DC596D"/>
    <w:rsid w:val="00DC71F3"/>
    <w:rsid w:val="00DD0577"/>
    <w:rsid w:val="00DD0B8F"/>
    <w:rsid w:val="00DD0DF8"/>
    <w:rsid w:val="00DD2C76"/>
    <w:rsid w:val="00DD3782"/>
    <w:rsid w:val="00DD3848"/>
    <w:rsid w:val="00DD4CE3"/>
    <w:rsid w:val="00DD6FDF"/>
    <w:rsid w:val="00DD77D8"/>
    <w:rsid w:val="00DE0E17"/>
    <w:rsid w:val="00DE1B52"/>
    <w:rsid w:val="00DE3AE8"/>
    <w:rsid w:val="00DE3D65"/>
    <w:rsid w:val="00DE741C"/>
    <w:rsid w:val="00DE77CC"/>
    <w:rsid w:val="00DE7B11"/>
    <w:rsid w:val="00DF20A9"/>
    <w:rsid w:val="00DF56EA"/>
    <w:rsid w:val="00DF5ED3"/>
    <w:rsid w:val="00DF7546"/>
    <w:rsid w:val="00DF7DC7"/>
    <w:rsid w:val="00E018B8"/>
    <w:rsid w:val="00E0196F"/>
    <w:rsid w:val="00E041AA"/>
    <w:rsid w:val="00E128AB"/>
    <w:rsid w:val="00E13B51"/>
    <w:rsid w:val="00E14BB9"/>
    <w:rsid w:val="00E14D51"/>
    <w:rsid w:val="00E174DB"/>
    <w:rsid w:val="00E17797"/>
    <w:rsid w:val="00E23B8C"/>
    <w:rsid w:val="00E24B8B"/>
    <w:rsid w:val="00E26009"/>
    <w:rsid w:val="00E261AA"/>
    <w:rsid w:val="00E30189"/>
    <w:rsid w:val="00E30DB1"/>
    <w:rsid w:val="00E32AB2"/>
    <w:rsid w:val="00E34431"/>
    <w:rsid w:val="00E3632B"/>
    <w:rsid w:val="00E3665E"/>
    <w:rsid w:val="00E369DB"/>
    <w:rsid w:val="00E37C47"/>
    <w:rsid w:val="00E41743"/>
    <w:rsid w:val="00E42AC1"/>
    <w:rsid w:val="00E432C3"/>
    <w:rsid w:val="00E43F1C"/>
    <w:rsid w:val="00E46D2D"/>
    <w:rsid w:val="00E5211D"/>
    <w:rsid w:val="00E522D9"/>
    <w:rsid w:val="00E53157"/>
    <w:rsid w:val="00E53193"/>
    <w:rsid w:val="00E53C25"/>
    <w:rsid w:val="00E57D44"/>
    <w:rsid w:val="00E636AC"/>
    <w:rsid w:val="00E64890"/>
    <w:rsid w:val="00E660FE"/>
    <w:rsid w:val="00E67326"/>
    <w:rsid w:val="00E71B3F"/>
    <w:rsid w:val="00E76C6B"/>
    <w:rsid w:val="00E817B0"/>
    <w:rsid w:val="00E81EDC"/>
    <w:rsid w:val="00E857B1"/>
    <w:rsid w:val="00E85904"/>
    <w:rsid w:val="00E87666"/>
    <w:rsid w:val="00E90E3D"/>
    <w:rsid w:val="00E91A08"/>
    <w:rsid w:val="00E91E0B"/>
    <w:rsid w:val="00E92D31"/>
    <w:rsid w:val="00E94443"/>
    <w:rsid w:val="00E95CF2"/>
    <w:rsid w:val="00E970CD"/>
    <w:rsid w:val="00E97219"/>
    <w:rsid w:val="00EA1F02"/>
    <w:rsid w:val="00EA4D89"/>
    <w:rsid w:val="00EB0650"/>
    <w:rsid w:val="00EB1183"/>
    <w:rsid w:val="00EB1B7E"/>
    <w:rsid w:val="00EB1EF9"/>
    <w:rsid w:val="00EB2CDC"/>
    <w:rsid w:val="00EB33DC"/>
    <w:rsid w:val="00EC00F2"/>
    <w:rsid w:val="00EC057E"/>
    <w:rsid w:val="00EC67E7"/>
    <w:rsid w:val="00EC6B05"/>
    <w:rsid w:val="00EC6DDF"/>
    <w:rsid w:val="00ED24DA"/>
    <w:rsid w:val="00ED411B"/>
    <w:rsid w:val="00ED416C"/>
    <w:rsid w:val="00ED66F7"/>
    <w:rsid w:val="00ED71CF"/>
    <w:rsid w:val="00ED744B"/>
    <w:rsid w:val="00EE2DAC"/>
    <w:rsid w:val="00EE599C"/>
    <w:rsid w:val="00EE6C6D"/>
    <w:rsid w:val="00EE76A3"/>
    <w:rsid w:val="00EE775A"/>
    <w:rsid w:val="00EE7FE0"/>
    <w:rsid w:val="00EF2764"/>
    <w:rsid w:val="00EF4D96"/>
    <w:rsid w:val="00EF606E"/>
    <w:rsid w:val="00EF6DD6"/>
    <w:rsid w:val="00EF78DC"/>
    <w:rsid w:val="00F006E4"/>
    <w:rsid w:val="00F03AF9"/>
    <w:rsid w:val="00F03D61"/>
    <w:rsid w:val="00F04B44"/>
    <w:rsid w:val="00F058DE"/>
    <w:rsid w:val="00F059FB"/>
    <w:rsid w:val="00F07625"/>
    <w:rsid w:val="00F07E5B"/>
    <w:rsid w:val="00F10665"/>
    <w:rsid w:val="00F10A43"/>
    <w:rsid w:val="00F11A7F"/>
    <w:rsid w:val="00F120B7"/>
    <w:rsid w:val="00F129D9"/>
    <w:rsid w:val="00F16CC6"/>
    <w:rsid w:val="00F17D3A"/>
    <w:rsid w:val="00F20932"/>
    <w:rsid w:val="00F21079"/>
    <w:rsid w:val="00F2173F"/>
    <w:rsid w:val="00F2253E"/>
    <w:rsid w:val="00F255F5"/>
    <w:rsid w:val="00F276CD"/>
    <w:rsid w:val="00F27AE9"/>
    <w:rsid w:val="00F30B3C"/>
    <w:rsid w:val="00F3139E"/>
    <w:rsid w:val="00F3250B"/>
    <w:rsid w:val="00F32904"/>
    <w:rsid w:val="00F32AD1"/>
    <w:rsid w:val="00F340B6"/>
    <w:rsid w:val="00F34DD8"/>
    <w:rsid w:val="00F35364"/>
    <w:rsid w:val="00F3602C"/>
    <w:rsid w:val="00F37A04"/>
    <w:rsid w:val="00F41262"/>
    <w:rsid w:val="00F413A2"/>
    <w:rsid w:val="00F427E2"/>
    <w:rsid w:val="00F42EF8"/>
    <w:rsid w:val="00F46126"/>
    <w:rsid w:val="00F47E7B"/>
    <w:rsid w:val="00F50452"/>
    <w:rsid w:val="00F513A2"/>
    <w:rsid w:val="00F53372"/>
    <w:rsid w:val="00F54973"/>
    <w:rsid w:val="00F55304"/>
    <w:rsid w:val="00F55AA7"/>
    <w:rsid w:val="00F56F95"/>
    <w:rsid w:val="00F5747C"/>
    <w:rsid w:val="00F6415B"/>
    <w:rsid w:val="00F657D5"/>
    <w:rsid w:val="00F70281"/>
    <w:rsid w:val="00F704F1"/>
    <w:rsid w:val="00F7294A"/>
    <w:rsid w:val="00F73D1D"/>
    <w:rsid w:val="00F74B20"/>
    <w:rsid w:val="00F75659"/>
    <w:rsid w:val="00F763C2"/>
    <w:rsid w:val="00F77BDE"/>
    <w:rsid w:val="00F835DA"/>
    <w:rsid w:val="00F83C6A"/>
    <w:rsid w:val="00F859CE"/>
    <w:rsid w:val="00F87BF9"/>
    <w:rsid w:val="00F90B3D"/>
    <w:rsid w:val="00F9198D"/>
    <w:rsid w:val="00F91DEF"/>
    <w:rsid w:val="00F92ACA"/>
    <w:rsid w:val="00F93C35"/>
    <w:rsid w:val="00F96F3F"/>
    <w:rsid w:val="00F97760"/>
    <w:rsid w:val="00FA1449"/>
    <w:rsid w:val="00FA35B1"/>
    <w:rsid w:val="00FA39C4"/>
    <w:rsid w:val="00FA5246"/>
    <w:rsid w:val="00FA5F88"/>
    <w:rsid w:val="00FA6B4E"/>
    <w:rsid w:val="00FA6C90"/>
    <w:rsid w:val="00FA7FDB"/>
    <w:rsid w:val="00FB02E5"/>
    <w:rsid w:val="00FB10FA"/>
    <w:rsid w:val="00FB26C5"/>
    <w:rsid w:val="00FB2C6B"/>
    <w:rsid w:val="00FC0867"/>
    <w:rsid w:val="00FC0A76"/>
    <w:rsid w:val="00FC1D01"/>
    <w:rsid w:val="00FC2C09"/>
    <w:rsid w:val="00FC341C"/>
    <w:rsid w:val="00FC493D"/>
    <w:rsid w:val="00FC55A9"/>
    <w:rsid w:val="00FC6568"/>
    <w:rsid w:val="00FC70AE"/>
    <w:rsid w:val="00FD5763"/>
    <w:rsid w:val="00FD67FD"/>
    <w:rsid w:val="00FD7C59"/>
    <w:rsid w:val="00FD7D71"/>
    <w:rsid w:val="00FE3058"/>
    <w:rsid w:val="00FE426A"/>
    <w:rsid w:val="00FE49B9"/>
    <w:rsid w:val="00FE51A9"/>
    <w:rsid w:val="00FF2257"/>
    <w:rsid w:val="00FF2D89"/>
    <w:rsid w:val="00FF3879"/>
    <w:rsid w:val="00FF38E7"/>
    <w:rsid w:val="00FF6301"/>
    <w:rsid w:val="00FF7D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43604"/>
    <w:rPr>
      <w:sz w:val="24"/>
      <w:szCs w:val="24"/>
    </w:rPr>
  </w:style>
  <w:style w:type="paragraph" w:styleId="Heading1">
    <w:name w:val="heading 1"/>
    <w:basedOn w:val="Normal"/>
    <w:next w:val="Normal"/>
    <w:link w:val="Heading1Char"/>
    <w:uiPriority w:val="9"/>
    <w:qFormat/>
    <w:rsid w:val="00843604"/>
    <w:pPr>
      <w:keepNext/>
      <w:tabs>
        <w:tab w:val="left" w:pos="4320"/>
      </w:tabs>
      <w:outlineLvl w:val="0"/>
    </w:pPr>
    <w:rPr>
      <w:b/>
      <w:bCs/>
    </w:rPr>
  </w:style>
  <w:style w:type="paragraph" w:styleId="Heading2">
    <w:name w:val="heading 2"/>
    <w:basedOn w:val="Normal"/>
    <w:next w:val="Normal"/>
    <w:link w:val="Heading2Char"/>
    <w:uiPriority w:val="9"/>
    <w:qFormat/>
    <w:rsid w:val="00843604"/>
    <w:pPr>
      <w:keepNext/>
      <w:tabs>
        <w:tab w:val="left" w:pos="2880"/>
      </w:tabs>
      <w:ind w:left="2880" w:hanging="2880"/>
      <w:outlineLvl w:val="1"/>
    </w:pPr>
    <w:rPr>
      <w:b/>
      <w:bCs/>
      <w:color w:val="FF0000"/>
    </w:rPr>
  </w:style>
  <w:style w:type="paragraph" w:styleId="Heading3">
    <w:name w:val="heading 3"/>
    <w:basedOn w:val="Normal"/>
    <w:next w:val="Normal"/>
    <w:link w:val="Heading3Char"/>
    <w:uiPriority w:val="9"/>
    <w:qFormat/>
    <w:rsid w:val="00843604"/>
    <w:pPr>
      <w:keepNext/>
      <w:tabs>
        <w:tab w:val="left" w:pos="2880"/>
      </w:tabs>
      <w:ind w:left="3960" w:hanging="3960"/>
      <w:outlineLvl w:val="2"/>
    </w:pPr>
    <w:rPr>
      <w:b/>
      <w:bCs/>
    </w:rPr>
  </w:style>
  <w:style w:type="paragraph" w:styleId="Heading4">
    <w:name w:val="heading 4"/>
    <w:basedOn w:val="Normal"/>
    <w:next w:val="Normal"/>
    <w:link w:val="Heading4Char"/>
    <w:uiPriority w:val="9"/>
    <w:qFormat/>
    <w:rsid w:val="00843604"/>
    <w:pPr>
      <w:keepNext/>
      <w:tabs>
        <w:tab w:val="left" w:pos="2880"/>
      </w:tabs>
      <w:ind w:left="7200" w:hanging="4320"/>
      <w:outlineLvl w:val="3"/>
    </w:pPr>
    <w:rPr>
      <w:b/>
      <w:bCs/>
    </w:rPr>
  </w:style>
  <w:style w:type="paragraph" w:styleId="Heading5">
    <w:name w:val="heading 5"/>
    <w:basedOn w:val="Normal"/>
    <w:next w:val="Normal"/>
    <w:link w:val="Heading5Char"/>
    <w:uiPriority w:val="9"/>
    <w:qFormat/>
    <w:rsid w:val="00843604"/>
    <w:pPr>
      <w:keepNext/>
      <w:tabs>
        <w:tab w:val="left" w:pos="2880"/>
      </w:tabs>
      <w:ind w:left="7200" w:hanging="4320"/>
      <w:outlineLvl w:val="4"/>
    </w:pPr>
  </w:style>
  <w:style w:type="paragraph" w:styleId="Heading6">
    <w:name w:val="heading 6"/>
    <w:basedOn w:val="Normal"/>
    <w:next w:val="Normal"/>
    <w:link w:val="Heading6Char"/>
    <w:uiPriority w:val="9"/>
    <w:qFormat/>
    <w:rsid w:val="00843604"/>
    <w:pPr>
      <w:keepNext/>
      <w:ind w:left="432"/>
      <w:outlineLvl w:val="5"/>
    </w:pPr>
    <w:rPr>
      <w:rFonts w:ascii="Arial" w:hAnsi="Arial" w:cs="Arial"/>
      <w:bCs/>
    </w:rPr>
  </w:style>
  <w:style w:type="paragraph" w:styleId="Heading7">
    <w:name w:val="heading 7"/>
    <w:basedOn w:val="Normal"/>
    <w:next w:val="Normal"/>
    <w:link w:val="Heading7Char"/>
    <w:uiPriority w:val="9"/>
    <w:qFormat/>
    <w:rsid w:val="00843604"/>
    <w:pPr>
      <w:keepNext/>
      <w:tabs>
        <w:tab w:val="left" w:pos="2880"/>
      </w:tabs>
      <w:ind w:left="3960" w:hanging="3960"/>
      <w:outlineLvl w:val="6"/>
    </w:pPr>
    <w:rPr>
      <w:b/>
      <w:bCs/>
    </w:rPr>
  </w:style>
  <w:style w:type="paragraph" w:styleId="Heading8">
    <w:name w:val="heading 8"/>
    <w:basedOn w:val="Normal"/>
    <w:next w:val="Normal"/>
    <w:link w:val="Heading8Char"/>
    <w:uiPriority w:val="9"/>
    <w:qFormat/>
    <w:rsid w:val="00843604"/>
    <w:pPr>
      <w:keepNext/>
      <w:tabs>
        <w:tab w:val="left" w:pos="4320"/>
      </w:tabs>
      <w:outlineLvl w:val="7"/>
    </w:pPr>
    <w:rPr>
      <w:rFonts w:ascii="Times" w:hAnsi="Times"/>
      <w:color w:val="000000"/>
      <w:sz w:val="22"/>
    </w:rPr>
  </w:style>
  <w:style w:type="paragraph" w:styleId="Heading9">
    <w:name w:val="heading 9"/>
    <w:basedOn w:val="Normal"/>
    <w:next w:val="Normal"/>
    <w:link w:val="Heading9Char"/>
    <w:uiPriority w:val="9"/>
    <w:qFormat/>
    <w:rsid w:val="00843604"/>
    <w:pPr>
      <w:keepNext/>
      <w:ind w:left="39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43604"/>
    <w:rPr>
      <w:rFonts w:cs="Times New Roman"/>
      <w:b/>
      <w:bCs/>
      <w:sz w:val="24"/>
      <w:szCs w:val="24"/>
    </w:rPr>
  </w:style>
  <w:style w:type="character" w:customStyle="1" w:styleId="Heading2Char">
    <w:name w:val="Heading 2 Char"/>
    <w:basedOn w:val="DefaultParagraphFont"/>
    <w:link w:val="Heading2"/>
    <w:uiPriority w:val="9"/>
    <w:semiHidden/>
    <w:locked/>
    <w:rsid w:val="003174E3"/>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sid w:val="003174E3"/>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3174E3"/>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174E3"/>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174E3"/>
    <w:rPr>
      <w:rFonts w:ascii="Calibri" w:hAnsi="Calibri" w:cs="Times New Roman"/>
      <w:b/>
      <w:bCs/>
      <w:sz w:val="22"/>
      <w:szCs w:val="22"/>
    </w:rPr>
  </w:style>
  <w:style w:type="character" w:customStyle="1" w:styleId="Heading7Char">
    <w:name w:val="Heading 7 Char"/>
    <w:basedOn w:val="DefaultParagraphFont"/>
    <w:link w:val="Heading7"/>
    <w:uiPriority w:val="9"/>
    <w:semiHidden/>
    <w:locked/>
    <w:rsid w:val="003174E3"/>
    <w:rPr>
      <w:rFonts w:ascii="Calibri" w:hAnsi="Calibri" w:cs="Times New Roman"/>
      <w:sz w:val="24"/>
      <w:szCs w:val="24"/>
    </w:rPr>
  </w:style>
  <w:style w:type="character" w:customStyle="1" w:styleId="Heading8Char">
    <w:name w:val="Heading 8 Char"/>
    <w:basedOn w:val="DefaultParagraphFont"/>
    <w:link w:val="Heading8"/>
    <w:uiPriority w:val="9"/>
    <w:semiHidden/>
    <w:locked/>
    <w:rsid w:val="003174E3"/>
    <w:rPr>
      <w:rFonts w:ascii="Calibri" w:hAnsi="Calibri" w:cs="Times New Roman"/>
      <w:i/>
      <w:iCs/>
      <w:sz w:val="24"/>
      <w:szCs w:val="24"/>
    </w:rPr>
  </w:style>
  <w:style w:type="character" w:customStyle="1" w:styleId="Heading9Char">
    <w:name w:val="Heading 9 Char"/>
    <w:basedOn w:val="DefaultParagraphFont"/>
    <w:link w:val="Heading9"/>
    <w:uiPriority w:val="9"/>
    <w:semiHidden/>
    <w:locked/>
    <w:rsid w:val="003174E3"/>
    <w:rPr>
      <w:rFonts w:ascii="Cambria" w:hAnsi="Cambria" w:cs="Times New Roman"/>
      <w:sz w:val="22"/>
      <w:szCs w:val="22"/>
    </w:rPr>
  </w:style>
  <w:style w:type="paragraph" w:styleId="Header">
    <w:name w:val="header"/>
    <w:basedOn w:val="Normal"/>
    <w:link w:val="HeaderChar"/>
    <w:uiPriority w:val="99"/>
    <w:rsid w:val="00843604"/>
    <w:pPr>
      <w:tabs>
        <w:tab w:val="center" w:pos="4320"/>
        <w:tab w:val="right" w:pos="8640"/>
      </w:tabs>
    </w:pPr>
    <w:rPr>
      <w:szCs w:val="20"/>
    </w:rPr>
  </w:style>
  <w:style w:type="character" w:customStyle="1" w:styleId="HeaderChar">
    <w:name w:val="Header Char"/>
    <w:basedOn w:val="DefaultParagraphFont"/>
    <w:link w:val="Header"/>
    <w:uiPriority w:val="99"/>
    <w:locked/>
    <w:rsid w:val="00843604"/>
    <w:rPr>
      <w:rFonts w:cs="Times New Roman"/>
      <w:sz w:val="24"/>
    </w:rPr>
  </w:style>
  <w:style w:type="paragraph" w:styleId="Footer">
    <w:name w:val="footer"/>
    <w:basedOn w:val="Normal"/>
    <w:link w:val="FooterChar"/>
    <w:uiPriority w:val="99"/>
    <w:rsid w:val="00843604"/>
    <w:pPr>
      <w:tabs>
        <w:tab w:val="center" w:pos="4320"/>
        <w:tab w:val="right" w:pos="8640"/>
      </w:tabs>
    </w:pPr>
  </w:style>
  <w:style w:type="character" w:customStyle="1" w:styleId="FooterChar">
    <w:name w:val="Footer Char"/>
    <w:basedOn w:val="DefaultParagraphFont"/>
    <w:link w:val="Footer"/>
    <w:uiPriority w:val="99"/>
    <w:semiHidden/>
    <w:locked/>
    <w:rsid w:val="00843604"/>
    <w:rPr>
      <w:rFonts w:cs="Times New Roman"/>
      <w:sz w:val="24"/>
      <w:szCs w:val="24"/>
    </w:rPr>
  </w:style>
  <w:style w:type="character" w:styleId="PageNumber">
    <w:name w:val="page number"/>
    <w:basedOn w:val="DefaultParagraphFont"/>
    <w:uiPriority w:val="99"/>
    <w:rsid w:val="00843604"/>
    <w:rPr>
      <w:rFonts w:cs="Times New Roman"/>
    </w:rPr>
  </w:style>
  <w:style w:type="paragraph" w:styleId="DocumentMap">
    <w:name w:val="Document Map"/>
    <w:basedOn w:val="Normal"/>
    <w:link w:val="DocumentMapChar"/>
    <w:uiPriority w:val="99"/>
    <w:semiHidden/>
    <w:rsid w:val="00843604"/>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3174E3"/>
    <w:rPr>
      <w:rFonts w:cs="Times New Roman"/>
      <w:sz w:val="2"/>
    </w:rPr>
  </w:style>
  <w:style w:type="paragraph" w:styleId="BalloonText">
    <w:name w:val="Balloon Text"/>
    <w:basedOn w:val="Normal"/>
    <w:link w:val="BalloonTextChar"/>
    <w:uiPriority w:val="99"/>
    <w:semiHidden/>
    <w:rsid w:val="0084360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74E3"/>
    <w:rPr>
      <w:rFonts w:cs="Times New Roman"/>
      <w:sz w:val="2"/>
    </w:rPr>
  </w:style>
  <w:style w:type="paragraph" w:customStyle="1" w:styleId="DefaultText">
    <w:name w:val="Default Text"/>
    <w:basedOn w:val="Normal"/>
    <w:rsid w:val="00843604"/>
    <w:pPr>
      <w:autoSpaceDE w:val="0"/>
      <w:autoSpaceDN w:val="0"/>
      <w:adjustRightInd w:val="0"/>
    </w:pPr>
  </w:style>
  <w:style w:type="paragraph" w:styleId="BodyTextIndent">
    <w:name w:val="Body Text Indent"/>
    <w:basedOn w:val="Normal"/>
    <w:link w:val="BodyTextIndentChar"/>
    <w:uiPriority w:val="99"/>
    <w:rsid w:val="00843604"/>
    <w:pPr>
      <w:tabs>
        <w:tab w:val="left" w:pos="3240"/>
      </w:tabs>
      <w:ind w:left="3240" w:hanging="360"/>
    </w:pPr>
    <w:rPr>
      <w:noProof/>
    </w:rPr>
  </w:style>
  <w:style w:type="character" w:customStyle="1" w:styleId="BodyTextIndentChar">
    <w:name w:val="Body Text Indent Char"/>
    <w:basedOn w:val="DefaultParagraphFont"/>
    <w:link w:val="BodyTextIndent"/>
    <w:uiPriority w:val="99"/>
    <w:locked/>
    <w:rsid w:val="001920A7"/>
    <w:rPr>
      <w:rFonts w:cs="Times New Roman"/>
      <w:noProof/>
      <w:sz w:val="24"/>
      <w:szCs w:val="24"/>
    </w:rPr>
  </w:style>
  <w:style w:type="paragraph" w:styleId="BodyTextIndent2">
    <w:name w:val="Body Text Indent 2"/>
    <w:basedOn w:val="Normal"/>
    <w:link w:val="BodyTextIndent2Char"/>
    <w:uiPriority w:val="99"/>
    <w:rsid w:val="00843604"/>
    <w:pPr>
      <w:tabs>
        <w:tab w:val="left" w:pos="3240"/>
      </w:tabs>
      <w:ind w:left="3240"/>
    </w:pPr>
    <w:rPr>
      <w:color w:val="000000"/>
      <w:u w:val="double"/>
    </w:rPr>
  </w:style>
  <w:style w:type="character" w:customStyle="1" w:styleId="BodyTextIndent2Char">
    <w:name w:val="Body Text Indent 2 Char"/>
    <w:basedOn w:val="DefaultParagraphFont"/>
    <w:link w:val="BodyTextIndent2"/>
    <w:uiPriority w:val="99"/>
    <w:semiHidden/>
    <w:locked/>
    <w:rsid w:val="003174E3"/>
    <w:rPr>
      <w:rFonts w:cs="Times New Roman"/>
      <w:sz w:val="24"/>
      <w:szCs w:val="24"/>
    </w:rPr>
  </w:style>
  <w:style w:type="paragraph" w:styleId="BodyText">
    <w:name w:val="Body Text"/>
    <w:basedOn w:val="Normal"/>
    <w:link w:val="BodyTextChar"/>
    <w:uiPriority w:val="99"/>
    <w:rsid w:val="00843604"/>
    <w:pPr>
      <w:outlineLvl w:val="0"/>
    </w:pPr>
    <w:rPr>
      <w:rFonts w:ascii="Arial" w:hAnsi="Arial" w:cs="Arial"/>
      <w:b/>
    </w:rPr>
  </w:style>
  <w:style w:type="character" w:customStyle="1" w:styleId="BodyTextChar">
    <w:name w:val="Body Text Char"/>
    <w:basedOn w:val="DefaultParagraphFont"/>
    <w:link w:val="BodyText"/>
    <w:uiPriority w:val="99"/>
    <w:semiHidden/>
    <w:locked/>
    <w:rsid w:val="00843604"/>
    <w:rPr>
      <w:rFonts w:ascii="Arial" w:hAnsi="Arial" w:cs="Arial"/>
      <w:b/>
      <w:sz w:val="24"/>
      <w:szCs w:val="24"/>
    </w:rPr>
  </w:style>
  <w:style w:type="paragraph" w:styleId="BodyTextIndent3">
    <w:name w:val="Body Text Indent 3"/>
    <w:basedOn w:val="Normal"/>
    <w:link w:val="BodyTextIndent3Char"/>
    <w:uiPriority w:val="99"/>
    <w:rsid w:val="00843604"/>
    <w:pPr>
      <w:tabs>
        <w:tab w:val="left" w:pos="2880"/>
      </w:tabs>
      <w:ind w:left="2880" w:hanging="2880"/>
    </w:pPr>
  </w:style>
  <w:style w:type="character" w:customStyle="1" w:styleId="BodyTextIndent3Char">
    <w:name w:val="Body Text Indent 3 Char"/>
    <w:basedOn w:val="DefaultParagraphFont"/>
    <w:link w:val="BodyTextIndent3"/>
    <w:uiPriority w:val="99"/>
    <w:semiHidden/>
    <w:locked/>
    <w:rsid w:val="003174E3"/>
    <w:rPr>
      <w:rFonts w:cs="Times New Roman"/>
      <w:sz w:val="16"/>
      <w:szCs w:val="16"/>
    </w:rPr>
  </w:style>
  <w:style w:type="paragraph" w:customStyle="1" w:styleId="Bullet1">
    <w:name w:val="Bullet 1"/>
    <w:basedOn w:val="Normal"/>
    <w:rsid w:val="00843604"/>
    <w:pPr>
      <w:widowControl w:val="0"/>
      <w:tabs>
        <w:tab w:val="left" w:pos="288"/>
      </w:tabs>
      <w:spacing w:after="60"/>
      <w:ind w:left="288" w:hanging="288"/>
    </w:pPr>
    <w:rPr>
      <w:rFonts w:ascii="Arial" w:hAnsi="Arial"/>
      <w:sz w:val="20"/>
      <w:szCs w:val="20"/>
    </w:rPr>
  </w:style>
  <w:style w:type="paragraph" w:styleId="BodyText3">
    <w:name w:val="Body Text 3"/>
    <w:basedOn w:val="Normal"/>
    <w:link w:val="BodyText3Char"/>
    <w:uiPriority w:val="99"/>
    <w:rsid w:val="00843604"/>
    <w:rPr>
      <w:b/>
      <w:color w:val="FF0000"/>
      <w:sz w:val="18"/>
      <w:szCs w:val="20"/>
    </w:rPr>
  </w:style>
  <w:style w:type="character" w:customStyle="1" w:styleId="BodyText3Char">
    <w:name w:val="Body Text 3 Char"/>
    <w:basedOn w:val="DefaultParagraphFont"/>
    <w:link w:val="BodyText3"/>
    <w:uiPriority w:val="99"/>
    <w:semiHidden/>
    <w:locked/>
    <w:rsid w:val="003174E3"/>
    <w:rPr>
      <w:rFonts w:cs="Times New Roman"/>
      <w:sz w:val="16"/>
      <w:szCs w:val="16"/>
    </w:rPr>
  </w:style>
  <w:style w:type="paragraph" w:styleId="BodyText2">
    <w:name w:val="Body Text 2"/>
    <w:basedOn w:val="Normal"/>
    <w:link w:val="BodyText2Char"/>
    <w:uiPriority w:val="99"/>
    <w:rsid w:val="00843604"/>
    <w:pPr>
      <w:tabs>
        <w:tab w:val="left" w:pos="4320"/>
      </w:tabs>
    </w:pPr>
    <w:rPr>
      <w:rFonts w:ascii="Times" w:hAnsi="Times"/>
      <w:color w:val="000000"/>
      <w:sz w:val="22"/>
    </w:rPr>
  </w:style>
  <w:style w:type="character" w:customStyle="1" w:styleId="BodyText2Char">
    <w:name w:val="Body Text 2 Char"/>
    <w:basedOn w:val="DefaultParagraphFont"/>
    <w:link w:val="BodyText2"/>
    <w:uiPriority w:val="99"/>
    <w:semiHidden/>
    <w:locked/>
    <w:rsid w:val="003174E3"/>
    <w:rPr>
      <w:rFonts w:cs="Times New Roman"/>
      <w:sz w:val="24"/>
      <w:szCs w:val="24"/>
    </w:rPr>
  </w:style>
  <w:style w:type="paragraph" w:styleId="FootnoteText">
    <w:name w:val="footnote text"/>
    <w:basedOn w:val="Normal"/>
    <w:link w:val="FootnoteTextChar"/>
    <w:uiPriority w:val="99"/>
    <w:rsid w:val="00843604"/>
    <w:rPr>
      <w:sz w:val="20"/>
      <w:szCs w:val="20"/>
    </w:rPr>
  </w:style>
  <w:style w:type="character" w:customStyle="1" w:styleId="FootnoteTextChar">
    <w:name w:val="Footnote Text Char"/>
    <w:basedOn w:val="DefaultParagraphFont"/>
    <w:link w:val="FootnoteText"/>
    <w:uiPriority w:val="99"/>
    <w:locked/>
    <w:rsid w:val="00F413A2"/>
    <w:rPr>
      <w:rFonts w:cs="Times New Roman"/>
    </w:rPr>
  </w:style>
  <w:style w:type="character" w:styleId="FootnoteReference">
    <w:name w:val="footnote reference"/>
    <w:basedOn w:val="DefaultParagraphFont"/>
    <w:uiPriority w:val="99"/>
    <w:semiHidden/>
    <w:rsid w:val="00843604"/>
    <w:rPr>
      <w:rFonts w:cs="Times New Roman"/>
      <w:vertAlign w:val="superscript"/>
    </w:rPr>
  </w:style>
  <w:style w:type="paragraph" w:styleId="CommentText">
    <w:name w:val="annotation text"/>
    <w:basedOn w:val="Normal"/>
    <w:link w:val="CommentTextChar"/>
    <w:uiPriority w:val="99"/>
    <w:semiHidden/>
    <w:rsid w:val="00843604"/>
    <w:rPr>
      <w:sz w:val="20"/>
      <w:szCs w:val="20"/>
    </w:rPr>
  </w:style>
  <w:style w:type="character" w:customStyle="1" w:styleId="CommentTextChar">
    <w:name w:val="Comment Text Char"/>
    <w:basedOn w:val="DefaultParagraphFont"/>
    <w:link w:val="CommentText"/>
    <w:uiPriority w:val="99"/>
    <w:semiHidden/>
    <w:locked/>
    <w:rsid w:val="003174E3"/>
    <w:rPr>
      <w:rFonts w:cs="Times New Roman"/>
    </w:rPr>
  </w:style>
  <w:style w:type="paragraph" w:styleId="Date">
    <w:name w:val="Date"/>
    <w:basedOn w:val="Normal"/>
    <w:next w:val="Normal"/>
    <w:link w:val="DateChar"/>
    <w:uiPriority w:val="99"/>
    <w:rsid w:val="00843604"/>
  </w:style>
  <w:style w:type="character" w:customStyle="1" w:styleId="DateChar">
    <w:name w:val="Date Char"/>
    <w:basedOn w:val="DefaultParagraphFont"/>
    <w:link w:val="Date"/>
    <w:uiPriority w:val="99"/>
    <w:semiHidden/>
    <w:locked/>
    <w:rsid w:val="003174E3"/>
    <w:rPr>
      <w:rFonts w:cs="Times New Roman"/>
      <w:sz w:val="24"/>
      <w:szCs w:val="24"/>
    </w:rPr>
  </w:style>
  <w:style w:type="character" w:styleId="CommentReference">
    <w:name w:val="annotation reference"/>
    <w:basedOn w:val="DefaultParagraphFont"/>
    <w:uiPriority w:val="99"/>
    <w:semiHidden/>
    <w:rsid w:val="00843604"/>
    <w:rPr>
      <w:rFonts w:cs="Times New Roman"/>
      <w:sz w:val="16"/>
      <w:szCs w:val="16"/>
    </w:rPr>
  </w:style>
  <w:style w:type="paragraph" w:styleId="Caption">
    <w:name w:val="caption"/>
    <w:basedOn w:val="Normal"/>
    <w:next w:val="Normal"/>
    <w:uiPriority w:val="35"/>
    <w:qFormat/>
    <w:rsid w:val="00843604"/>
    <w:pPr>
      <w:pBdr>
        <w:top w:val="double" w:sz="4" w:space="1" w:color="auto"/>
        <w:left w:val="double" w:sz="4" w:space="4" w:color="auto"/>
        <w:bottom w:val="double" w:sz="4" w:space="1" w:color="auto"/>
        <w:right w:val="double" w:sz="4" w:space="4" w:color="auto"/>
      </w:pBdr>
      <w:ind w:left="6480"/>
    </w:pPr>
    <w:rPr>
      <w:b/>
      <w:bCs/>
      <w:color w:val="000000"/>
      <w:sz w:val="20"/>
    </w:rPr>
  </w:style>
  <w:style w:type="paragraph" w:styleId="NormalWeb">
    <w:name w:val="Normal (Web)"/>
    <w:basedOn w:val="Normal"/>
    <w:uiPriority w:val="99"/>
    <w:rsid w:val="00843604"/>
    <w:pPr>
      <w:spacing w:before="100" w:beforeAutospacing="1" w:after="100" w:afterAutospacing="1"/>
    </w:pPr>
    <w:rPr>
      <w:rFonts w:ascii="Verdana" w:hAnsi="Verdana"/>
      <w:sz w:val="20"/>
    </w:rPr>
  </w:style>
  <w:style w:type="paragraph" w:styleId="HTMLPreformatted">
    <w:name w:val="HTML Preformatted"/>
    <w:basedOn w:val="Normal"/>
    <w:link w:val="HTMLPreformattedChar"/>
    <w:uiPriority w:val="99"/>
    <w:rsid w:val="0084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cs="Courier New"/>
      <w:sz w:val="20"/>
      <w:szCs w:val="20"/>
    </w:rPr>
  </w:style>
  <w:style w:type="character" w:customStyle="1" w:styleId="HTMLPreformattedChar">
    <w:name w:val="HTML Preformatted Char"/>
    <w:basedOn w:val="DefaultParagraphFont"/>
    <w:link w:val="HTMLPreformatted"/>
    <w:uiPriority w:val="99"/>
    <w:semiHidden/>
    <w:locked/>
    <w:rsid w:val="003174E3"/>
    <w:rPr>
      <w:rFonts w:ascii="Courier New" w:hAnsi="Courier New" w:cs="Courier New"/>
    </w:rPr>
  </w:style>
  <w:style w:type="paragraph" w:styleId="BlockText">
    <w:name w:val="Block Text"/>
    <w:basedOn w:val="Normal"/>
    <w:uiPriority w:val="99"/>
    <w:rsid w:val="00843604"/>
    <w:pPr>
      <w:ind w:left="432" w:right="-187"/>
    </w:pPr>
    <w:rPr>
      <w:noProof/>
      <w:color w:val="000000"/>
    </w:rPr>
  </w:style>
  <w:style w:type="character" w:customStyle="1" w:styleId="InitialStyle">
    <w:name w:val="InitialStyle"/>
    <w:rsid w:val="00843604"/>
    <w:rPr>
      <w:sz w:val="24"/>
    </w:rPr>
  </w:style>
  <w:style w:type="paragraph" w:styleId="ListBullet">
    <w:name w:val="List Bullet"/>
    <w:basedOn w:val="Normal"/>
    <w:autoRedefine/>
    <w:uiPriority w:val="99"/>
    <w:rsid w:val="00843604"/>
    <w:pPr>
      <w:numPr>
        <w:numId w:val="11"/>
      </w:numPr>
    </w:pPr>
  </w:style>
  <w:style w:type="paragraph" w:styleId="ListBullet2">
    <w:name w:val="List Bullet 2"/>
    <w:basedOn w:val="Normal"/>
    <w:autoRedefine/>
    <w:uiPriority w:val="99"/>
    <w:rsid w:val="00843604"/>
    <w:pPr>
      <w:numPr>
        <w:numId w:val="12"/>
      </w:numPr>
    </w:pPr>
  </w:style>
  <w:style w:type="paragraph" w:styleId="ListBullet3">
    <w:name w:val="List Bullet 3"/>
    <w:basedOn w:val="Normal"/>
    <w:autoRedefine/>
    <w:uiPriority w:val="99"/>
    <w:rsid w:val="00843604"/>
    <w:pPr>
      <w:numPr>
        <w:numId w:val="13"/>
      </w:numPr>
    </w:pPr>
  </w:style>
  <w:style w:type="paragraph" w:styleId="ListBullet4">
    <w:name w:val="List Bullet 4"/>
    <w:basedOn w:val="Normal"/>
    <w:autoRedefine/>
    <w:uiPriority w:val="99"/>
    <w:rsid w:val="00843604"/>
    <w:pPr>
      <w:numPr>
        <w:numId w:val="14"/>
      </w:numPr>
    </w:pPr>
  </w:style>
  <w:style w:type="paragraph" w:styleId="ListBullet5">
    <w:name w:val="List Bullet 5"/>
    <w:basedOn w:val="Normal"/>
    <w:autoRedefine/>
    <w:uiPriority w:val="99"/>
    <w:rsid w:val="00843604"/>
    <w:pPr>
      <w:numPr>
        <w:numId w:val="15"/>
      </w:numPr>
    </w:pPr>
  </w:style>
  <w:style w:type="paragraph" w:styleId="ListNumber">
    <w:name w:val="List Number"/>
    <w:basedOn w:val="Normal"/>
    <w:uiPriority w:val="99"/>
    <w:rsid w:val="00843604"/>
    <w:pPr>
      <w:numPr>
        <w:numId w:val="16"/>
      </w:numPr>
    </w:pPr>
  </w:style>
  <w:style w:type="paragraph" w:styleId="ListNumber2">
    <w:name w:val="List Number 2"/>
    <w:basedOn w:val="Normal"/>
    <w:uiPriority w:val="99"/>
    <w:rsid w:val="00843604"/>
    <w:pPr>
      <w:numPr>
        <w:numId w:val="17"/>
      </w:numPr>
    </w:pPr>
  </w:style>
  <w:style w:type="paragraph" w:styleId="ListNumber3">
    <w:name w:val="List Number 3"/>
    <w:basedOn w:val="Normal"/>
    <w:uiPriority w:val="99"/>
    <w:rsid w:val="00843604"/>
    <w:pPr>
      <w:numPr>
        <w:numId w:val="18"/>
      </w:numPr>
    </w:pPr>
  </w:style>
  <w:style w:type="paragraph" w:styleId="ListNumber4">
    <w:name w:val="List Number 4"/>
    <w:basedOn w:val="Normal"/>
    <w:uiPriority w:val="99"/>
    <w:rsid w:val="00843604"/>
    <w:pPr>
      <w:numPr>
        <w:numId w:val="19"/>
      </w:numPr>
    </w:pPr>
  </w:style>
  <w:style w:type="paragraph" w:styleId="ListNumber5">
    <w:name w:val="List Number 5"/>
    <w:basedOn w:val="Normal"/>
    <w:uiPriority w:val="99"/>
    <w:rsid w:val="00843604"/>
    <w:pPr>
      <w:numPr>
        <w:numId w:val="20"/>
      </w:numPr>
    </w:pPr>
  </w:style>
  <w:style w:type="paragraph" w:customStyle="1" w:styleId="font5">
    <w:name w:val="font5"/>
    <w:basedOn w:val="Normal"/>
    <w:rsid w:val="00843604"/>
    <w:pPr>
      <w:spacing w:before="100" w:beforeAutospacing="1" w:after="100" w:afterAutospacing="1"/>
    </w:pPr>
    <w:rPr>
      <w:rFonts w:eastAsia="Arial Unicode MS"/>
      <w:i/>
      <w:iCs/>
    </w:rPr>
  </w:style>
  <w:style w:type="paragraph" w:customStyle="1" w:styleId="font6">
    <w:name w:val="font6"/>
    <w:basedOn w:val="Normal"/>
    <w:rsid w:val="00843604"/>
    <w:pPr>
      <w:spacing w:before="100" w:beforeAutospacing="1" w:after="100" w:afterAutospacing="1"/>
    </w:pPr>
    <w:rPr>
      <w:rFonts w:eastAsia="Arial Unicode MS"/>
    </w:rPr>
  </w:style>
  <w:style w:type="paragraph" w:customStyle="1" w:styleId="font7">
    <w:name w:val="font7"/>
    <w:basedOn w:val="Normal"/>
    <w:rsid w:val="00843604"/>
    <w:pPr>
      <w:spacing w:before="100" w:beforeAutospacing="1" w:after="100" w:afterAutospacing="1"/>
    </w:pPr>
    <w:rPr>
      <w:rFonts w:eastAsia="Arial Unicode MS"/>
      <w:i/>
      <w:iCs/>
      <w:u w:val="single"/>
    </w:rPr>
  </w:style>
  <w:style w:type="paragraph" w:customStyle="1" w:styleId="font8">
    <w:name w:val="font8"/>
    <w:basedOn w:val="Normal"/>
    <w:rsid w:val="00843604"/>
    <w:pPr>
      <w:spacing w:before="100" w:beforeAutospacing="1" w:after="100" w:afterAutospacing="1"/>
    </w:pPr>
    <w:rPr>
      <w:rFonts w:eastAsia="Arial Unicode MS"/>
      <w:i/>
      <w:iCs/>
      <w:u w:val="single"/>
    </w:rPr>
  </w:style>
  <w:style w:type="paragraph" w:customStyle="1" w:styleId="font9">
    <w:name w:val="font9"/>
    <w:basedOn w:val="Normal"/>
    <w:rsid w:val="00843604"/>
    <w:pPr>
      <w:spacing w:before="100" w:beforeAutospacing="1" w:after="100" w:afterAutospacing="1"/>
    </w:pPr>
    <w:rPr>
      <w:rFonts w:eastAsia="Arial Unicode MS"/>
      <w:color w:val="FF0000"/>
    </w:rPr>
  </w:style>
  <w:style w:type="paragraph" w:customStyle="1" w:styleId="xl24">
    <w:name w:val="xl24"/>
    <w:basedOn w:val="Normal"/>
    <w:rsid w:val="0084360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rPr>
  </w:style>
  <w:style w:type="paragraph" w:customStyle="1" w:styleId="xl25">
    <w:name w:val="xl25"/>
    <w:basedOn w:val="Normal"/>
    <w:rsid w:val="0084360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6">
    <w:name w:val="xl26"/>
    <w:basedOn w:val="Normal"/>
    <w:rsid w:val="0084360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rPr>
  </w:style>
  <w:style w:type="paragraph" w:customStyle="1" w:styleId="xl27">
    <w:name w:val="xl27"/>
    <w:basedOn w:val="Normal"/>
    <w:rsid w:val="0084360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rPr>
  </w:style>
  <w:style w:type="paragraph" w:customStyle="1" w:styleId="xl28">
    <w:name w:val="xl28"/>
    <w:basedOn w:val="Normal"/>
    <w:rsid w:val="0084360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rPr>
  </w:style>
  <w:style w:type="paragraph" w:customStyle="1" w:styleId="xl29">
    <w:name w:val="xl29"/>
    <w:basedOn w:val="Normal"/>
    <w:rsid w:val="0084360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FF0000"/>
    </w:rPr>
  </w:style>
  <w:style w:type="paragraph" w:customStyle="1" w:styleId="xl30">
    <w:name w:val="xl30"/>
    <w:basedOn w:val="Normal"/>
    <w:rsid w:val="0084360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color w:val="FF0000"/>
    </w:rPr>
  </w:style>
  <w:style w:type="paragraph" w:customStyle="1" w:styleId="xl31">
    <w:name w:val="xl31"/>
    <w:basedOn w:val="Normal"/>
    <w:rsid w:val="0084360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color w:val="FF0000"/>
    </w:rPr>
  </w:style>
  <w:style w:type="paragraph" w:styleId="ListContinue">
    <w:name w:val="List Continue"/>
    <w:basedOn w:val="Normal"/>
    <w:uiPriority w:val="99"/>
    <w:rsid w:val="00843604"/>
    <w:pPr>
      <w:spacing w:after="120"/>
      <w:ind w:left="360"/>
    </w:pPr>
  </w:style>
  <w:style w:type="character" w:styleId="Hyperlink">
    <w:name w:val="Hyperlink"/>
    <w:basedOn w:val="DefaultParagraphFont"/>
    <w:uiPriority w:val="99"/>
    <w:rsid w:val="00843604"/>
    <w:rPr>
      <w:rFonts w:cs="Times New Roman"/>
      <w:color w:val="0000FF"/>
      <w:u w:val="single"/>
    </w:rPr>
  </w:style>
  <w:style w:type="character" w:styleId="FollowedHyperlink">
    <w:name w:val="FollowedHyperlink"/>
    <w:basedOn w:val="DefaultParagraphFont"/>
    <w:uiPriority w:val="99"/>
    <w:rsid w:val="00843604"/>
    <w:rPr>
      <w:rFonts w:cs="Times New Roman"/>
      <w:color w:val="0000FF"/>
      <w:u w:val="single"/>
    </w:rPr>
  </w:style>
  <w:style w:type="character" w:customStyle="1" w:styleId="CharChar12">
    <w:name w:val="Char Char12"/>
    <w:basedOn w:val="DefaultParagraphFont"/>
    <w:rsid w:val="00843604"/>
    <w:rPr>
      <w:rFonts w:cs="Times New Roman"/>
      <w:sz w:val="24"/>
      <w:szCs w:val="24"/>
    </w:rPr>
  </w:style>
  <w:style w:type="paragraph" w:styleId="Bibliography">
    <w:name w:val="Bibliography"/>
    <w:basedOn w:val="Normal"/>
    <w:next w:val="Normal"/>
    <w:uiPriority w:val="37"/>
    <w:unhideWhenUsed/>
    <w:rsid w:val="00843604"/>
  </w:style>
  <w:style w:type="paragraph" w:styleId="BodyTextFirstIndent">
    <w:name w:val="Body Text First Indent"/>
    <w:basedOn w:val="BodyText"/>
    <w:link w:val="BodyTextFirstIndentChar"/>
    <w:uiPriority w:val="99"/>
    <w:rsid w:val="00843604"/>
    <w:pPr>
      <w:spacing w:after="120"/>
      <w:ind w:firstLine="210"/>
      <w:outlineLvl w:val="9"/>
    </w:pPr>
    <w:rPr>
      <w:rFonts w:ascii="Times New Roman" w:hAnsi="Times New Roman" w:cs="Times New Roman"/>
      <w:b w:val="0"/>
    </w:rPr>
  </w:style>
  <w:style w:type="character" w:customStyle="1" w:styleId="BodyTextFirstIndentChar">
    <w:name w:val="Body Text First Indent Char"/>
    <w:basedOn w:val="CharChar14"/>
    <w:link w:val="BodyTextFirstIndent"/>
    <w:uiPriority w:val="99"/>
    <w:locked/>
    <w:rsid w:val="00843604"/>
  </w:style>
  <w:style w:type="character" w:customStyle="1" w:styleId="CharChar14">
    <w:name w:val="Char Char14"/>
    <w:basedOn w:val="DefaultParagraphFont"/>
    <w:rsid w:val="00843604"/>
    <w:rPr>
      <w:rFonts w:ascii="Arial" w:hAnsi="Arial" w:cs="Arial"/>
      <w:b/>
      <w:sz w:val="24"/>
      <w:szCs w:val="24"/>
    </w:rPr>
  </w:style>
  <w:style w:type="paragraph" w:styleId="BodyTextFirstIndent2">
    <w:name w:val="Body Text First Indent 2"/>
    <w:basedOn w:val="BodyTextIndent"/>
    <w:link w:val="BodyTextFirstIndent2Char"/>
    <w:uiPriority w:val="99"/>
    <w:rsid w:val="00843604"/>
    <w:pPr>
      <w:tabs>
        <w:tab w:val="clear" w:pos="3240"/>
      </w:tabs>
      <w:spacing w:after="120"/>
      <w:ind w:left="360" w:firstLine="210"/>
    </w:pPr>
    <w:rPr>
      <w:noProof w:val="0"/>
    </w:rPr>
  </w:style>
  <w:style w:type="character" w:customStyle="1" w:styleId="BodyTextFirstIndent2Char">
    <w:name w:val="Body Text First Indent 2 Char"/>
    <w:basedOn w:val="CharChar15"/>
    <w:link w:val="BodyTextFirstIndent2"/>
    <w:uiPriority w:val="99"/>
    <w:locked/>
    <w:rsid w:val="00843604"/>
  </w:style>
  <w:style w:type="character" w:customStyle="1" w:styleId="CharChar15">
    <w:name w:val="Char Char15"/>
    <w:basedOn w:val="DefaultParagraphFont"/>
    <w:rsid w:val="00843604"/>
    <w:rPr>
      <w:rFonts w:cs="Times New Roman"/>
      <w:noProof/>
      <w:sz w:val="24"/>
      <w:szCs w:val="24"/>
    </w:rPr>
  </w:style>
  <w:style w:type="paragraph" w:styleId="Closing">
    <w:name w:val="Closing"/>
    <w:basedOn w:val="Normal"/>
    <w:link w:val="ClosingChar"/>
    <w:uiPriority w:val="99"/>
    <w:rsid w:val="00843604"/>
    <w:pPr>
      <w:ind w:left="4320"/>
    </w:pPr>
  </w:style>
  <w:style w:type="character" w:customStyle="1" w:styleId="ClosingChar">
    <w:name w:val="Closing Char"/>
    <w:basedOn w:val="DefaultParagraphFont"/>
    <w:link w:val="Closing"/>
    <w:uiPriority w:val="99"/>
    <w:semiHidden/>
    <w:locked/>
    <w:rsid w:val="003174E3"/>
    <w:rPr>
      <w:rFonts w:cs="Times New Roman"/>
      <w:sz w:val="24"/>
      <w:szCs w:val="24"/>
    </w:rPr>
  </w:style>
  <w:style w:type="character" w:customStyle="1" w:styleId="CharChar11">
    <w:name w:val="Char Char11"/>
    <w:basedOn w:val="DefaultParagraphFont"/>
    <w:rsid w:val="00843604"/>
    <w:rPr>
      <w:rFonts w:cs="Times New Roman"/>
      <w:sz w:val="24"/>
      <w:szCs w:val="24"/>
    </w:rPr>
  </w:style>
  <w:style w:type="paragraph" w:styleId="CommentSubject">
    <w:name w:val="annotation subject"/>
    <w:basedOn w:val="CommentText"/>
    <w:next w:val="CommentText"/>
    <w:link w:val="CommentSubjectChar"/>
    <w:uiPriority w:val="99"/>
    <w:rsid w:val="00843604"/>
    <w:rPr>
      <w:b/>
      <w:bCs/>
    </w:rPr>
  </w:style>
  <w:style w:type="character" w:customStyle="1" w:styleId="CommentSubjectChar">
    <w:name w:val="Comment Subject Char"/>
    <w:basedOn w:val="CharChar13"/>
    <w:link w:val="CommentSubject"/>
    <w:uiPriority w:val="99"/>
    <w:locked/>
    <w:rsid w:val="00843604"/>
  </w:style>
  <w:style w:type="character" w:customStyle="1" w:styleId="CharChar13">
    <w:name w:val="Char Char13"/>
    <w:basedOn w:val="DefaultParagraphFont"/>
    <w:semiHidden/>
    <w:rsid w:val="00843604"/>
    <w:rPr>
      <w:rFonts w:cs="Times New Roman"/>
    </w:rPr>
  </w:style>
  <w:style w:type="paragraph" w:styleId="E-mailSignature">
    <w:name w:val="E-mail Signature"/>
    <w:basedOn w:val="Normal"/>
    <w:link w:val="E-mailSignatureChar"/>
    <w:uiPriority w:val="99"/>
    <w:rsid w:val="00843604"/>
  </w:style>
  <w:style w:type="character" w:customStyle="1" w:styleId="E-mailSignatureChar">
    <w:name w:val="E-mail Signature Char"/>
    <w:basedOn w:val="DefaultParagraphFont"/>
    <w:link w:val="E-mailSignature"/>
    <w:uiPriority w:val="99"/>
    <w:semiHidden/>
    <w:locked/>
    <w:rsid w:val="003174E3"/>
    <w:rPr>
      <w:rFonts w:cs="Times New Roman"/>
      <w:sz w:val="24"/>
      <w:szCs w:val="24"/>
    </w:rPr>
  </w:style>
  <w:style w:type="character" w:customStyle="1" w:styleId="CharChar10">
    <w:name w:val="Char Char10"/>
    <w:basedOn w:val="DefaultParagraphFont"/>
    <w:rsid w:val="00843604"/>
    <w:rPr>
      <w:rFonts w:cs="Times New Roman"/>
      <w:sz w:val="24"/>
      <w:szCs w:val="24"/>
    </w:rPr>
  </w:style>
  <w:style w:type="paragraph" w:styleId="EndnoteText">
    <w:name w:val="endnote text"/>
    <w:basedOn w:val="Normal"/>
    <w:link w:val="EndnoteTextChar"/>
    <w:uiPriority w:val="99"/>
    <w:semiHidden/>
    <w:rsid w:val="00843604"/>
    <w:rPr>
      <w:sz w:val="20"/>
      <w:szCs w:val="20"/>
    </w:rPr>
  </w:style>
  <w:style w:type="character" w:customStyle="1" w:styleId="EndnoteTextChar">
    <w:name w:val="Endnote Text Char"/>
    <w:basedOn w:val="DefaultParagraphFont"/>
    <w:link w:val="EndnoteText"/>
    <w:uiPriority w:val="99"/>
    <w:semiHidden/>
    <w:locked/>
    <w:rsid w:val="003174E3"/>
    <w:rPr>
      <w:rFonts w:cs="Times New Roman"/>
    </w:rPr>
  </w:style>
  <w:style w:type="character" w:customStyle="1" w:styleId="CharChar9">
    <w:name w:val="Char Char9"/>
    <w:basedOn w:val="DefaultParagraphFont"/>
    <w:rsid w:val="00843604"/>
    <w:rPr>
      <w:rFonts w:cs="Times New Roman"/>
    </w:rPr>
  </w:style>
  <w:style w:type="paragraph" w:styleId="EnvelopeAddress">
    <w:name w:val="envelope address"/>
    <w:basedOn w:val="Normal"/>
    <w:uiPriority w:val="99"/>
    <w:rsid w:val="00843604"/>
    <w:pPr>
      <w:framePr w:w="7920" w:h="1980" w:hRule="exact" w:hSpace="180" w:wrap="auto" w:hAnchor="page" w:xAlign="center" w:yAlign="bottom"/>
      <w:ind w:left="2880"/>
    </w:pPr>
    <w:rPr>
      <w:rFonts w:ascii="Cambria" w:hAnsi="Cambria"/>
    </w:rPr>
  </w:style>
  <w:style w:type="paragraph" w:styleId="EnvelopeReturn">
    <w:name w:val="envelope return"/>
    <w:basedOn w:val="Normal"/>
    <w:uiPriority w:val="99"/>
    <w:rsid w:val="00843604"/>
    <w:rPr>
      <w:rFonts w:ascii="Cambria" w:hAnsi="Cambria"/>
      <w:sz w:val="20"/>
      <w:szCs w:val="20"/>
    </w:rPr>
  </w:style>
  <w:style w:type="paragraph" w:styleId="HTMLAddress">
    <w:name w:val="HTML Address"/>
    <w:basedOn w:val="Normal"/>
    <w:link w:val="HTMLAddressChar"/>
    <w:uiPriority w:val="99"/>
    <w:rsid w:val="00843604"/>
    <w:rPr>
      <w:i/>
      <w:iCs/>
    </w:rPr>
  </w:style>
  <w:style w:type="character" w:customStyle="1" w:styleId="HTMLAddressChar">
    <w:name w:val="HTML Address Char"/>
    <w:basedOn w:val="DefaultParagraphFont"/>
    <w:link w:val="HTMLAddress"/>
    <w:uiPriority w:val="99"/>
    <w:semiHidden/>
    <w:locked/>
    <w:rsid w:val="003174E3"/>
    <w:rPr>
      <w:rFonts w:cs="Times New Roman"/>
      <w:i/>
      <w:iCs/>
      <w:sz w:val="24"/>
      <w:szCs w:val="24"/>
    </w:rPr>
  </w:style>
  <w:style w:type="character" w:customStyle="1" w:styleId="CharChar8">
    <w:name w:val="Char Char8"/>
    <w:basedOn w:val="DefaultParagraphFont"/>
    <w:rsid w:val="00843604"/>
    <w:rPr>
      <w:rFonts w:cs="Times New Roman"/>
      <w:i/>
      <w:iCs/>
      <w:sz w:val="24"/>
      <w:szCs w:val="24"/>
    </w:rPr>
  </w:style>
  <w:style w:type="paragraph" w:styleId="Index1">
    <w:name w:val="index 1"/>
    <w:basedOn w:val="Normal"/>
    <w:next w:val="Normal"/>
    <w:autoRedefine/>
    <w:uiPriority w:val="99"/>
    <w:semiHidden/>
    <w:rsid w:val="00843604"/>
    <w:pPr>
      <w:ind w:left="240" w:hanging="240"/>
    </w:pPr>
  </w:style>
  <w:style w:type="paragraph" w:styleId="Index2">
    <w:name w:val="index 2"/>
    <w:basedOn w:val="Normal"/>
    <w:next w:val="Normal"/>
    <w:autoRedefine/>
    <w:uiPriority w:val="99"/>
    <w:semiHidden/>
    <w:rsid w:val="00843604"/>
    <w:pPr>
      <w:ind w:left="480" w:hanging="240"/>
    </w:pPr>
  </w:style>
  <w:style w:type="paragraph" w:styleId="Index3">
    <w:name w:val="index 3"/>
    <w:basedOn w:val="Normal"/>
    <w:next w:val="Normal"/>
    <w:autoRedefine/>
    <w:uiPriority w:val="99"/>
    <w:semiHidden/>
    <w:rsid w:val="00843604"/>
    <w:pPr>
      <w:ind w:left="720" w:hanging="240"/>
    </w:pPr>
  </w:style>
  <w:style w:type="paragraph" w:styleId="Index4">
    <w:name w:val="index 4"/>
    <w:basedOn w:val="Normal"/>
    <w:next w:val="Normal"/>
    <w:autoRedefine/>
    <w:uiPriority w:val="99"/>
    <w:semiHidden/>
    <w:rsid w:val="00843604"/>
    <w:pPr>
      <w:ind w:left="960" w:hanging="240"/>
    </w:pPr>
  </w:style>
  <w:style w:type="paragraph" w:styleId="Index5">
    <w:name w:val="index 5"/>
    <w:basedOn w:val="Normal"/>
    <w:next w:val="Normal"/>
    <w:autoRedefine/>
    <w:uiPriority w:val="99"/>
    <w:semiHidden/>
    <w:rsid w:val="00843604"/>
    <w:pPr>
      <w:ind w:left="1200" w:hanging="240"/>
    </w:pPr>
  </w:style>
  <w:style w:type="paragraph" w:styleId="Index6">
    <w:name w:val="index 6"/>
    <w:basedOn w:val="Normal"/>
    <w:next w:val="Normal"/>
    <w:autoRedefine/>
    <w:uiPriority w:val="99"/>
    <w:semiHidden/>
    <w:rsid w:val="00843604"/>
    <w:pPr>
      <w:ind w:left="1440" w:hanging="240"/>
    </w:pPr>
  </w:style>
  <w:style w:type="paragraph" w:styleId="Index7">
    <w:name w:val="index 7"/>
    <w:basedOn w:val="Normal"/>
    <w:next w:val="Normal"/>
    <w:autoRedefine/>
    <w:uiPriority w:val="99"/>
    <w:semiHidden/>
    <w:rsid w:val="00843604"/>
    <w:pPr>
      <w:ind w:left="1680" w:hanging="240"/>
    </w:pPr>
  </w:style>
  <w:style w:type="paragraph" w:styleId="Index8">
    <w:name w:val="index 8"/>
    <w:basedOn w:val="Normal"/>
    <w:next w:val="Normal"/>
    <w:autoRedefine/>
    <w:uiPriority w:val="99"/>
    <w:semiHidden/>
    <w:rsid w:val="00843604"/>
    <w:pPr>
      <w:ind w:left="1920" w:hanging="240"/>
    </w:pPr>
  </w:style>
  <w:style w:type="paragraph" w:styleId="Index9">
    <w:name w:val="index 9"/>
    <w:basedOn w:val="Normal"/>
    <w:next w:val="Normal"/>
    <w:autoRedefine/>
    <w:uiPriority w:val="99"/>
    <w:semiHidden/>
    <w:rsid w:val="00843604"/>
    <w:pPr>
      <w:ind w:left="2160" w:hanging="240"/>
    </w:pPr>
  </w:style>
  <w:style w:type="paragraph" w:styleId="IndexHeading">
    <w:name w:val="index heading"/>
    <w:basedOn w:val="Normal"/>
    <w:next w:val="Index1"/>
    <w:uiPriority w:val="99"/>
    <w:semiHidden/>
    <w:rsid w:val="00843604"/>
    <w:rPr>
      <w:rFonts w:ascii="Cambria" w:hAnsi="Cambria"/>
      <w:b/>
      <w:bCs/>
    </w:rPr>
  </w:style>
  <w:style w:type="paragraph" w:styleId="IntenseQuote">
    <w:name w:val="Intense Quote"/>
    <w:basedOn w:val="Normal"/>
    <w:next w:val="Normal"/>
    <w:link w:val="IntenseQuoteChar"/>
    <w:uiPriority w:val="30"/>
    <w:qFormat/>
    <w:rsid w:val="00843604"/>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locked/>
    <w:rsid w:val="00843604"/>
    <w:rPr>
      <w:rFonts w:cs="Times New Roman"/>
      <w:b/>
      <w:bCs/>
      <w:i/>
      <w:iCs/>
      <w:color w:val="4F81BD"/>
      <w:sz w:val="24"/>
      <w:szCs w:val="24"/>
    </w:rPr>
  </w:style>
  <w:style w:type="paragraph" w:styleId="List">
    <w:name w:val="List"/>
    <w:basedOn w:val="Normal"/>
    <w:uiPriority w:val="99"/>
    <w:rsid w:val="00843604"/>
    <w:pPr>
      <w:ind w:left="360" w:hanging="360"/>
      <w:contextualSpacing/>
    </w:pPr>
  </w:style>
  <w:style w:type="paragraph" w:styleId="List2">
    <w:name w:val="List 2"/>
    <w:basedOn w:val="Normal"/>
    <w:uiPriority w:val="99"/>
    <w:rsid w:val="00843604"/>
    <w:pPr>
      <w:ind w:left="720" w:hanging="360"/>
      <w:contextualSpacing/>
    </w:pPr>
  </w:style>
  <w:style w:type="paragraph" w:styleId="List3">
    <w:name w:val="List 3"/>
    <w:basedOn w:val="Normal"/>
    <w:uiPriority w:val="99"/>
    <w:rsid w:val="00843604"/>
    <w:pPr>
      <w:ind w:left="1080" w:hanging="360"/>
      <w:contextualSpacing/>
    </w:pPr>
  </w:style>
  <w:style w:type="paragraph" w:styleId="List4">
    <w:name w:val="List 4"/>
    <w:basedOn w:val="Normal"/>
    <w:uiPriority w:val="99"/>
    <w:rsid w:val="00843604"/>
    <w:pPr>
      <w:ind w:left="1440" w:hanging="360"/>
      <w:contextualSpacing/>
    </w:pPr>
  </w:style>
  <w:style w:type="paragraph" w:styleId="List5">
    <w:name w:val="List 5"/>
    <w:basedOn w:val="Normal"/>
    <w:uiPriority w:val="99"/>
    <w:rsid w:val="00843604"/>
    <w:pPr>
      <w:ind w:left="1800" w:hanging="360"/>
      <w:contextualSpacing/>
    </w:pPr>
  </w:style>
  <w:style w:type="paragraph" w:styleId="ListContinue2">
    <w:name w:val="List Continue 2"/>
    <w:basedOn w:val="Normal"/>
    <w:uiPriority w:val="99"/>
    <w:rsid w:val="00843604"/>
    <w:pPr>
      <w:spacing w:after="120"/>
      <w:ind w:left="720"/>
      <w:contextualSpacing/>
    </w:pPr>
  </w:style>
  <w:style w:type="paragraph" w:styleId="ListContinue3">
    <w:name w:val="List Continue 3"/>
    <w:basedOn w:val="Normal"/>
    <w:uiPriority w:val="99"/>
    <w:rsid w:val="00843604"/>
    <w:pPr>
      <w:spacing w:after="120"/>
      <w:ind w:left="1080"/>
      <w:contextualSpacing/>
    </w:pPr>
  </w:style>
  <w:style w:type="paragraph" w:styleId="ListContinue4">
    <w:name w:val="List Continue 4"/>
    <w:basedOn w:val="Normal"/>
    <w:uiPriority w:val="99"/>
    <w:rsid w:val="00843604"/>
    <w:pPr>
      <w:spacing w:after="120"/>
      <w:ind w:left="1440"/>
      <w:contextualSpacing/>
    </w:pPr>
  </w:style>
  <w:style w:type="paragraph" w:styleId="ListContinue5">
    <w:name w:val="List Continue 5"/>
    <w:basedOn w:val="Normal"/>
    <w:uiPriority w:val="99"/>
    <w:rsid w:val="00843604"/>
    <w:pPr>
      <w:spacing w:after="120"/>
      <w:ind w:left="1800"/>
      <w:contextualSpacing/>
    </w:pPr>
  </w:style>
  <w:style w:type="paragraph" w:styleId="ListParagraph">
    <w:name w:val="List Paragraph"/>
    <w:basedOn w:val="Normal"/>
    <w:uiPriority w:val="34"/>
    <w:qFormat/>
    <w:rsid w:val="00843604"/>
    <w:pPr>
      <w:ind w:left="720"/>
    </w:pPr>
  </w:style>
  <w:style w:type="paragraph" w:styleId="MacroText">
    <w:name w:val="macro"/>
    <w:link w:val="MacroTextChar"/>
    <w:uiPriority w:val="99"/>
    <w:semiHidden/>
    <w:rsid w:val="0084360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semiHidden/>
    <w:locked/>
    <w:rsid w:val="003174E3"/>
    <w:rPr>
      <w:rFonts w:ascii="Courier New" w:hAnsi="Courier New" w:cs="Courier New"/>
      <w:lang w:val="en-US" w:eastAsia="en-US" w:bidi="ar-SA"/>
    </w:rPr>
  </w:style>
  <w:style w:type="character" w:customStyle="1" w:styleId="CharChar7">
    <w:name w:val="Char Char7"/>
    <w:basedOn w:val="DefaultParagraphFont"/>
    <w:rsid w:val="00843604"/>
    <w:rPr>
      <w:rFonts w:ascii="Courier New" w:hAnsi="Courier New" w:cs="Courier New"/>
      <w:lang w:val="en-US" w:eastAsia="en-US" w:bidi="ar-SA"/>
    </w:rPr>
  </w:style>
  <w:style w:type="paragraph" w:styleId="MessageHeader">
    <w:name w:val="Message Header"/>
    <w:basedOn w:val="Normal"/>
    <w:link w:val="MessageHeaderChar"/>
    <w:uiPriority w:val="99"/>
    <w:rsid w:val="00843604"/>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basedOn w:val="DefaultParagraphFont"/>
    <w:link w:val="MessageHeader"/>
    <w:uiPriority w:val="99"/>
    <w:semiHidden/>
    <w:locked/>
    <w:rsid w:val="003174E3"/>
    <w:rPr>
      <w:rFonts w:ascii="Cambria" w:hAnsi="Cambria" w:cs="Times New Roman"/>
      <w:sz w:val="24"/>
      <w:szCs w:val="24"/>
      <w:shd w:val="pct20" w:color="auto" w:fill="auto"/>
    </w:rPr>
  </w:style>
  <w:style w:type="character" w:customStyle="1" w:styleId="CharChar6">
    <w:name w:val="Char Char6"/>
    <w:basedOn w:val="DefaultParagraphFont"/>
    <w:rsid w:val="00843604"/>
    <w:rPr>
      <w:rFonts w:ascii="Cambria" w:hAnsi="Cambria" w:cs="Times New Roman"/>
      <w:sz w:val="24"/>
      <w:szCs w:val="24"/>
      <w:shd w:val="pct20" w:color="auto" w:fill="auto"/>
    </w:rPr>
  </w:style>
  <w:style w:type="paragraph" w:styleId="NoSpacing">
    <w:name w:val="No Spacing"/>
    <w:uiPriority w:val="1"/>
    <w:qFormat/>
    <w:rsid w:val="00843604"/>
    <w:rPr>
      <w:sz w:val="24"/>
      <w:szCs w:val="24"/>
    </w:rPr>
  </w:style>
  <w:style w:type="paragraph" w:styleId="NormalIndent">
    <w:name w:val="Normal Indent"/>
    <w:basedOn w:val="Normal"/>
    <w:uiPriority w:val="99"/>
    <w:rsid w:val="00843604"/>
    <w:pPr>
      <w:ind w:left="720"/>
    </w:pPr>
  </w:style>
  <w:style w:type="paragraph" w:styleId="NoteHeading">
    <w:name w:val="Note Heading"/>
    <w:basedOn w:val="Normal"/>
    <w:next w:val="Normal"/>
    <w:link w:val="NoteHeadingChar"/>
    <w:uiPriority w:val="99"/>
    <w:rsid w:val="00843604"/>
  </w:style>
  <w:style w:type="character" w:customStyle="1" w:styleId="NoteHeadingChar">
    <w:name w:val="Note Heading Char"/>
    <w:basedOn w:val="DefaultParagraphFont"/>
    <w:link w:val="NoteHeading"/>
    <w:uiPriority w:val="99"/>
    <w:semiHidden/>
    <w:locked/>
    <w:rsid w:val="003174E3"/>
    <w:rPr>
      <w:rFonts w:cs="Times New Roman"/>
      <w:sz w:val="24"/>
      <w:szCs w:val="24"/>
    </w:rPr>
  </w:style>
  <w:style w:type="character" w:customStyle="1" w:styleId="CharChar5">
    <w:name w:val="Char Char5"/>
    <w:basedOn w:val="DefaultParagraphFont"/>
    <w:rsid w:val="00843604"/>
    <w:rPr>
      <w:rFonts w:cs="Times New Roman"/>
      <w:sz w:val="24"/>
      <w:szCs w:val="24"/>
    </w:rPr>
  </w:style>
  <w:style w:type="paragraph" w:styleId="PlainText">
    <w:name w:val="Plain Text"/>
    <w:basedOn w:val="Normal"/>
    <w:link w:val="PlainTextChar"/>
    <w:uiPriority w:val="99"/>
    <w:rsid w:val="00843604"/>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3174E3"/>
    <w:rPr>
      <w:rFonts w:ascii="Courier New" w:hAnsi="Courier New" w:cs="Courier New"/>
    </w:rPr>
  </w:style>
  <w:style w:type="character" w:customStyle="1" w:styleId="CharChar4">
    <w:name w:val="Char Char4"/>
    <w:basedOn w:val="DefaultParagraphFont"/>
    <w:rsid w:val="00843604"/>
    <w:rPr>
      <w:rFonts w:ascii="Courier New" w:hAnsi="Courier New" w:cs="Courier New"/>
    </w:rPr>
  </w:style>
  <w:style w:type="paragraph" w:styleId="Quote">
    <w:name w:val="Quote"/>
    <w:basedOn w:val="Normal"/>
    <w:next w:val="Normal"/>
    <w:link w:val="QuoteChar"/>
    <w:uiPriority w:val="29"/>
    <w:qFormat/>
    <w:rsid w:val="00843604"/>
    <w:rPr>
      <w:i/>
      <w:iCs/>
      <w:color w:val="000000"/>
    </w:rPr>
  </w:style>
  <w:style w:type="character" w:customStyle="1" w:styleId="QuoteChar">
    <w:name w:val="Quote Char"/>
    <w:basedOn w:val="DefaultParagraphFont"/>
    <w:link w:val="Quote"/>
    <w:uiPriority w:val="29"/>
    <w:locked/>
    <w:rsid w:val="00843604"/>
    <w:rPr>
      <w:rFonts w:cs="Times New Roman"/>
      <w:i/>
      <w:iCs/>
      <w:color w:val="000000"/>
      <w:sz w:val="24"/>
      <w:szCs w:val="24"/>
    </w:rPr>
  </w:style>
  <w:style w:type="paragraph" w:styleId="Salutation">
    <w:name w:val="Salutation"/>
    <w:basedOn w:val="Normal"/>
    <w:next w:val="Normal"/>
    <w:link w:val="SalutationChar"/>
    <w:uiPriority w:val="99"/>
    <w:rsid w:val="00843604"/>
  </w:style>
  <w:style w:type="character" w:customStyle="1" w:styleId="SalutationChar">
    <w:name w:val="Salutation Char"/>
    <w:basedOn w:val="DefaultParagraphFont"/>
    <w:link w:val="Salutation"/>
    <w:uiPriority w:val="99"/>
    <w:semiHidden/>
    <w:locked/>
    <w:rsid w:val="003174E3"/>
    <w:rPr>
      <w:rFonts w:cs="Times New Roman"/>
      <w:sz w:val="24"/>
      <w:szCs w:val="24"/>
    </w:rPr>
  </w:style>
  <w:style w:type="character" w:customStyle="1" w:styleId="CharChar3">
    <w:name w:val="Char Char3"/>
    <w:basedOn w:val="DefaultParagraphFont"/>
    <w:rsid w:val="00843604"/>
    <w:rPr>
      <w:rFonts w:cs="Times New Roman"/>
      <w:sz w:val="24"/>
      <w:szCs w:val="24"/>
    </w:rPr>
  </w:style>
  <w:style w:type="paragraph" w:styleId="Signature">
    <w:name w:val="Signature"/>
    <w:basedOn w:val="Normal"/>
    <w:link w:val="SignatureChar"/>
    <w:uiPriority w:val="99"/>
    <w:rsid w:val="00843604"/>
    <w:pPr>
      <w:ind w:left="4320"/>
    </w:pPr>
  </w:style>
  <w:style w:type="character" w:customStyle="1" w:styleId="SignatureChar">
    <w:name w:val="Signature Char"/>
    <w:basedOn w:val="DefaultParagraphFont"/>
    <w:link w:val="Signature"/>
    <w:uiPriority w:val="99"/>
    <w:semiHidden/>
    <w:locked/>
    <w:rsid w:val="003174E3"/>
    <w:rPr>
      <w:rFonts w:cs="Times New Roman"/>
      <w:sz w:val="24"/>
      <w:szCs w:val="24"/>
    </w:rPr>
  </w:style>
  <w:style w:type="character" w:customStyle="1" w:styleId="CharChar2">
    <w:name w:val="Char Char2"/>
    <w:basedOn w:val="DefaultParagraphFont"/>
    <w:rsid w:val="00843604"/>
    <w:rPr>
      <w:rFonts w:cs="Times New Roman"/>
      <w:sz w:val="24"/>
      <w:szCs w:val="24"/>
    </w:rPr>
  </w:style>
  <w:style w:type="paragraph" w:styleId="Subtitle">
    <w:name w:val="Subtitle"/>
    <w:basedOn w:val="Normal"/>
    <w:next w:val="Normal"/>
    <w:link w:val="SubtitleChar"/>
    <w:uiPriority w:val="11"/>
    <w:qFormat/>
    <w:rsid w:val="00843604"/>
    <w:pPr>
      <w:spacing w:after="60"/>
      <w:jc w:val="center"/>
      <w:outlineLvl w:val="1"/>
    </w:pPr>
    <w:rPr>
      <w:rFonts w:ascii="Cambria" w:hAnsi="Cambria"/>
    </w:rPr>
  </w:style>
  <w:style w:type="character" w:customStyle="1" w:styleId="SubtitleChar">
    <w:name w:val="Subtitle Char"/>
    <w:basedOn w:val="DefaultParagraphFont"/>
    <w:link w:val="Subtitle"/>
    <w:uiPriority w:val="11"/>
    <w:locked/>
    <w:rsid w:val="003174E3"/>
    <w:rPr>
      <w:rFonts w:ascii="Cambria" w:hAnsi="Cambria" w:cs="Times New Roman"/>
      <w:sz w:val="24"/>
      <w:szCs w:val="24"/>
    </w:rPr>
  </w:style>
  <w:style w:type="character" w:customStyle="1" w:styleId="CharChar1">
    <w:name w:val="Char Char1"/>
    <w:basedOn w:val="DefaultParagraphFont"/>
    <w:rsid w:val="00843604"/>
    <w:rPr>
      <w:rFonts w:ascii="Cambria" w:hAnsi="Cambria" w:cs="Times New Roman"/>
      <w:sz w:val="24"/>
      <w:szCs w:val="24"/>
    </w:rPr>
  </w:style>
  <w:style w:type="paragraph" w:styleId="TableofAuthorities">
    <w:name w:val="table of authorities"/>
    <w:basedOn w:val="Normal"/>
    <w:next w:val="Normal"/>
    <w:uiPriority w:val="99"/>
    <w:semiHidden/>
    <w:rsid w:val="00843604"/>
    <w:pPr>
      <w:ind w:left="240" w:hanging="240"/>
    </w:pPr>
  </w:style>
  <w:style w:type="paragraph" w:styleId="TableofFigures">
    <w:name w:val="table of figures"/>
    <w:basedOn w:val="Normal"/>
    <w:next w:val="Normal"/>
    <w:uiPriority w:val="99"/>
    <w:semiHidden/>
    <w:rsid w:val="00843604"/>
  </w:style>
  <w:style w:type="paragraph" w:styleId="Title">
    <w:name w:val="Title"/>
    <w:basedOn w:val="Normal"/>
    <w:next w:val="Normal"/>
    <w:link w:val="TitleChar"/>
    <w:uiPriority w:val="10"/>
    <w:qFormat/>
    <w:rsid w:val="0084360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locked/>
    <w:rsid w:val="00843604"/>
    <w:rPr>
      <w:rFonts w:ascii="Cambria" w:hAnsi="Cambria" w:cs="Times New Roman"/>
      <w:b/>
      <w:bCs/>
      <w:kern w:val="28"/>
      <w:sz w:val="32"/>
      <w:szCs w:val="32"/>
    </w:rPr>
  </w:style>
  <w:style w:type="character" w:customStyle="1" w:styleId="CharChar">
    <w:name w:val="Char Char"/>
    <w:basedOn w:val="DefaultParagraphFont"/>
    <w:rsid w:val="00843604"/>
    <w:rPr>
      <w:rFonts w:ascii="Cambria" w:hAnsi="Cambria" w:cs="Times New Roman"/>
      <w:b/>
      <w:bCs/>
      <w:kern w:val="28"/>
      <w:sz w:val="32"/>
      <w:szCs w:val="32"/>
    </w:rPr>
  </w:style>
  <w:style w:type="paragraph" w:styleId="TOAHeading">
    <w:name w:val="toa heading"/>
    <w:basedOn w:val="Normal"/>
    <w:next w:val="Normal"/>
    <w:uiPriority w:val="99"/>
    <w:semiHidden/>
    <w:rsid w:val="00843604"/>
    <w:pPr>
      <w:spacing w:before="120"/>
    </w:pPr>
    <w:rPr>
      <w:rFonts w:ascii="Cambria" w:hAnsi="Cambria"/>
      <w:b/>
      <w:bCs/>
    </w:rPr>
  </w:style>
  <w:style w:type="paragraph" w:styleId="TOC1">
    <w:name w:val="toc 1"/>
    <w:basedOn w:val="Normal"/>
    <w:next w:val="Normal"/>
    <w:autoRedefine/>
    <w:uiPriority w:val="39"/>
    <w:semiHidden/>
    <w:qFormat/>
    <w:rsid w:val="00144CC4"/>
    <w:pPr>
      <w:spacing w:before="360"/>
    </w:pPr>
    <w:rPr>
      <w:rFonts w:ascii="Arial" w:hAnsi="Arial"/>
      <w:b/>
      <w:bCs/>
    </w:rPr>
  </w:style>
  <w:style w:type="paragraph" w:styleId="TOC2">
    <w:name w:val="toc 2"/>
    <w:basedOn w:val="Normal"/>
    <w:next w:val="Normal"/>
    <w:autoRedefine/>
    <w:uiPriority w:val="39"/>
    <w:semiHidden/>
    <w:qFormat/>
    <w:rsid w:val="00843604"/>
    <w:pPr>
      <w:spacing w:before="240"/>
    </w:pPr>
    <w:rPr>
      <w:rFonts w:ascii="Calibri" w:hAnsi="Calibri"/>
      <w:b/>
      <w:bCs/>
      <w:sz w:val="20"/>
      <w:szCs w:val="20"/>
    </w:rPr>
  </w:style>
  <w:style w:type="paragraph" w:styleId="TOC3">
    <w:name w:val="toc 3"/>
    <w:basedOn w:val="Normal"/>
    <w:next w:val="Normal"/>
    <w:autoRedefine/>
    <w:uiPriority w:val="39"/>
    <w:semiHidden/>
    <w:qFormat/>
    <w:rsid w:val="00843604"/>
    <w:pPr>
      <w:ind w:left="240"/>
    </w:pPr>
    <w:rPr>
      <w:rFonts w:ascii="Calibri" w:hAnsi="Calibri"/>
      <w:sz w:val="20"/>
      <w:szCs w:val="20"/>
    </w:rPr>
  </w:style>
  <w:style w:type="paragraph" w:styleId="TOC4">
    <w:name w:val="toc 4"/>
    <w:basedOn w:val="Normal"/>
    <w:next w:val="Normal"/>
    <w:autoRedefine/>
    <w:uiPriority w:val="39"/>
    <w:semiHidden/>
    <w:rsid w:val="00843604"/>
    <w:pPr>
      <w:ind w:left="480"/>
    </w:pPr>
    <w:rPr>
      <w:rFonts w:ascii="Calibri" w:hAnsi="Calibri"/>
      <w:sz w:val="20"/>
      <w:szCs w:val="20"/>
    </w:rPr>
  </w:style>
  <w:style w:type="paragraph" w:styleId="TOC5">
    <w:name w:val="toc 5"/>
    <w:basedOn w:val="Normal"/>
    <w:next w:val="Normal"/>
    <w:autoRedefine/>
    <w:uiPriority w:val="39"/>
    <w:semiHidden/>
    <w:rsid w:val="00843604"/>
    <w:pPr>
      <w:ind w:left="720"/>
    </w:pPr>
    <w:rPr>
      <w:rFonts w:ascii="Calibri" w:hAnsi="Calibri"/>
      <w:sz w:val="20"/>
      <w:szCs w:val="20"/>
    </w:rPr>
  </w:style>
  <w:style w:type="paragraph" w:styleId="TOC6">
    <w:name w:val="toc 6"/>
    <w:basedOn w:val="Normal"/>
    <w:next w:val="Normal"/>
    <w:autoRedefine/>
    <w:uiPriority w:val="39"/>
    <w:semiHidden/>
    <w:rsid w:val="00843604"/>
    <w:pPr>
      <w:ind w:left="960"/>
    </w:pPr>
    <w:rPr>
      <w:rFonts w:ascii="Calibri" w:hAnsi="Calibri"/>
      <w:sz w:val="20"/>
      <w:szCs w:val="20"/>
    </w:rPr>
  </w:style>
  <w:style w:type="paragraph" w:styleId="TOC7">
    <w:name w:val="toc 7"/>
    <w:basedOn w:val="Normal"/>
    <w:next w:val="Normal"/>
    <w:autoRedefine/>
    <w:uiPriority w:val="39"/>
    <w:semiHidden/>
    <w:rsid w:val="00843604"/>
    <w:pPr>
      <w:ind w:left="1200"/>
    </w:pPr>
    <w:rPr>
      <w:rFonts w:ascii="Calibri" w:hAnsi="Calibri"/>
      <w:sz w:val="20"/>
      <w:szCs w:val="20"/>
    </w:rPr>
  </w:style>
  <w:style w:type="paragraph" w:styleId="TOC8">
    <w:name w:val="toc 8"/>
    <w:basedOn w:val="Normal"/>
    <w:next w:val="Normal"/>
    <w:autoRedefine/>
    <w:uiPriority w:val="39"/>
    <w:semiHidden/>
    <w:rsid w:val="00843604"/>
    <w:pPr>
      <w:ind w:left="1440"/>
    </w:pPr>
    <w:rPr>
      <w:rFonts w:ascii="Calibri" w:hAnsi="Calibri"/>
      <w:sz w:val="20"/>
      <w:szCs w:val="20"/>
    </w:rPr>
  </w:style>
  <w:style w:type="paragraph" w:styleId="TOC9">
    <w:name w:val="toc 9"/>
    <w:basedOn w:val="Normal"/>
    <w:next w:val="Normal"/>
    <w:autoRedefine/>
    <w:uiPriority w:val="39"/>
    <w:semiHidden/>
    <w:rsid w:val="00843604"/>
    <w:pPr>
      <w:ind w:left="1680"/>
    </w:pPr>
    <w:rPr>
      <w:rFonts w:ascii="Calibri" w:hAnsi="Calibri"/>
      <w:sz w:val="20"/>
      <w:szCs w:val="20"/>
    </w:rPr>
  </w:style>
  <w:style w:type="paragraph" w:styleId="TOCHeading">
    <w:name w:val="TOC Heading"/>
    <w:basedOn w:val="Heading1"/>
    <w:next w:val="Normal"/>
    <w:uiPriority w:val="39"/>
    <w:qFormat/>
    <w:rsid w:val="00843604"/>
    <w:pPr>
      <w:tabs>
        <w:tab w:val="clear" w:pos="4320"/>
      </w:tabs>
      <w:spacing w:before="240" w:after="60"/>
      <w:outlineLvl w:val="9"/>
    </w:pPr>
    <w:rPr>
      <w:rFonts w:ascii="Cambria" w:hAnsi="Cambria"/>
      <w:kern w:val="32"/>
      <w:sz w:val="32"/>
      <w:szCs w:val="32"/>
    </w:rPr>
  </w:style>
  <w:style w:type="character" w:customStyle="1" w:styleId="CharChar22">
    <w:name w:val="Char Char22"/>
    <w:basedOn w:val="DefaultParagraphFont"/>
    <w:rsid w:val="00843604"/>
    <w:rPr>
      <w:rFonts w:cs="Times New Roman"/>
      <w:b/>
      <w:bCs/>
      <w:sz w:val="24"/>
      <w:szCs w:val="24"/>
    </w:rPr>
  </w:style>
  <w:style w:type="character" w:customStyle="1" w:styleId="CharChar21">
    <w:name w:val="Char Char21"/>
    <w:basedOn w:val="DefaultParagraphFont"/>
    <w:rsid w:val="00843604"/>
    <w:rPr>
      <w:rFonts w:cs="Times New Roman"/>
      <w:sz w:val="24"/>
    </w:rPr>
  </w:style>
  <w:style w:type="character" w:customStyle="1" w:styleId="CharChar20">
    <w:name w:val="Char Char20"/>
    <w:basedOn w:val="DefaultParagraphFont"/>
    <w:rsid w:val="00843604"/>
    <w:rPr>
      <w:rFonts w:cs="Times New Roman"/>
      <w:noProof/>
      <w:sz w:val="24"/>
      <w:szCs w:val="24"/>
    </w:rPr>
  </w:style>
  <w:style w:type="character" w:styleId="Strong">
    <w:name w:val="Strong"/>
    <w:basedOn w:val="DefaultParagraphFont"/>
    <w:uiPriority w:val="22"/>
    <w:qFormat/>
    <w:rsid w:val="00843604"/>
    <w:rPr>
      <w:rFonts w:cs="Times New Roman"/>
      <w:b/>
      <w:bCs/>
    </w:rPr>
  </w:style>
  <w:style w:type="character" w:customStyle="1" w:styleId="CharChar17">
    <w:name w:val="Char Char17"/>
    <w:basedOn w:val="DefaultParagraphFont"/>
    <w:rsid w:val="00843604"/>
    <w:rPr>
      <w:rFonts w:cs="Times New Roman"/>
      <w:sz w:val="24"/>
      <w:szCs w:val="24"/>
    </w:rPr>
  </w:style>
  <w:style w:type="paragraph" w:customStyle="1" w:styleId="Default">
    <w:name w:val="Default"/>
    <w:rsid w:val="00843604"/>
    <w:pPr>
      <w:autoSpaceDE w:val="0"/>
      <w:autoSpaceDN w:val="0"/>
      <w:adjustRightInd w:val="0"/>
    </w:pPr>
    <w:rPr>
      <w:color w:val="000000"/>
      <w:sz w:val="24"/>
      <w:szCs w:val="24"/>
    </w:rPr>
  </w:style>
  <w:style w:type="character" w:customStyle="1" w:styleId="Heading1Char1">
    <w:name w:val="Heading 1 Char1"/>
    <w:basedOn w:val="DefaultParagraphFont"/>
    <w:rsid w:val="00843604"/>
    <w:rPr>
      <w:rFonts w:cs="Times New Roman"/>
      <w:b/>
      <w:bCs/>
      <w:sz w:val="24"/>
      <w:szCs w:val="24"/>
      <w:lang w:val="en-US" w:eastAsia="en-US" w:bidi="ar-SA"/>
    </w:rPr>
  </w:style>
  <w:style w:type="character" w:customStyle="1" w:styleId="HeaderChar1">
    <w:name w:val="Header Char1"/>
    <w:basedOn w:val="DefaultParagraphFont"/>
    <w:rsid w:val="00843604"/>
    <w:rPr>
      <w:rFonts w:cs="Times New Roman"/>
      <w:sz w:val="24"/>
      <w:lang w:val="en-US" w:eastAsia="en-US" w:bidi="ar-SA"/>
    </w:rPr>
  </w:style>
  <w:style w:type="character" w:customStyle="1" w:styleId="CharChar16">
    <w:name w:val="Char Char16"/>
    <w:basedOn w:val="DefaultParagraphFont"/>
    <w:rsid w:val="00843604"/>
    <w:rPr>
      <w:rFonts w:ascii="Verdana" w:hAnsi="Verdana" w:cs="Times New Roman"/>
      <w:sz w:val="24"/>
      <w:szCs w:val="24"/>
    </w:rPr>
  </w:style>
  <w:style w:type="character" w:customStyle="1" w:styleId="BodyTextIndentChar1">
    <w:name w:val="Body Text Indent Char1"/>
    <w:basedOn w:val="DefaultParagraphFont"/>
    <w:rsid w:val="00843604"/>
    <w:rPr>
      <w:rFonts w:cs="Times New Roman"/>
      <w:noProof/>
      <w:sz w:val="24"/>
      <w:szCs w:val="24"/>
      <w:lang w:val="en-US" w:eastAsia="en-US" w:bidi="ar-SA"/>
    </w:rPr>
  </w:style>
  <w:style w:type="character" w:customStyle="1" w:styleId="CharChar19">
    <w:name w:val="Char Char19"/>
    <w:basedOn w:val="DefaultParagraphFont"/>
    <w:rsid w:val="00843604"/>
    <w:rPr>
      <w:rFonts w:ascii="Arial" w:hAnsi="Arial" w:cs="Arial"/>
      <w:b/>
      <w:sz w:val="24"/>
      <w:szCs w:val="24"/>
    </w:rPr>
  </w:style>
  <w:style w:type="character" w:customStyle="1" w:styleId="CharChar18">
    <w:name w:val="Char Char18"/>
    <w:basedOn w:val="DefaultParagraphFont"/>
    <w:rsid w:val="00843604"/>
    <w:rPr>
      <w:rFonts w:cs="Times New Roman"/>
    </w:rPr>
  </w:style>
  <w:style w:type="character" w:styleId="Emphasis">
    <w:name w:val="Emphasis"/>
    <w:basedOn w:val="DefaultParagraphFont"/>
    <w:uiPriority w:val="20"/>
    <w:qFormat/>
    <w:rsid w:val="00843604"/>
    <w:rPr>
      <w:rFonts w:cs="Times New Roman"/>
      <w:b/>
      <w:bCs/>
    </w:rPr>
  </w:style>
  <w:style w:type="character" w:styleId="EndnoteReference">
    <w:name w:val="endnote reference"/>
    <w:basedOn w:val="DefaultParagraphFont"/>
    <w:uiPriority w:val="99"/>
    <w:unhideWhenUsed/>
    <w:rsid w:val="00843604"/>
    <w:rPr>
      <w:rFonts w:cs="Times New Roman"/>
      <w:vertAlign w:val="superscript"/>
    </w:rPr>
  </w:style>
  <w:style w:type="paragraph" w:styleId="Revision">
    <w:name w:val="Revision"/>
    <w:hidden/>
    <w:uiPriority w:val="99"/>
    <w:semiHidden/>
    <w:rsid w:val="00843604"/>
    <w:rPr>
      <w:sz w:val="24"/>
      <w:szCs w:val="24"/>
    </w:rPr>
  </w:style>
  <w:style w:type="character" w:customStyle="1" w:styleId="CharChar25">
    <w:name w:val="Char Char25"/>
    <w:basedOn w:val="DefaultParagraphFont"/>
    <w:semiHidden/>
    <w:rsid w:val="00843604"/>
    <w:rPr>
      <w:rFonts w:cs="Times New Roman"/>
      <w:sz w:val="24"/>
      <w:szCs w:val="24"/>
    </w:rPr>
  </w:style>
  <w:style w:type="character" w:customStyle="1" w:styleId="CharChar27">
    <w:name w:val="Char Char27"/>
    <w:basedOn w:val="DefaultParagraphFont"/>
    <w:rsid w:val="00843604"/>
    <w:rPr>
      <w:rFonts w:cs="Times New Roman"/>
      <w:b/>
      <w:bCs/>
      <w:color w:val="FF0000"/>
      <w:sz w:val="24"/>
      <w:szCs w:val="24"/>
    </w:rPr>
  </w:style>
  <w:style w:type="character" w:customStyle="1" w:styleId="CharChar23">
    <w:name w:val="Char Char23"/>
    <w:basedOn w:val="DefaultParagraphFont"/>
    <w:semiHidden/>
    <w:rsid w:val="00843604"/>
    <w:rPr>
      <w:rFonts w:cs="Times New Roman"/>
    </w:rPr>
  </w:style>
  <w:style w:type="character" w:customStyle="1" w:styleId="CharChar26">
    <w:name w:val="Char Char26"/>
    <w:basedOn w:val="DefaultParagraphFont"/>
    <w:rsid w:val="00843604"/>
    <w:rPr>
      <w:rFonts w:cs="Times New Roman"/>
      <w:noProof/>
      <w:sz w:val="24"/>
      <w:szCs w:val="24"/>
    </w:rPr>
  </w:style>
  <w:style w:type="character" w:customStyle="1" w:styleId="CharChar24">
    <w:name w:val="Char Char24"/>
    <w:basedOn w:val="DefaultParagraphFont"/>
    <w:semiHidden/>
    <w:rsid w:val="00843604"/>
    <w:rPr>
      <w:rFonts w:ascii="Times" w:hAnsi="Times" w:cs="Times New Roman"/>
      <w:color w:val="000000"/>
      <w:sz w:val="24"/>
      <w:szCs w:val="24"/>
    </w:rPr>
  </w:style>
  <w:style w:type="paragraph" w:customStyle="1" w:styleId="default0">
    <w:name w:val="default"/>
    <w:basedOn w:val="Normal"/>
    <w:rsid w:val="003051D8"/>
    <w:pPr>
      <w:autoSpaceDE w:val="0"/>
      <w:autoSpaceDN w:val="0"/>
    </w:pPr>
    <w:rPr>
      <w:color w:val="000000"/>
    </w:rPr>
  </w:style>
  <w:style w:type="paragraph" w:customStyle="1" w:styleId="DataElementTitle">
    <w:name w:val="DataElementTitle"/>
    <w:basedOn w:val="Normal"/>
    <w:link w:val="DataElementTitleChar"/>
    <w:qFormat/>
    <w:rsid w:val="00144CC4"/>
    <w:pPr>
      <w:tabs>
        <w:tab w:val="left" w:pos="2880"/>
      </w:tabs>
      <w:ind w:left="2880" w:hanging="2880"/>
    </w:pPr>
    <w:rPr>
      <w:rFonts w:ascii="Arial" w:hAnsi="Arial" w:cs="Arial"/>
      <w:i/>
      <w:iCs/>
      <w:noProof/>
    </w:rPr>
  </w:style>
  <w:style w:type="paragraph" w:customStyle="1" w:styleId="Usedfor">
    <w:name w:val="Usedfor"/>
    <w:basedOn w:val="Normal"/>
    <w:link w:val="UsedforChar"/>
    <w:qFormat/>
    <w:rsid w:val="00144CC4"/>
    <w:pPr>
      <w:tabs>
        <w:tab w:val="left" w:pos="2880"/>
      </w:tabs>
      <w:ind w:left="2880" w:hanging="2880"/>
    </w:pPr>
    <w:rPr>
      <w:rFonts w:ascii="Arial" w:hAnsi="Arial" w:cs="Arial"/>
      <w:noProof/>
    </w:rPr>
  </w:style>
  <w:style w:type="character" w:customStyle="1" w:styleId="DataElementTitleChar">
    <w:name w:val="DataElementTitle Char"/>
    <w:basedOn w:val="DefaultParagraphFont"/>
    <w:link w:val="DataElementTitle"/>
    <w:locked/>
    <w:rsid w:val="00144CC4"/>
    <w:rPr>
      <w:rFonts w:ascii="Arial" w:hAnsi="Arial" w:cs="Arial"/>
      <w:i/>
      <w:iCs/>
      <w:noProof/>
      <w:sz w:val="24"/>
      <w:szCs w:val="24"/>
    </w:rPr>
  </w:style>
  <w:style w:type="paragraph" w:customStyle="1" w:styleId="Heading">
    <w:name w:val="Heading"/>
    <w:basedOn w:val="Normal"/>
    <w:link w:val="HeadingChar"/>
    <w:qFormat/>
    <w:rsid w:val="00E636AC"/>
    <w:rPr>
      <w:rFonts w:ascii="Arial" w:hAnsi="Arial" w:cs="Arial"/>
      <w:b/>
      <w:bCs/>
    </w:rPr>
  </w:style>
  <w:style w:type="character" w:customStyle="1" w:styleId="UsedforChar">
    <w:name w:val="Usedfor Char"/>
    <w:basedOn w:val="DefaultParagraphFont"/>
    <w:link w:val="Usedfor"/>
    <w:locked/>
    <w:rsid w:val="00144CC4"/>
    <w:rPr>
      <w:rFonts w:ascii="Arial" w:hAnsi="Arial" w:cs="Arial"/>
      <w:noProof/>
      <w:sz w:val="24"/>
      <w:szCs w:val="24"/>
    </w:rPr>
  </w:style>
  <w:style w:type="character" w:customStyle="1" w:styleId="HeadingChar">
    <w:name w:val="Heading Char"/>
    <w:basedOn w:val="DefaultParagraphFont"/>
    <w:link w:val="Heading"/>
    <w:locked/>
    <w:rsid w:val="00E636AC"/>
    <w:rPr>
      <w:rFonts w:ascii="Arial" w:hAnsi="Arial" w:cs="Arial"/>
      <w:b/>
      <w:bCs/>
      <w:sz w:val="24"/>
      <w:szCs w:val="24"/>
    </w:rPr>
  </w:style>
  <w:style w:type="paragraph" w:customStyle="1" w:styleId="yiv1219758558msonormal">
    <w:name w:val="yiv1219758558msonormal"/>
    <w:basedOn w:val="Normal"/>
    <w:rsid w:val="000B0B74"/>
    <w:pPr>
      <w:widowControl w:val="0"/>
      <w:autoSpaceDE w:val="0"/>
      <w:autoSpaceDN w:val="0"/>
      <w:adjustRightInd w:val="0"/>
      <w:spacing w:before="100" w:beforeAutospacing="1" w:after="100" w:afterAutospacing="1"/>
    </w:pPr>
    <w:rPr>
      <w:sz w:val="20"/>
      <w:szCs w:val="20"/>
    </w:rPr>
  </w:style>
</w:styles>
</file>

<file path=word/webSettings.xml><?xml version="1.0" encoding="utf-8"?>
<w:webSettings xmlns:r="http://schemas.openxmlformats.org/officeDocument/2006/relationships" xmlns:w="http://schemas.openxmlformats.org/wordprocessingml/2006/main">
  <w:divs>
    <w:div w:id="1186484587">
      <w:marLeft w:val="0"/>
      <w:marRight w:val="0"/>
      <w:marTop w:val="0"/>
      <w:marBottom w:val="0"/>
      <w:divBdr>
        <w:top w:val="none" w:sz="0" w:space="0" w:color="auto"/>
        <w:left w:val="none" w:sz="0" w:space="0" w:color="auto"/>
        <w:bottom w:val="none" w:sz="0" w:space="0" w:color="auto"/>
        <w:right w:val="none" w:sz="0" w:space="0" w:color="auto"/>
      </w:divBdr>
    </w:div>
    <w:div w:id="1186484588">
      <w:marLeft w:val="0"/>
      <w:marRight w:val="0"/>
      <w:marTop w:val="0"/>
      <w:marBottom w:val="0"/>
      <w:divBdr>
        <w:top w:val="none" w:sz="0" w:space="0" w:color="auto"/>
        <w:left w:val="none" w:sz="0" w:space="0" w:color="auto"/>
        <w:bottom w:val="none" w:sz="0" w:space="0" w:color="auto"/>
        <w:right w:val="none" w:sz="0" w:space="0" w:color="auto"/>
      </w:divBdr>
    </w:div>
    <w:div w:id="1186484589">
      <w:marLeft w:val="0"/>
      <w:marRight w:val="0"/>
      <w:marTop w:val="0"/>
      <w:marBottom w:val="0"/>
      <w:divBdr>
        <w:top w:val="none" w:sz="0" w:space="0" w:color="auto"/>
        <w:left w:val="none" w:sz="0" w:space="0" w:color="auto"/>
        <w:bottom w:val="none" w:sz="0" w:space="0" w:color="auto"/>
        <w:right w:val="none" w:sz="0" w:space="0" w:color="auto"/>
      </w:divBdr>
    </w:div>
    <w:div w:id="1186484590">
      <w:marLeft w:val="0"/>
      <w:marRight w:val="0"/>
      <w:marTop w:val="0"/>
      <w:marBottom w:val="0"/>
      <w:divBdr>
        <w:top w:val="none" w:sz="0" w:space="0" w:color="auto"/>
        <w:left w:val="none" w:sz="0" w:space="0" w:color="auto"/>
        <w:bottom w:val="none" w:sz="0" w:space="0" w:color="auto"/>
        <w:right w:val="none" w:sz="0" w:space="0" w:color="auto"/>
      </w:divBdr>
    </w:div>
    <w:div w:id="11864845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ubs.niaaa.nih.gov/publications/economic-2000" TargetMode="Externa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1B3505-4079-469A-941C-A9C518E2A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1430</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Alphabetical Data Dictionary</vt:lpstr>
    </vt:vector>
  </TitlesOfParts>
  <Company>Joint Commission on Accreditation of Healthcare Orga</Company>
  <LinksUpToDate>false</LinksUpToDate>
  <CharactersWithSpaces>9562</CharactersWithSpaces>
  <SharedDoc>false</SharedDoc>
  <HLinks>
    <vt:vector size="6" baseType="variant">
      <vt:variant>
        <vt:i4>327749</vt:i4>
      </vt:variant>
      <vt:variant>
        <vt:i4>0</vt:i4>
      </vt:variant>
      <vt:variant>
        <vt:i4>0</vt:i4>
      </vt:variant>
      <vt:variant>
        <vt:i4>5</vt:i4>
      </vt:variant>
      <vt:variant>
        <vt:lpwstr>http://pubs.niaaa.nih.gov/publications/economic-2000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Alphabetical Data Dictionary</dc:title>
  <dc:subject>Data Dictionary</dc:subject>
  <dc:creator>CMS/TJC</dc:creator>
  <cp:keywords>Data Dictionary, Data Elements, Alphabetical Data Dictionary</cp:keywords>
  <dc:description/>
  <cp:lastModifiedBy>Lawler, Nancy</cp:lastModifiedBy>
  <cp:revision>3</cp:revision>
  <cp:lastPrinted>2012-02-09T15:09:00Z</cp:lastPrinted>
  <dcterms:created xsi:type="dcterms:W3CDTF">2012-03-08T18:00:00Z</dcterms:created>
  <dcterms:modified xsi:type="dcterms:W3CDTF">2012-03-08T18:04:00Z</dcterms:modified>
</cp:coreProperties>
</file>