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83C1B6"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283C1B7" w14:textId="77777777" w:rsidR="00496AF8" w:rsidRPr="00496AF8" w:rsidRDefault="00496AF8" w:rsidP="002E2177">
      <w:pPr>
        <w:ind w:left="0" w:firstLine="0"/>
        <w:rPr>
          <w:noProof/>
        </w:rPr>
      </w:pPr>
      <w:bookmarkStart w:id="0" w:name="_GoBack"/>
      <w:bookmarkEnd w:id="0"/>
    </w:p>
    <w:p w14:paraId="6283C1B8" w14:textId="39A7624D"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F31CCD">
            <w:rPr>
              <w:rStyle w:val="Style1"/>
            </w:rPr>
            <w:t>0418</w:t>
          </w:r>
          <w:r w:rsidR="005B22C7">
            <w:rPr>
              <w:rStyle w:val="Style1"/>
            </w:rPr>
            <w:t xml:space="preserve"> (</w:t>
          </w:r>
          <w:r w:rsidR="00B06798">
            <w:rPr>
              <w:rStyle w:val="Style1"/>
            </w:rPr>
            <w:t>3132</w:t>
          </w:r>
          <w:r w:rsidR="005B22C7">
            <w:rPr>
              <w:rStyle w:val="Style1"/>
            </w:rPr>
            <w:t>/3148)</w:t>
          </w:r>
        </w:sdtContent>
      </w:sdt>
    </w:p>
    <w:p w14:paraId="6283C1B9"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F31CCD" w:rsidRPr="00F31CCD">
            <w:rPr>
              <w:rStyle w:val="Style1"/>
            </w:rPr>
            <w:t>Preventive Care and Screening: Screening for Depression and Follow-Up Plan</w:t>
          </w:r>
        </w:sdtContent>
      </w:sdt>
    </w:p>
    <w:p w14:paraId="6283C1BA"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F31CCD">
            <w:rPr>
              <w:rStyle w:val="Style1"/>
            </w:rPr>
            <w:t>None</w:t>
          </w:r>
        </w:sdtContent>
      </w:sdt>
    </w:p>
    <w:p w14:paraId="6283C1BB"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12-09T00:00:00Z">
            <w:dateFormat w:val="M/d/yyyy"/>
            <w:lid w:val="en-US"/>
            <w:storeMappedDataAs w:val="dateTime"/>
            <w:calendar w:val="gregorian"/>
          </w:date>
        </w:sdtPr>
        <w:sdtEndPr>
          <w:rPr>
            <w:rStyle w:val="DefaultParagraphFont"/>
            <w:noProof/>
            <w:color w:val="auto"/>
            <w:u w:val="none"/>
          </w:rPr>
        </w:sdtEndPr>
        <w:sdtContent>
          <w:r w:rsidR="00B61E07">
            <w:rPr>
              <w:rStyle w:val="Style2"/>
            </w:rPr>
            <w:t>12/9/2016</w:t>
          </w:r>
        </w:sdtContent>
      </w:sdt>
    </w:p>
    <w:p w14:paraId="6283C1BC"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6283C1C6" w14:textId="77777777" w:rsidTr="00176E60">
        <w:trPr>
          <w:jc w:val="center"/>
        </w:trPr>
        <w:tc>
          <w:tcPr>
            <w:tcW w:w="9576" w:type="dxa"/>
          </w:tcPr>
          <w:p w14:paraId="6283C1BD"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6283C1BE" w14:textId="77777777" w:rsidR="000F4A7F" w:rsidRDefault="000F4A7F" w:rsidP="00024526">
            <w:pPr>
              <w:pStyle w:val="CommentText"/>
              <w:numPr>
                <w:ilvl w:val="0"/>
                <w:numId w:val="5"/>
              </w:numPr>
              <w:rPr>
                <w:i/>
                <w:sz w:val="22"/>
                <w:szCs w:val="22"/>
              </w:rPr>
            </w:pPr>
            <w:r>
              <w:rPr>
                <w:i/>
                <w:sz w:val="22"/>
                <w:szCs w:val="22"/>
              </w:rPr>
              <w:t xml:space="preserve">Complete 1a.1 and 1a.12 for all measures. </w:t>
            </w:r>
          </w:p>
          <w:p w14:paraId="6283C1BF"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6283C1C0"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6283C1C1"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6283C1C2"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6283C1C3"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6283C1C4"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6283C1C5"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6283C1C7"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6283C1D7" w14:textId="77777777" w:rsidTr="00F81FE3">
        <w:trPr>
          <w:jc w:val="center"/>
        </w:trPr>
        <w:tc>
          <w:tcPr>
            <w:tcW w:w="10534" w:type="dxa"/>
          </w:tcPr>
          <w:p w14:paraId="6283C1C8"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6283C1C9" w14:textId="77777777" w:rsidR="008659ED" w:rsidRPr="003B1CC5" w:rsidRDefault="008659ED" w:rsidP="008659ED">
            <w:pPr>
              <w:ind w:left="90" w:hanging="90"/>
              <w:rPr>
                <w:sz w:val="20"/>
                <w:szCs w:val="20"/>
              </w:rPr>
            </w:pPr>
            <w:bookmarkStart w:id="1" w:name="Note2"/>
            <w:bookmarkEnd w:id="1"/>
          </w:p>
          <w:p w14:paraId="6283C1CA"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6283C1CB"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6283C1CC" w14:textId="77777777" w:rsidR="008659ED" w:rsidRPr="0061327A" w:rsidRDefault="008659ED" w:rsidP="0061327A">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supports the relationship of the health outcome to processes or structures of care. </w:t>
            </w:r>
            <w:r w:rsidR="0061327A">
              <w:rPr>
                <w:rFonts w:eastAsia="Calibri" w:cs="Calibri"/>
                <w:sz w:val="20"/>
                <w:szCs w:val="20"/>
              </w:rPr>
              <w:t xml:space="preserve">Applies to </w:t>
            </w:r>
            <w:r w:rsidR="0061327A" w:rsidRPr="0061327A">
              <w:rPr>
                <w:rFonts w:eastAsia="Calibri" w:cs="Calibri"/>
                <w:sz w:val="20"/>
                <w:szCs w:val="20"/>
              </w:rPr>
              <w:t>p</w:t>
            </w:r>
            <w:r w:rsidRPr="0061327A">
              <w:rPr>
                <w:rFonts w:eastAsia="Calibri" w:cs="Calibri"/>
                <w:sz w:val="20"/>
                <w:szCs w:val="20"/>
              </w:rPr>
              <w:t>atient-reported outcomes (PRO), including health-related quality of life/functional status, symptom/symptom burden, experience with care, health-related behavior.</w:t>
            </w:r>
            <w:r w:rsidR="00C41794" w:rsidRPr="0061327A">
              <w:rPr>
                <w:rFonts w:eastAsia="Calibri" w:cs="Calibri"/>
                <w:sz w:val="20"/>
                <w:szCs w:val="20"/>
              </w:rPr>
              <w:t xml:space="preserve"> </w:t>
            </w:r>
          </w:p>
          <w:p w14:paraId="6283C1CD"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6283C1CE"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6283C1CF"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6283C1D0"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6283C1D1" w14:textId="77777777" w:rsidR="00CB1E41" w:rsidRPr="003B1CC5" w:rsidRDefault="00CB1E41" w:rsidP="008659ED">
            <w:pPr>
              <w:autoSpaceDE w:val="0"/>
              <w:autoSpaceDN w:val="0"/>
              <w:adjustRightInd w:val="0"/>
              <w:rPr>
                <w:rFonts w:eastAsia="Calibri" w:cs="Calibri"/>
                <w:b/>
                <w:bCs/>
                <w:iCs/>
                <w:sz w:val="18"/>
              </w:rPr>
            </w:pPr>
          </w:p>
          <w:p w14:paraId="6283C1D2"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6283C1D3"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6283C1D4" w14:textId="77777777"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6283C1D5"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6283C1D6"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6283C1D8" w14:textId="77777777" w:rsidR="00F81FE3" w:rsidRDefault="00F81FE3" w:rsidP="002E2177">
      <w:pPr>
        <w:ind w:left="0" w:firstLine="0"/>
        <w:rPr>
          <w:b/>
          <w:bCs/>
          <w:color w:val="0000FF"/>
        </w:rPr>
      </w:pPr>
    </w:p>
    <w:p w14:paraId="6283C1D9"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6283C1DA" w14:textId="77777777" w:rsidR="00496AF8" w:rsidRPr="003B1CC5" w:rsidRDefault="00E41417" w:rsidP="00015986">
      <w:pPr>
        <w:ind w:left="432" w:hanging="432"/>
        <w:rPr>
          <w:rFonts w:cs="Calibri"/>
          <w:bCs/>
        </w:rPr>
      </w:pPr>
      <w:r w:rsidRPr="003B1CC5">
        <w:rPr>
          <w:rFonts w:cs="Calibri"/>
          <w:bCs/>
        </w:rPr>
        <w:lastRenderedPageBreak/>
        <w:t>O</w:t>
      </w:r>
      <w:r w:rsidR="00496AF8" w:rsidRPr="003B1CC5">
        <w:rPr>
          <w:rFonts w:cs="Calibri"/>
          <w:bCs/>
        </w:rPr>
        <w:t>utcome</w:t>
      </w:r>
    </w:p>
    <w:p w14:paraId="6283C1DB" w14:textId="77777777" w:rsidR="00496AF8" w:rsidRPr="003B1CC5" w:rsidRDefault="00BB5DBE"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6283C1DC" w14:textId="77777777" w:rsidR="00236F87" w:rsidRPr="003B1CC5" w:rsidRDefault="00BB5DBE"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6283C1DD"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6283C1DE" w14:textId="77777777" w:rsidR="00496AF8" w:rsidRPr="003B1CC5" w:rsidRDefault="00BB5DBE"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6283C1DF" w14:textId="77777777" w:rsidR="00D73685" w:rsidRDefault="00BB5DBE"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F31CCD">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r w:rsidR="00331B8B" w:rsidRPr="00331B8B">
        <w:t xml:space="preserve"> </w:t>
      </w:r>
      <w:r w:rsidR="00331B8B" w:rsidRPr="002A257C">
        <w:rPr>
          <w:rStyle w:val="PlaceholderText"/>
          <w:color w:val="auto"/>
        </w:rPr>
        <w:t>Depression screening and follow-up plan</w:t>
      </w:r>
    </w:p>
    <w:p w14:paraId="6283C1E0" w14:textId="0033EF27" w:rsidR="00496AF8" w:rsidRPr="004E7215" w:rsidRDefault="00BB5DBE" w:rsidP="00D73685">
      <w:pPr>
        <w:ind w:left="432" w:hanging="432"/>
        <w:rPr>
          <w:rFonts w:ascii="MS Gothic" w:eastAsia="MS Gothic" w:hAnsi="MS Gothic"/>
          <w:b/>
          <w:bCs/>
          <w:color w:val="0000FF"/>
        </w:rPr>
      </w:pPr>
      <w:sdt>
        <w:sdtPr>
          <w:rPr>
            <w:rFonts w:ascii="MS Gothic" w:eastAsia="MS Gothic" w:hAnsi="MS Gothic"/>
            <w:bCs/>
            <w:color w:val="0000FF"/>
          </w:rPr>
          <w:id w:val="-487865444"/>
          <w14:checkbox>
            <w14:checked w14:val="0"/>
            <w14:checkedState w14:val="2612" w14:font="MS Gothic"/>
            <w14:uncheckedState w14:val="2610" w14:font="MS Gothic"/>
          </w14:checkbox>
        </w:sdtPr>
        <w:sdtEndPr/>
        <w:sdtContent>
          <w:r w:rsidR="00844711" w:rsidRPr="00D73685">
            <w:rPr>
              <w:rFonts w:ascii="MS Gothic" w:eastAsia="MS Gothic" w:hAnsi="MS Gothic" w:hint="eastAsia"/>
              <w:bCs/>
              <w:color w:val="0000FF"/>
            </w:rPr>
            <w:t>☐</w:t>
          </w:r>
        </w:sdtContent>
      </w:sdt>
      <w:r w:rsidR="00D73685">
        <w:rPr>
          <w:rFonts w:ascii="MS Gothic" w:eastAsia="MS Gothic" w:hAnsi="MS Gothic" w:hint="eastAsia"/>
          <w:bCs/>
          <w:color w:val="0000FF"/>
        </w:rPr>
        <w:t xml:space="preserve"> </w:t>
      </w:r>
      <w:r w:rsidR="00D73685" w:rsidRPr="004E7215">
        <w:rPr>
          <w:rFonts w:eastAsia="MS Gothic"/>
          <w:bCs/>
        </w:rPr>
        <w:t>Appropriate use measure</w:t>
      </w:r>
      <w:r w:rsidR="00D73685">
        <w:rPr>
          <w:rFonts w:eastAsia="MS Gothic"/>
          <w:bCs/>
        </w:rPr>
        <w:t>:</w:t>
      </w:r>
      <w:r w:rsidR="00496AF8" w:rsidRPr="00D73685">
        <w:rPr>
          <w:bCs/>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6283C1E1" w14:textId="77777777" w:rsidR="00496AF8" w:rsidRPr="003B1CC5" w:rsidRDefault="00BB5DBE"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6283C1E2" w14:textId="77777777" w:rsidR="00496AF8" w:rsidRPr="003B1CC5" w:rsidRDefault="00BB5DBE"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6283C1E3" w14:textId="77777777" w:rsidR="00496AF8" w:rsidRPr="003B1CC5" w:rsidRDefault="00496AF8" w:rsidP="002E2177">
      <w:pPr>
        <w:ind w:left="0" w:firstLine="0"/>
        <w:rPr>
          <w:bCs/>
        </w:rPr>
      </w:pPr>
    </w:p>
    <w:p w14:paraId="6283C1E4" w14:textId="184F4A3F" w:rsidR="002B06BD" w:rsidRPr="00676BD4" w:rsidRDefault="00676BD4" w:rsidP="002B06BD">
      <w:pPr>
        <w:ind w:left="432" w:hanging="432"/>
        <w:rPr>
          <w:iCs/>
        </w:rPr>
      </w:pPr>
      <w:r>
        <w:rPr>
          <w:b/>
          <w:bCs/>
          <w:color w:val="0000FF"/>
        </w:rPr>
        <w:t>1a.</w:t>
      </w:r>
      <w:r w:rsidR="00C41794">
        <w:rPr>
          <w:b/>
          <w:bCs/>
          <w:color w:val="0000FF"/>
        </w:rPr>
        <w:t>12</w:t>
      </w:r>
      <w:r w:rsidR="002B06BD" w:rsidRPr="003B1CC5">
        <w:rPr>
          <w:bCs/>
        </w:rPr>
        <w:t xml:space="preserve"> </w:t>
      </w:r>
      <w:r w:rsidRPr="00CF1A68">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r w:rsidR="00F31CCD">
        <w:rPr>
          <w:iCs/>
        </w:rPr>
        <w:t xml:space="preserve"> </w:t>
      </w:r>
    </w:p>
    <w:p w14:paraId="6283C1E5" w14:textId="4A3FC817" w:rsidR="002B06BD" w:rsidRPr="003B1CC5" w:rsidRDefault="000E69AD" w:rsidP="002E2177">
      <w:pPr>
        <w:ind w:left="432" w:hanging="432"/>
        <w:rPr>
          <w:color w:val="0000FF"/>
        </w:rPr>
      </w:pPr>
      <w:r w:rsidRPr="000E69AD">
        <w:rPr>
          <w:b/>
          <w:noProof/>
          <w:color w:val="0000FF"/>
        </w:rPr>
        <mc:AlternateContent>
          <mc:Choice Requires="wps">
            <w:drawing>
              <wp:anchor distT="0" distB="0" distL="114300" distR="114300" simplePos="0" relativeHeight="251658245" behindDoc="0" locked="0" layoutInCell="1" allowOverlap="1" wp14:anchorId="43800A07" wp14:editId="620BB08C">
                <wp:simplePos x="0" y="0"/>
                <wp:positionH relativeFrom="column">
                  <wp:posOffset>4773930</wp:posOffset>
                </wp:positionH>
                <wp:positionV relativeFrom="paragraph">
                  <wp:posOffset>164465</wp:posOffset>
                </wp:positionV>
                <wp:extent cx="1313815" cy="1188720"/>
                <wp:effectExtent l="0" t="0" r="19685" b="1143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3815" cy="11887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6DDD42BA" w14:textId="6931698B" w:rsidR="00CB7038" w:rsidRPr="000E69AD" w:rsidRDefault="00CB7038" w:rsidP="006D08EE">
                            <w:pPr>
                              <w:ind w:left="0" w:firstLine="0"/>
                              <w:jc w:val="center"/>
                            </w:pPr>
                            <w:r>
                              <w:t>Diagnosing and treating depression leads to improved health and quality of life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75.9pt;margin-top:12.95pt;width:103.45pt;height:9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" fillcolor="white [3201]" strokecolor="#4f81bd [3204]" strokeweight="2pt">
                <v:textbox>
                  <w:txbxContent>
                    <w:p w14:paraId="6DDD42BA" w14:textId="6931698B" w:rsidR="00CB7038" w:rsidRPr="000E69AD" w:rsidRDefault="00CB7038" w:rsidP="006D08EE">
                      <w:pPr>
                        <w:ind w:left="0" w:firstLine="0"/>
                        <w:jc w:val="center"/>
                      </w:pPr>
                      <w:r>
                        <w:t>Diagnosing and treating depression leads to improved health and quality of life</w:t>
                      </w:r>
                    </w:p>
                  </w:txbxContent>
                </v:textbox>
              </v:shape>
            </w:pict>
          </mc:Fallback>
        </mc:AlternateContent>
      </w:r>
      <w:r w:rsidRPr="00F31CCD">
        <w:rPr>
          <w:b/>
          <w:noProof/>
          <w:color w:val="0000FF"/>
        </w:rPr>
        <mc:AlternateContent>
          <mc:Choice Requires="wps">
            <w:drawing>
              <wp:anchor distT="0" distB="0" distL="114300" distR="114300" simplePos="0" relativeHeight="251658240" behindDoc="0" locked="0" layoutInCell="1" allowOverlap="1" wp14:anchorId="6283C2C9" wp14:editId="38EFC956">
                <wp:simplePos x="0" y="0"/>
                <wp:positionH relativeFrom="column">
                  <wp:posOffset>122555</wp:posOffset>
                </wp:positionH>
                <wp:positionV relativeFrom="paragraph">
                  <wp:posOffset>164465</wp:posOffset>
                </wp:positionV>
                <wp:extent cx="1132205" cy="1188720"/>
                <wp:effectExtent l="0" t="0" r="10795" b="114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205" cy="11887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6283C2DE" w14:textId="2413B1D9" w:rsidR="00CB7038" w:rsidRDefault="00CB7038" w:rsidP="006D08EE">
                            <w:pPr>
                              <w:ind w:left="0" w:firstLine="0"/>
                              <w:jc w:val="center"/>
                            </w:pPr>
                            <w:r>
                              <w:t>Patient</w:t>
                            </w:r>
                            <w:r w:rsidR="00197B21">
                              <w:t>s</w:t>
                            </w:r>
                            <w:r>
                              <w:t xml:space="preserve"> ha</w:t>
                            </w:r>
                            <w:r w:rsidR="00197B21">
                              <w:t>ve</w:t>
                            </w:r>
                            <w:r>
                              <w:t xml:space="preserve"> a qualifying encounter where </w:t>
                            </w:r>
                            <w:r w:rsidRPr="00C7124B">
                              <w:t>they</w:t>
                            </w:r>
                            <w:r>
                              <w:t xml:space="preserve"> are screened for depression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9.65pt;margin-top:12.95pt;width:89.15pt;height:9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" fillcolor="white [3201]" strokecolor="#4f81bd [3204]" strokeweight="2pt">
                <v:textbox>
                  <w:txbxContent>
                    <w:p w14:paraId="6283C2DE" w14:textId="2413B1D9" w:rsidR="00CB7038" w:rsidRDefault="00CB7038" w:rsidP="006D08EE">
                      <w:pPr>
                        <w:ind w:left="0" w:firstLine="0"/>
                        <w:jc w:val="center"/>
                      </w:pPr>
                      <w:r>
                        <w:t>Patient</w:t>
                      </w:r>
                      <w:r w:rsidR="00197B21">
                        <w:t>s</w:t>
                      </w:r>
                      <w:r>
                        <w:t xml:space="preserve"> ha</w:t>
                      </w:r>
                      <w:r w:rsidR="00197B21">
                        <w:t>ve</w:t>
                      </w:r>
                      <w:r>
                        <w:t xml:space="preserve"> a qualifying encounter where </w:t>
                      </w:r>
                      <w:r w:rsidRPr="00C7124B">
                        <w:t>they</w:t>
                      </w:r>
                      <w:r>
                        <w:t xml:space="preserve"> are screened for depression</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6283C2CB" wp14:editId="031432DC">
                <wp:simplePos x="0" y="0"/>
                <wp:positionH relativeFrom="column">
                  <wp:posOffset>1624330</wp:posOffset>
                </wp:positionH>
                <wp:positionV relativeFrom="paragraph">
                  <wp:posOffset>164465</wp:posOffset>
                </wp:positionV>
                <wp:extent cx="1109980" cy="1188720"/>
                <wp:effectExtent l="0" t="0" r="13970" b="114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9980" cy="11887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6283C2DF" w14:textId="4DD16A16" w:rsidR="00CB7038" w:rsidRDefault="00CB7038" w:rsidP="006D08EE">
                            <w:pPr>
                              <w:ind w:left="0" w:firstLine="0"/>
                              <w:jc w:val="center"/>
                            </w:pPr>
                            <w:r>
                              <w:t>Patients either screen positive or negative for depression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27.9pt;margin-top:12.95pt;width:87.4pt;height:9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" fillcolor="white [3201]" strokecolor="#4f81bd [3204]" strokeweight="2pt">
                <v:textbox>
                  <w:txbxContent>
                    <w:p w14:paraId="6283C2DF" w14:textId="4DD16A16" w:rsidR="00CB7038" w:rsidRDefault="00CB7038" w:rsidP="006D08EE">
                      <w:pPr>
                        <w:ind w:left="0" w:firstLine="0"/>
                        <w:jc w:val="center"/>
                      </w:pPr>
                      <w:r>
                        <w:t>Patients either screen positive or negative for depression</w:t>
                      </w:r>
                    </w:p>
                  </w:txbxContent>
                </v:textbox>
              </v:shape>
            </w:pict>
          </mc:Fallback>
        </mc:AlternateContent>
      </w:r>
      <w:r w:rsidRPr="00DA336D">
        <w:rPr>
          <w:b/>
          <w:noProof/>
          <w:color w:val="0000FF"/>
        </w:rPr>
        <mc:AlternateContent>
          <mc:Choice Requires="wps">
            <w:drawing>
              <wp:anchor distT="0" distB="0" distL="114300" distR="114300" simplePos="0" relativeHeight="251658242" behindDoc="0" locked="0" layoutInCell="1" allowOverlap="1" wp14:anchorId="6283C2C7" wp14:editId="7B458A86">
                <wp:simplePos x="0" y="0"/>
                <wp:positionH relativeFrom="column">
                  <wp:posOffset>3126105</wp:posOffset>
                </wp:positionH>
                <wp:positionV relativeFrom="paragraph">
                  <wp:posOffset>164626</wp:posOffset>
                </wp:positionV>
                <wp:extent cx="1313815" cy="1188720"/>
                <wp:effectExtent l="0" t="0" r="19685"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3815" cy="11887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6283C2DD" w14:textId="21448D26" w:rsidR="00CB7038" w:rsidRDefault="00CB7038" w:rsidP="006D08EE">
                            <w:pPr>
                              <w:ind w:left="0" w:firstLine="0"/>
                              <w:jc w:val="center"/>
                            </w:pPr>
                            <w:r>
                              <w:t>Patients who screen positive for depression receive follow-up care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6.15pt;margin-top:12.95pt;width:103.45pt;height:9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" fillcolor="white [3201]" strokecolor="#4f81bd [3204]" strokeweight="2pt">
                <v:textbox>
                  <w:txbxContent>
                    <w:p w14:paraId="6283C2DD" w14:textId="21448D26" w:rsidR="00CB7038" w:rsidRDefault="00CB7038" w:rsidP="006D08EE">
                      <w:pPr>
                        <w:ind w:left="0" w:firstLine="0"/>
                        <w:jc w:val="center"/>
                      </w:pPr>
                      <w:r>
                        <w:t>Patients who screen positive for depression receive follow-up care</w:t>
                      </w:r>
                    </w:p>
                  </w:txbxContent>
                </v:textbox>
              </v:shape>
            </w:pict>
          </mc:Fallback>
        </mc:AlternateContent>
      </w:r>
    </w:p>
    <w:p w14:paraId="6283C1E6" w14:textId="59B8606C" w:rsidR="00676BD4" w:rsidRDefault="000E69AD" w:rsidP="002E2177">
      <w:pPr>
        <w:ind w:left="432" w:hanging="432"/>
        <w:rPr>
          <w:b/>
          <w:color w:val="0000FF"/>
        </w:rPr>
      </w:pPr>
      <w:r>
        <w:rPr>
          <w:b/>
          <w:noProof/>
          <w:color w:val="0000FF"/>
        </w:rPr>
        <mc:AlternateContent>
          <mc:Choice Requires="wps">
            <w:drawing>
              <wp:anchor distT="0" distB="0" distL="114300" distR="114300" simplePos="0" relativeHeight="251658243" behindDoc="0" locked="0" layoutInCell="1" allowOverlap="1" wp14:anchorId="6283C2CF" wp14:editId="10E25B46">
                <wp:simplePos x="0" y="0"/>
                <wp:positionH relativeFrom="column">
                  <wp:posOffset>1297940</wp:posOffset>
                </wp:positionH>
                <wp:positionV relativeFrom="paragraph">
                  <wp:posOffset>443230</wp:posOffset>
                </wp:positionV>
                <wp:extent cx="274320" cy="45085"/>
                <wp:effectExtent l="0" t="19050" r="30480" b="31115"/>
                <wp:wrapNone/>
                <wp:docPr id="5" name="Right Arrow 5"/>
                <wp:cNvGraphicFramePr/>
                <a:graphic xmlns:a="http://schemas.openxmlformats.org/drawingml/2006/main">
                  <a:graphicData uri="http://schemas.microsoft.com/office/word/2010/wordprocessingShape">
                    <wps:wsp>
                      <wps:cNvSpPr/>
                      <wps:spPr>
                        <a:xfrm>
                          <a:off x="0" y="0"/>
                          <a:ext cx="274320" cy="450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278001D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6" type="#_x0000_t13" style="position:absolute;margin-left:102.2pt;margin-top:34.9pt;width:21.6pt;height:3.55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" adj="19825" fillcolor="#4f81bd [3204]" strokecolor="#243f60 [1604]" strokeweight="2pt"/>
            </w:pict>
          </mc:Fallback>
        </mc:AlternateContent>
      </w:r>
    </w:p>
    <w:p w14:paraId="6283C1E7" w14:textId="4F37A525" w:rsidR="00676BD4" w:rsidRDefault="00676BD4" w:rsidP="002E2177">
      <w:pPr>
        <w:ind w:left="432" w:hanging="432"/>
        <w:rPr>
          <w:b/>
          <w:color w:val="0000FF"/>
        </w:rPr>
      </w:pPr>
    </w:p>
    <w:p w14:paraId="6283C1E8" w14:textId="51B9CABA" w:rsidR="00F90F82" w:rsidRDefault="000E69AD" w:rsidP="002E2177">
      <w:pPr>
        <w:ind w:left="432" w:hanging="432"/>
        <w:rPr>
          <w:b/>
          <w:color w:val="0000FF"/>
        </w:rPr>
      </w:pPr>
      <w:r w:rsidRPr="000E69AD">
        <w:rPr>
          <w:b/>
          <w:noProof/>
          <w:color w:val="0000FF"/>
        </w:rPr>
        <mc:AlternateContent>
          <mc:Choice Requires="wps">
            <w:drawing>
              <wp:anchor distT="0" distB="0" distL="114300" distR="114300" simplePos="0" relativeHeight="251658246" behindDoc="0" locked="0" layoutInCell="1" allowOverlap="1" wp14:anchorId="7AEE3803" wp14:editId="75FF5733">
                <wp:simplePos x="0" y="0"/>
                <wp:positionH relativeFrom="column">
                  <wp:posOffset>4486275</wp:posOffset>
                </wp:positionH>
                <wp:positionV relativeFrom="paragraph">
                  <wp:posOffset>102235</wp:posOffset>
                </wp:positionV>
                <wp:extent cx="238836" cy="47767"/>
                <wp:effectExtent l="0" t="19050" r="46990" b="47625"/>
                <wp:wrapNone/>
                <wp:docPr id="4" name="Right Arrow 4"/>
                <wp:cNvGraphicFramePr/>
                <a:graphic xmlns:a="http://schemas.openxmlformats.org/drawingml/2006/main">
                  <a:graphicData uri="http://schemas.microsoft.com/office/word/2010/wordprocessingShape">
                    <wps:wsp>
                      <wps:cNvSpPr/>
                      <wps:spPr>
                        <a:xfrm>
                          <a:off x="0" y="0"/>
                          <a:ext cx="238836" cy="4776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3F8B5E69" id="Right Arrow 4" o:spid="_x0000_s1026" type="#_x0000_t13" style="position:absolute;margin-left:353.25pt;margin-top:8.05pt;width:18.8pt;height:3.7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" adj="19440" fillcolor="#4f81bd [3204]" strokecolor="#243f60 [1604]" strokeweight="2pt"/>
            </w:pict>
          </mc:Fallback>
        </mc:AlternateContent>
      </w:r>
      <w:r>
        <w:rPr>
          <w:b/>
          <w:noProof/>
          <w:color w:val="0000FF"/>
        </w:rPr>
        <mc:AlternateContent>
          <mc:Choice Requires="wps">
            <w:drawing>
              <wp:anchor distT="0" distB="0" distL="114300" distR="114300" simplePos="0" relativeHeight="251658244" behindDoc="0" locked="0" layoutInCell="1" allowOverlap="1" wp14:anchorId="6283C2CD" wp14:editId="5FC12CD9">
                <wp:simplePos x="0" y="0"/>
                <wp:positionH relativeFrom="column">
                  <wp:posOffset>2783840</wp:posOffset>
                </wp:positionH>
                <wp:positionV relativeFrom="paragraph">
                  <wp:posOffset>102235</wp:posOffset>
                </wp:positionV>
                <wp:extent cx="279779" cy="45719"/>
                <wp:effectExtent l="0" t="19050" r="44450" b="31115"/>
                <wp:wrapNone/>
                <wp:docPr id="6" name="Right Arrow 6"/>
                <wp:cNvGraphicFramePr/>
                <a:graphic xmlns:a="http://schemas.openxmlformats.org/drawingml/2006/main">
                  <a:graphicData uri="http://schemas.microsoft.com/office/word/2010/wordprocessingShape">
                    <wps:wsp>
                      <wps:cNvSpPr/>
                      <wps:spPr>
                        <a:xfrm>
                          <a:off x="0" y="0"/>
                          <a:ext cx="279779"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4FFF242C" id="Right Arrow 6" o:spid="_x0000_s1026" type="#_x0000_t13" style="position:absolute;margin-left:219.2pt;margin-top:8.05pt;width:22.05pt;height:3.6pt;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" adj="19835" fillcolor="#4f81bd [3204]" strokecolor="#243f60 [1604]" strokeweight="2pt"/>
            </w:pict>
          </mc:Fallback>
        </mc:AlternateContent>
      </w:r>
    </w:p>
    <w:p w14:paraId="6283C1E9" w14:textId="0A00AB88" w:rsidR="00676BD4" w:rsidRDefault="00676BD4" w:rsidP="00A9011D">
      <w:pPr>
        <w:ind w:left="0" w:firstLine="0"/>
        <w:rPr>
          <w:b/>
          <w:color w:val="0000FF"/>
        </w:rPr>
      </w:pPr>
    </w:p>
    <w:p w14:paraId="6283C1EA" w14:textId="4399CF07" w:rsidR="00676BD4" w:rsidRDefault="00676BD4" w:rsidP="002E2177">
      <w:pPr>
        <w:ind w:left="432" w:hanging="432"/>
        <w:rPr>
          <w:b/>
          <w:color w:val="0000FF"/>
        </w:rPr>
      </w:pPr>
    </w:p>
    <w:p w14:paraId="6283C1EB" w14:textId="66A84DA8" w:rsidR="00F31CCD" w:rsidRDefault="00F31CCD" w:rsidP="002E2177">
      <w:pPr>
        <w:ind w:left="432" w:hanging="432"/>
        <w:rPr>
          <w:b/>
          <w:color w:val="0000FF"/>
        </w:rPr>
      </w:pPr>
    </w:p>
    <w:p w14:paraId="6283C1EC" w14:textId="3FDDF8D0" w:rsidR="00F31CCD" w:rsidRDefault="00F31CCD" w:rsidP="002E2177">
      <w:pPr>
        <w:ind w:left="432" w:hanging="432"/>
        <w:rPr>
          <w:b/>
          <w:color w:val="0000FF"/>
        </w:rPr>
      </w:pPr>
    </w:p>
    <w:p w14:paraId="6283C1ED" w14:textId="77777777" w:rsidR="00F31CCD" w:rsidRDefault="00F31CCD" w:rsidP="002E2177">
      <w:pPr>
        <w:ind w:left="432" w:hanging="432"/>
        <w:rPr>
          <w:b/>
          <w:color w:val="0000FF"/>
        </w:rPr>
      </w:pPr>
    </w:p>
    <w:p w14:paraId="6283C1EE"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6283C1EF" w14:textId="77777777" w:rsidR="00676BD4" w:rsidRDefault="00676BD4" w:rsidP="002E2177">
      <w:pPr>
        <w:ind w:left="432" w:hanging="432"/>
        <w:rPr>
          <w:b/>
          <w:color w:val="0000FF"/>
        </w:rPr>
      </w:pPr>
    </w:p>
    <w:p w14:paraId="6283C1F0" w14:textId="77777777"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C41794">
        <w:rPr>
          <w:b/>
        </w:rPr>
        <w:t>-</w:t>
      </w:r>
      <w:r w:rsidR="00C41794" w:rsidRPr="003B1CC5">
        <w:rPr>
          <w:b/>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676BD4">
        <w:rPr>
          <w:b/>
          <w:iCs/>
        </w:rPr>
        <w:t xml:space="preserve">healthcare structure, process (e.g., </w:t>
      </w:r>
      <w:r w:rsidR="00496AF8" w:rsidRPr="003B1CC5">
        <w:rPr>
          <w:b/>
          <w:iCs/>
        </w:rPr>
        <w:t>intervention, or service</w:t>
      </w:r>
      <w:r w:rsidR="00676BD4">
        <w:rPr>
          <w:b/>
          <w:iCs/>
        </w:rPr>
        <w:t>).</w:t>
      </w:r>
      <w:r w:rsidR="00AC1E53">
        <w:rPr>
          <w:b/>
          <w:iCs/>
        </w:rPr>
        <w:t xml:space="preserve"> </w:t>
      </w:r>
    </w:p>
    <w:p w14:paraId="6283C1F1" w14:textId="77777777" w:rsidR="00D14F0B" w:rsidRPr="003B1CC5" w:rsidRDefault="001D1592" w:rsidP="002E2177">
      <w:pPr>
        <w:ind w:left="0" w:firstLine="0"/>
        <w:rPr>
          <w:iCs/>
        </w:rPr>
      </w:pPr>
      <w:r>
        <w:rPr>
          <w:iCs/>
        </w:rPr>
        <w:t>N/A</w:t>
      </w:r>
    </w:p>
    <w:p w14:paraId="6283C1F2" w14:textId="77777777" w:rsidR="00676BD4" w:rsidRDefault="00676BD4" w:rsidP="002E2177">
      <w:pPr>
        <w:ind w:left="0" w:firstLine="0"/>
        <w:rPr>
          <w:i/>
          <w:iCs/>
          <w:highlight w:val="green"/>
          <w:u w:val="single"/>
        </w:rPr>
      </w:pPr>
    </w:p>
    <w:p w14:paraId="6283C1F3" w14:textId="77777777"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6283C1F4" w14:textId="77777777" w:rsidR="00496AF8" w:rsidRDefault="00496AF8" w:rsidP="002E2177">
      <w:pPr>
        <w:ind w:left="0" w:firstLine="0"/>
        <w:rPr>
          <w:i/>
          <w:iCs/>
        </w:rPr>
      </w:pPr>
    </w:p>
    <w:p w14:paraId="6283C1F5"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6283C1F6" w14:textId="77777777" w:rsidR="00A9011D" w:rsidRPr="00A9011D" w:rsidRDefault="00BB5DBE" w:rsidP="00A9011D">
      <w:pPr>
        <w:ind w:left="0" w:firstLine="0"/>
        <w:rPr>
          <w:rFonts w:ascii="Calibri" w:eastAsia="Calibri" w:hAnsi="Calibri" w:cs="Times New Roman"/>
        </w:rPr>
      </w:pPr>
      <w:sdt>
        <w:sdtPr>
          <w:rPr>
            <w:rFonts w:ascii="MS Gothic" w:eastAsia="MS Gothic" w:hAnsi="MS Gothic" w:hint="eastAsia"/>
            <w:bCs/>
            <w:color w:val="0000FF"/>
          </w:rPr>
          <w:id w:val="-2041118963"/>
          <w14:checkbox>
            <w14:checked w14:val="1"/>
            <w14:checkedState w14:val="2612" w14:font="MS Gothic"/>
            <w14:uncheckedState w14:val="2610" w14:font="MS Gothic"/>
          </w14:checkbox>
        </w:sdtPr>
        <w:sdtEndPr/>
        <w:sdtContent>
          <w:r w:rsidR="004D616F">
            <w:rPr>
              <w:rFonts w:ascii="MS Gothic" w:eastAsia="MS Gothic" w:hAnsi="MS Gothic" w:hint="eastAsia"/>
              <w:bCs/>
              <w:color w:val="0000FF"/>
            </w:rPr>
            <w:t>☒</w:t>
          </w:r>
        </w:sdtContent>
      </w:sdt>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(with evidence review)</w:t>
      </w:r>
    </w:p>
    <w:p w14:paraId="6283C1F7" w14:textId="77777777" w:rsidR="00A9011D" w:rsidRPr="00A9011D" w:rsidRDefault="00BB5DBE" w:rsidP="00A9011D">
      <w:pPr>
        <w:ind w:left="0" w:firstLine="0"/>
        <w:rPr>
          <w:rFonts w:ascii="Calibri" w:eastAsia="Calibri" w:hAnsi="Calibri" w:cs="Times New Roman"/>
          <w:b/>
          <w:i/>
        </w:rPr>
      </w:pPr>
      <w:sdt>
        <w:sdtPr>
          <w:rPr>
            <w:rFonts w:ascii="MS Gothic" w:eastAsia="MS Gothic" w:hAnsi="MS Gothic" w:hint="eastAsia"/>
            <w:bCs/>
            <w:color w:val="0000FF"/>
          </w:rPr>
          <w:id w:val="2087250905"/>
          <w14:checkbox>
            <w14:checked w14:val="1"/>
            <w14:checkedState w14:val="2612" w14:font="MS Gothic"/>
            <w14:uncheckedState w14:val="2610" w14:font="MS Gothic"/>
          </w14:checkbox>
        </w:sdtPr>
        <w:sdtEndPr/>
        <w:sdtContent>
          <w:r w:rsidR="004D616F">
            <w:rPr>
              <w:rFonts w:ascii="MS Gothic" w:eastAsia="MS Gothic" w:hAnsi="MS Gothic" w:hint="eastAsia"/>
              <w:bCs/>
              <w:color w:val="0000FF"/>
            </w:rPr>
            <w:t>☒</w:t>
          </w:r>
        </w:sdtContent>
      </w:sdt>
      <w:r w:rsidR="00A9011D" w:rsidRPr="00A9011D">
        <w:rPr>
          <w:rFonts w:ascii="Calibri" w:eastAsia="Calibri" w:hAnsi="Calibri" w:cs="Times New Roman"/>
        </w:rPr>
        <w:t xml:space="preserve"> US Preventive Services Task Force Recommendation</w:t>
      </w:r>
    </w:p>
    <w:p w14:paraId="6283C1F8"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6283C1F9"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6283C1FA" w14:textId="77777777" w:rsidR="00A9011D" w:rsidRDefault="00A9011D" w:rsidP="002E2177">
      <w:pPr>
        <w:ind w:left="0" w:firstLine="0"/>
        <w:rPr>
          <w:i/>
          <w:iCs/>
        </w:rPr>
      </w:pPr>
    </w:p>
    <w:p w14:paraId="6283C1FB" w14:textId="77777777" w:rsidR="004E7215" w:rsidRPr="003B1CC5" w:rsidRDefault="004E7215" w:rsidP="002E2177">
      <w:pPr>
        <w:ind w:left="0" w:firstLine="0"/>
        <w:rPr>
          <w:i/>
          <w:iCs/>
        </w:rPr>
      </w:pPr>
    </w:p>
    <w:tbl>
      <w:tblPr>
        <w:tblStyle w:val="TableGrid"/>
        <w:tblW w:w="0" w:type="auto"/>
        <w:tblLayout w:type="fixed"/>
        <w:tblLook w:val="04A0" w:firstRow="1" w:lastRow="0" w:firstColumn="1" w:lastColumn="0" w:noHBand="0" w:noVBand="1"/>
      </w:tblPr>
      <w:tblGrid>
        <w:gridCol w:w="1908"/>
        <w:gridCol w:w="7668"/>
      </w:tblGrid>
      <w:tr w:rsidR="00AB4ECE" w14:paraId="6283C207" w14:textId="77777777" w:rsidTr="0037091F">
        <w:tc>
          <w:tcPr>
            <w:tcW w:w="1908" w:type="dxa"/>
          </w:tcPr>
          <w:p w14:paraId="6283C1FC" w14:textId="77777777" w:rsidR="00AB4ECE" w:rsidRPr="00AB4ECE" w:rsidRDefault="00AB4ECE" w:rsidP="002E2177">
            <w:pPr>
              <w:ind w:left="0" w:firstLine="0"/>
              <w:rPr>
                <w:b/>
              </w:rPr>
            </w:pPr>
            <w:r w:rsidRPr="00AB4ECE">
              <w:rPr>
                <w:b/>
              </w:rPr>
              <w:t>Source of Systematic Review:</w:t>
            </w:r>
          </w:p>
          <w:p w14:paraId="6283C1FD" w14:textId="77777777" w:rsidR="00AB4ECE" w:rsidRPr="00AB4ECE" w:rsidRDefault="00AB4ECE" w:rsidP="00AB4ECE">
            <w:pPr>
              <w:pStyle w:val="ListParagraph"/>
              <w:numPr>
                <w:ilvl w:val="0"/>
                <w:numId w:val="9"/>
              </w:numPr>
              <w:rPr>
                <w:b/>
              </w:rPr>
            </w:pPr>
            <w:r w:rsidRPr="00AB4ECE">
              <w:rPr>
                <w:b/>
              </w:rPr>
              <w:t>Title</w:t>
            </w:r>
          </w:p>
          <w:p w14:paraId="6283C1FE" w14:textId="77777777" w:rsidR="00AB4ECE" w:rsidRPr="00AB4ECE" w:rsidRDefault="00AB4ECE" w:rsidP="00AB4ECE">
            <w:pPr>
              <w:pStyle w:val="ListParagraph"/>
              <w:numPr>
                <w:ilvl w:val="0"/>
                <w:numId w:val="9"/>
              </w:numPr>
              <w:rPr>
                <w:b/>
              </w:rPr>
            </w:pPr>
            <w:r w:rsidRPr="00AB4ECE">
              <w:rPr>
                <w:b/>
              </w:rPr>
              <w:t>Author</w:t>
            </w:r>
          </w:p>
          <w:p w14:paraId="6283C1FF" w14:textId="77777777" w:rsidR="00AB4ECE" w:rsidRPr="00AB4ECE" w:rsidRDefault="00AB4ECE" w:rsidP="00AB4ECE">
            <w:pPr>
              <w:pStyle w:val="ListParagraph"/>
              <w:numPr>
                <w:ilvl w:val="0"/>
                <w:numId w:val="9"/>
              </w:numPr>
              <w:rPr>
                <w:b/>
              </w:rPr>
            </w:pPr>
            <w:r w:rsidRPr="00AB4ECE">
              <w:rPr>
                <w:b/>
              </w:rPr>
              <w:t>Date</w:t>
            </w:r>
          </w:p>
          <w:p w14:paraId="6283C200" w14:textId="77777777" w:rsidR="00AB4ECE" w:rsidRPr="00AB4ECE" w:rsidRDefault="00AB4ECE" w:rsidP="00AB4ECE">
            <w:pPr>
              <w:pStyle w:val="ListParagraph"/>
              <w:numPr>
                <w:ilvl w:val="0"/>
                <w:numId w:val="9"/>
              </w:numPr>
              <w:rPr>
                <w:b/>
              </w:rPr>
            </w:pPr>
            <w:r w:rsidRPr="00AB4ECE">
              <w:rPr>
                <w:b/>
              </w:rPr>
              <w:t>Citation, including page number</w:t>
            </w:r>
          </w:p>
          <w:p w14:paraId="6283C201" w14:textId="77777777" w:rsidR="00AB4ECE" w:rsidRPr="00AB4ECE" w:rsidRDefault="00AB4ECE" w:rsidP="00AB4ECE">
            <w:pPr>
              <w:pStyle w:val="ListParagraph"/>
              <w:numPr>
                <w:ilvl w:val="0"/>
                <w:numId w:val="9"/>
              </w:numPr>
              <w:rPr>
                <w:b/>
              </w:rPr>
            </w:pPr>
            <w:r w:rsidRPr="00AB4ECE">
              <w:rPr>
                <w:b/>
              </w:rPr>
              <w:t>URL</w:t>
            </w:r>
          </w:p>
        </w:tc>
        <w:tc>
          <w:tcPr>
            <w:tcW w:w="7668" w:type="dxa"/>
          </w:tcPr>
          <w:p w14:paraId="6283C202" w14:textId="29436223" w:rsidR="00AB4ECE" w:rsidRPr="0007151A" w:rsidRDefault="00AA595E" w:rsidP="0037091F">
            <w:pPr>
              <w:pStyle w:val="ListParagraph"/>
              <w:numPr>
                <w:ilvl w:val="0"/>
                <w:numId w:val="9"/>
              </w:numPr>
              <w:rPr>
                <w:b/>
                <w:color w:val="FF0000"/>
              </w:rPr>
            </w:pPr>
            <w:r w:rsidRPr="0007151A">
              <w:rPr>
                <w:b/>
                <w:color w:val="FF0000"/>
              </w:rPr>
              <w:t>Screening for Depression in Children and Adolescents: U.S. Preventive Services Task Force</w:t>
            </w:r>
            <w:r w:rsidR="00FC0F47" w:rsidRPr="0007151A">
              <w:rPr>
                <w:b/>
                <w:color w:val="FF0000"/>
              </w:rPr>
              <w:t xml:space="preserve"> </w:t>
            </w:r>
            <w:r w:rsidRPr="0007151A">
              <w:rPr>
                <w:b/>
                <w:color w:val="FF0000"/>
              </w:rPr>
              <w:t>Recommendation Statement</w:t>
            </w:r>
          </w:p>
          <w:p w14:paraId="6283C203" w14:textId="77777777" w:rsidR="00816367" w:rsidRPr="0007151A" w:rsidRDefault="00816367" w:rsidP="0037091F">
            <w:pPr>
              <w:pStyle w:val="ListParagraph"/>
              <w:numPr>
                <w:ilvl w:val="0"/>
                <w:numId w:val="9"/>
              </w:numPr>
              <w:rPr>
                <w:b/>
                <w:color w:val="FF0000"/>
              </w:rPr>
            </w:pPr>
            <w:r w:rsidRPr="0007151A">
              <w:rPr>
                <w:b/>
                <w:color w:val="FF0000"/>
              </w:rPr>
              <w:t>Albert L. Siu, MD, MSPH, on behalf of the U.S. Preventive Services Task Force</w:t>
            </w:r>
          </w:p>
          <w:p w14:paraId="6283C204" w14:textId="77777777" w:rsidR="00816367" w:rsidRPr="0007151A" w:rsidRDefault="00B45AD6" w:rsidP="0037091F">
            <w:pPr>
              <w:pStyle w:val="ListParagraph"/>
              <w:numPr>
                <w:ilvl w:val="0"/>
                <w:numId w:val="9"/>
              </w:numPr>
              <w:rPr>
                <w:b/>
                <w:color w:val="FF0000"/>
              </w:rPr>
            </w:pPr>
            <w:r w:rsidRPr="0007151A">
              <w:rPr>
                <w:b/>
                <w:color w:val="FF0000"/>
              </w:rPr>
              <w:t>P</w:t>
            </w:r>
            <w:r w:rsidR="00816367" w:rsidRPr="0007151A">
              <w:rPr>
                <w:b/>
                <w:color w:val="FF0000"/>
              </w:rPr>
              <w:t xml:space="preserve">ublished February 9, 2016 </w:t>
            </w:r>
          </w:p>
          <w:p w14:paraId="6283C205" w14:textId="77777777" w:rsidR="00816367" w:rsidRPr="0007151A" w:rsidRDefault="00816367" w:rsidP="0037091F">
            <w:pPr>
              <w:pStyle w:val="ListParagraph"/>
              <w:numPr>
                <w:ilvl w:val="0"/>
                <w:numId w:val="9"/>
              </w:numPr>
              <w:rPr>
                <w:b/>
                <w:color w:val="FF0000"/>
              </w:rPr>
            </w:pPr>
            <w:r w:rsidRPr="0007151A">
              <w:rPr>
                <w:b/>
                <w:color w:val="FF0000"/>
              </w:rPr>
              <w:t>U.S. Preventive Services Task Force. Screening for depression in children and adolescents: U.S. Preventive Services Task Force Recommendation Statement. Ann Intern Med. 2016 Mar 1;164(5):360-366</w:t>
            </w:r>
          </w:p>
          <w:p w14:paraId="4D1F31E0" w14:textId="3DC19B39" w:rsidR="00AA595E" w:rsidRPr="0026226A" w:rsidRDefault="00BB5DBE" w:rsidP="0037091F">
            <w:pPr>
              <w:pStyle w:val="ListParagraph"/>
              <w:numPr>
                <w:ilvl w:val="0"/>
                <w:numId w:val="9"/>
              </w:numPr>
              <w:rPr>
                <w:b/>
              </w:rPr>
            </w:pPr>
            <w:hyperlink r:id="rId18" w:history="1">
              <w:r w:rsidR="0026226A" w:rsidRPr="002C19AD">
                <w:rPr>
                  <w:rStyle w:val="Hyperlink"/>
                  <w:b/>
                </w:rPr>
                <w:t>https://www.uspreventiveservicestaskforce.org/Page/Document/UpdateSummaryFinal/depression-in-children-and-adolescents-screening1?ds=1&amp;s=depression</w:t>
              </w:r>
            </w:hyperlink>
          </w:p>
          <w:p w14:paraId="2B618AEF" w14:textId="77777777" w:rsidR="0026226A" w:rsidRPr="0026226A" w:rsidRDefault="0026226A" w:rsidP="008907F4">
            <w:pPr>
              <w:pStyle w:val="NoSpacing"/>
              <w:rPr>
                <w:rFonts w:ascii="Arial Narrow" w:hAnsi="Arial Narrow" w:cs="Arial"/>
                <w:color w:val="365F91" w:themeColor="accent1" w:themeShade="BF"/>
              </w:rPr>
            </w:pPr>
            <w:r w:rsidRPr="0026226A">
              <w:rPr>
                <w:b/>
                <w:color w:val="365F91" w:themeColor="accent1" w:themeShade="BF"/>
              </w:rPr>
              <w:t>Previous Submission</w:t>
            </w:r>
            <w:r w:rsidRPr="0026226A">
              <w:rPr>
                <w:color w:val="365F91" w:themeColor="accent1" w:themeShade="BF"/>
              </w:rPr>
              <w:t xml:space="preserve">: </w:t>
            </w:r>
          </w:p>
          <w:p w14:paraId="6D47E098" w14:textId="49841AA4" w:rsidR="0026226A" w:rsidRPr="0026226A" w:rsidRDefault="0026226A" w:rsidP="0026226A">
            <w:pPr>
              <w:pStyle w:val="NoSpacing"/>
              <w:rPr>
                <w:rFonts w:ascii="Arial Narrow" w:hAnsi="Arial Narrow" w:cs="Arial"/>
                <w:color w:val="0000FF"/>
              </w:rPr>
            </w:pPr>
            <w:r>
              <w:rPr>
                <w:rFonts w:ascii="Arial Narrow" w:hAnsi="Arial Narrow" w:cs="Arial"/>
                <w:color w:val="0000FF"/>
              </w:rPr>
              <w:t xml:space="preserve">       </w:t>
            </w:r>
            <w:r w:rsidRPr="0026226A">
              <w:rPr>
                <w:rFonts w:ascii="Arial Narrow" w:hAnsi="Arial Narrow" w:cs="Arial"/>
                <w:color w:val="365F91" w:themeColor="accent1" w:themeShade="BF"/>
              </w:rPr>
              <w:t>Williams, S.B., O´Connor, E.A., Eder, M., Whitlock, E.P. (2009). Screening for Child and Adolescent Depression in Primary Care Setting: A Systematic Evidence Review for the US Preventive Services Task Force. Pediatrics, 123, e716-e735.  doi:10.1542/peds.2008-2415</w:t>
            </w:r>
          </w:p>
          <w:p w14:paraId="6283C206" w14:textId="476CBAAA" w:rsidR="0026226A" w:rsidRPr="00AB4ECE" w:rsidRDefault="0026226A" w:rsidP="0026226A">
            <w:pPr>
              <w:pStyle w:val="ListParagraph"/>
              <w:ind w:firstLine="0"/>
              <w:rPr>
                <w:b/>
              </w:rPr>
            </w:pPr>
          </w:p>
        </w:tc>
      </w:tr>
      <w:tr w:rsidR="00AB4ECE" w14:paraId="6283C20A" w14:textId="77777777" w:rsidTr="0037091F">
        <w:tc>
          <w:tcPr>
            <w:tcW w:w="1908" w:type="dxa"/>
          </w:tcPr>
          <w:p w14:paraId="6283C208" w14:textId="48512D69"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7668" w:type="dxa"/>
          </w:tcPr>
          <w:p w14:paraId="614097D2" w14:textId="77777777" w:rsidR="00AB4ECE" w:rsidRDefault="00CD27FC" w:rsidP="00E8774A">
            <w:pPr>
              <w:ind w:left="0" w:firstLine="0"/>
            </w:pPr>
            <w:r>
              <w:t>“</w:t>
            </w:r>
            <w:r w:rsidR="00816367">
              <w:t>The USPSTF recommends</w:t>
            </w:r>
            <w:r w:rsidR="001E76B8">
              <w:t xml:space="preserve"> screening for major depressive </w:t>
            </w:r>
            <w:r w:rsidR="00816367">
              <w:t>disorder (MD</w:t>
            </w:r>
            <w:r w:rsidR="001E76B8">
              <w:t xml:space="preserve">D) in adolescents aged 12 to 18 </w:t>
            </w:r>
            <w:r w:rsidR="00816367">
              <w:t>years. Screening shou</w:t>
            </w:r>
            <w:r w:rsidR="001E76B8">
              <w:t xml:space="preserve">ld be implemented with adequate </w:t>
            </w:r>
            <w:r w:rsidR="00816367">
              <w:t>systems in plac</w:t>
            </w:r>
            <w:r w:rsidR="001E76B8">
              <w:t xml:space="preserve">e to ensure accurate diagnosis, </w:t>
            </w:r>
            <w:r w:rsidR="00816367">
              <w:t>effective treatment, and appropriate follow-up. (B recommendation)</w:t>
            </w:r>
            <w:r>
              <w:t>” (</w:t>
            </w:r>
            <w:r w:rsidR="00E8774A">
              <w:t>p.</w:t>
            </w:r>
            <w:r>
              <w:t xml:space="preserve"> 360)</w:t>
            </w:r>
          </w:p>
          <w:p w14:paraId="060D4D80" w14:textId="77777777" w:rsidR="0026226A" w:rsidRDefault="0026226A" w:rsidP="00E8774A">
            <w:pPr>
              <w:ind w:left="0" w:firstLine="0"/>
            </w:pPr>
          </w:p>
          <w:p w14:paraId="4762E4CB" w14:textId="77777777" w:rsidR="0026226A" w:rsidRDefault="0026226A" w:rsidP="0026226A">
            <w:pPr>
              <w:pStyle w:val="NoSpacing"/>
              <w:rPr>
                <w:color w:val="365F91" w:themeColor="accent1" w:themeShade="BF"/>
              </w:rPr>
            </w:pPr>
            <w:r w:rsidRPr="0026226A">
              <w:rPr>
                <w:b/>
                <w:color w:val="365F91" w:themeColor="accent1" w:themeShade="BF"/>
              </w:rPr>
              <w:t>Previous Submission</w:t>
            </w:r>
            <w:r w:rsidRPr="0026226A">
              <w:rPr>
                <w:color w:val="365F91" w:themeColor="accent1" w:themeShade="BF"/>
              </w:rPr>
              <w:t xml:space="preserve">: </w:t>
            </w:r>
          </w:p>
          <w:p w14:paraId="1DDBDFC6" w14:textId="77777777" w:rsidR="0026226A" w:rsidRPr="0026226A" w:rsidRDefault="0026226A" w:rsidP="0026226A">
            <w:pPr>
              <w:ind w:left="0" w:firstLine="0"/>
              <w:rPr>
                <w:rFonts w:ascii="Arial Narrow" w:hAnsi="Arial Narrow" w:cs="Arial"/>
                <w:bCs/>
                <w:color w:val="365F91" w:themeColor="accent1" w:themeShade="BF"/>
              </w:rPr>
            </w:pPr>
            <w:r w:rsidRPr="0026226A">
              <w:rPr>
                <w:rFonts w:ascii="Arial Narrow" w:hAnsi="Arial Narrow" w:cs="Arial"/>
                <w:bCs/>
                <w:color w:val="365F91" w:themeColor="accent1" w:themeShade="BF"/>
              </w:rPr>
              <w:t>“The US Preventive Health Services Task Force recommends screening of adolescents (aged 12 to18 years) for (MDD) when systems are in place to ensure accurate diagnosis, psychotherapy (cognitive behavioral or interpersonal), and follow-up (Grade B recommendation)” (AHRQ, 2010, p. 141)</w:t>
            </w:r>
          </w:p>
          <w:p w14:paraId="572FC346" w14:textId="77777777" w:rsidR="0026226A" w:rsidRPr="0026226A" w:rsidRDefault="0026226A" w:rsidP="0026226A">
            <w:pPr>
              <w:pStyle w:val="NoSpacing"/>
              <w:rPr>
                <w:rFonts w:ascii="Arial Narrow" w:hAnsi="Arial Narrow" w:cs="Arial"/>
                <w:color w:val="365F91" w:themeColor="accent1" w:themeShade="BF"/>
              </w:rPr>
            </w:pPr>
          </w:p>
          <w:p w14:paraId="6283C209" w14:textId="585D93F9" w:rsidR="0026226A" w:rsidRDefault="0026226A" w:rsidP="00E8774A">
            <w:pPr>
              <w:ind w:left="0" w:firstLine="0"/>
            </w:pPr>
          </w:p>
        </w:tc>
      </w:tr>
      <w:tr w:rsidR="00AB4ECE" w14:paraId="6283C20E" w14:textId="77777777" w:rsidTr="0037091F">
        <w:tc>
          <w:tcPr>
            <w:tcW w:w="1908" w:type="dxa"/>
          </w:tcPr>
          <w:p w14:paraId="6283C20B"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7668" w:type="dxa"/>
          </w:tcPr>
          <w:p w14:paraId="6283C20C" w14:textId="6EFF8555" w:rsidR="001E76B8" w:rsidRDefault="001E76B8" w:rsidP="001E76B8">
            <w:pPr>
              <w:ind w:left="0" w:firstLine="0"/>
            </w:pPr>
            <w:r>
              <w:t xml:space="preserve">Moderate: </w:t>
            </w:r>
            <w:r w:rsidR="00E8774A">
              <w:t>“</w:t>
            </w:r>
            <w:r>
              <w:t>The available evidence is sufficient to determine the effects of the preventive service on health outcomes, but confidence in the estimate is constrained by such factors as: the number, size, or quality of individual studies; inconsistency of findings across individual studies; limited generalizability of findings to routine primary care practice; and lack of coherence in the chain of evidence.</w:t>
            </w:r>
          </w:p>
          <w:p w14:paraId="6EBF8953" w14:textId="77777777" w:rsidR="00AB4ECE" w:rsidRDefault="001E76B8" w:rsidP="001E76B8">
            <w:pPr>
              <w:ind w:left="0" w:firstLine="0"/>
            </w:pPr>
            <w:r>
              <w:t>As more information becomes available, the magnitude or direction of the observed effect could change, and this change may be large enough to alter the conclusion.</w:t>
            </w:r>
            <w:r w:rsidR="00E8774A">
              <w:t>” (p. 367)</w:t>
            </w:r>
          </w:p>
          <w:p w14:paraId="52B09F09" w14:textId="4E41A231" w:rsidR="008907F4" w:rsidRDefault="0026226A" w:rsidP="001E76B8">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0D" w14:textId="4B9FAC7A" w:rsidR="0026226A" w:rsidRDefault="008907F4" w:rsidP="001E76B8">
            <w:pPr>
              <w:ind w:left="0" w:firstLine="0"/>
            </w:pPr>
            <w:r>
              <w:rPr>
                <w:color w:val="365F91" w:themeColor="accent1" w:themeShade="BF"/>
              </w:rPr>
              <w:t>*</w:t>
            </w:r>
            <w:r w:rsidR="0026226A" w:rsidRPr="00D31D72">
              <w:rPr>
                <w:color w:val="365F91" w:themeColor="accent1" w:themeShade="BF"/>
              </w:rPr>
              <w:t xml:space="preserve">Please see </w:t>
            </w:r>
            <w:r w:rsidR="005B4822" w:rsidRPr="005B4822">
              <w:rPr>
                <w:color w:val="365F91" w:themeColor="accent1" w:themeShade="BF"/>
              </w:rPr>
              <w:t>1c.13</w:t>
            </w:r>
            <w:r w:rsidR="005B4822">
              <w:rPr>
                <w:color w:val="365F91" w:themeColor="accent1" w:themeShade="BF"/>
              </w:rPr>
              <w:t xml:space="preserve"> at </w:t>
            </w:r>
            <w:r w:rsidR="0026226A" w:rsidRPr="00D31D72">
              <w:rPr>
                <w:color w:val="365F91" w:themeColor="accent1" w:themeShade="BF"/>
              </w:rPr>
              <w:t>end of document for grading of evidence for the USPSTF and ICSI guidelines</w:t>
            </w:r>
            <w:r w:rsidR="0026226A">
              <w:rPr>
                <w:color w:val="365F91" w:themeColor="accent1" w:themeShade="BF"/>
              </w:rPr>
              <w:t xml:space="preserve"> which was provided in the previous submission</w:t>
            </w:r>
          </w:p>
        </w:tc>
      </w:tr>
      <w:tr w:rsidR="00AB4ECE" w14:paraId="6283C213" w14:textId="77777777" w:rsidTr="0037091F">
        <w:tc>
          <w:tcPr>
            <w:tcW w:w="1908" w:type="dxa"/>
          </w:tcPr>
          <w:p w14:paraId="6283C20F" w14:textId="77777777" w:rsidR="00AB4ECE" w:rsidRDefault="00AB4ECE" w:rsidP="00E42FAA">
            <w:pPr>
              <w:ind w:left="0" w:firstLine="0"/>
            </w:pPr>
            <w:r>
              <w:lastRenderedPageBreak/>
              <w:t>Provide all other grades and definitions from the evidence grading system</w:t>
            </w:r>
          </w:p>
        </w:tc>
        <w:tc>
          <w:tcPr>
            <w:tcW w:w="7668" w:type="dxa"/>
          </w:tcPr>
          <w:p w14:paraId="6283C210" w14:textId="4EAA1E8B" w:rsidR="005349CA" w:rsidRDefault="00E8774A" w:rsidP="00054C81">
            <w:pPr>
              <w:ind w:left="0" w:firstLine="0"/>
            </w:pPr>
            <w:r>
              <w:t xml:space="preserve">As indicated in </w:t>
            </w:r>
            <w:r w:rsidR="005349CA">
              <w:t>Appendix Table 2</w:t>
            </w:r>
            <w:r>
              <w:t xml:space="preserve"> (p. 360)</w:t>
            </w:r>
            <w:r w:rsidR="005349CA">
              <w:t xml:space="preserve">. </w:t>
            </w:r>
          </w:p>
          <w:p w14:paraId="6283C211" w14:textId="658D3AC5" w:rsidR="005349CA" w:rsidRDefault="005349CA" w:rsidP="005349CA">
            <w:pPr>
              <w:ind w:left="0" w:firstLine="0"/>
            </w:pPr>
            <w:r>
              <w:t xml:space="preserve">High: </w:t>
            </w:r>
            <w:r w:rsidR="00E8774A">
              <w:t>“</w:t>
            </w:r>
            <w:r>
              <w:t>The available evidence usually includes consistent results from well-designed, well-conducted studies in representative primary care populations. These studies assess the effects of the preventive service on health outcomes. This conclusion is therefore unlikely to be strongly affected by the results of future studies.</w:t>
            </w:r>
            <w:r w:rsidR="00E8774A">
              <w:t>”</w:t>
            </w:r>
          </w:p>
          <w:p w14:paraId="49A2DB86" w14:textId="77777777" w:rsidR="00AB4ECE" w:rsidRDefault="005349CA" w:rsidP="005349CA">
            <w:pPr>
              <w:ind w:left="0" w:firstLine="0"/>
            </w:pPr>
            <w:r>
              <w:t>Low</w:t>
            </w:r>
            <w:r w:rsidR="00822873">
              <w:t>:</w:t>
            </w:r>
            <w:r>
              <w:t xml:space="preserve"> </w:t>
            </w:r>
            <w:r w:rsidR="00E8774A">
              <w:t>“</w:t>
            </w:r>
            <w:r>
              <w:t>The available evidence is insufficient to assess effects on health outcomes. Evide</w:t>
            </w:r>
            <w:r w:rsidR="00822873">
              <w:t xml:space="preserve">nce is insufficient because of: </w:t>
            </w:r>
            <w:r>
              <w:t>the lim</w:t>
            </w:r>
            <w:r w:rsidR="00822873">
              <w:t xml:space="preserve">ited number or size of studies; </w:t>
            </w:r>
            <w:r>
              <w:t>important fl</w:t>
            </w:r>
            <w:r w:rsidR="00822873">
              <w:t xml:space="preserve">aws in study design or methods; </w:t>
            </w:r>
            <w:r>
              <w:t>inconsistency of find</w:t>
            </w:r>
            <w:r w:rsidR="00822873">
              <w:t xml:space="preserve">ings across individual studies; gaps in the chain of evidence; </w:t>
            </w:r>
            <w:r>
              <w:t>findings that are not generalizable to rou</w:t>
            </w:r>
            <w:r w:rsidR="00822873">
              <w:t xml:space="preserve">tine primary care practice; and </w:t>
            </w:r>
            <w:r>
              <w:t>a lack of informatio</w:t>
            </w:r>
            <w:r w:rsidR="00822873">
              <w:t xml:space="preserve">n on important health outcomes. </w:t>
            </w:r>
            <w:r>
              <w:t>More information may allow an estimation of effects on health outcomes.</w:t>
            </w:r>
            <w:r w:rsidR="00E8774A">
              <w:t>”</w:t>
            </w:r>
          </w:p>
          <w:p w14:paraId="46F82078" w14:textId="77777777" w:rsidR="008907F4" w:rsidRDefault="0058231F" w:rsidP="005349CA">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12" w14:textId="0D9E45A2" w:rsidR="0058231F" w:rsidRDefault="008907F4" w:rsidP="005349CA">
            <w:pPr>
              <w:ind w:left="0" w:firstLine="0"/>
            </w:pPr>
            <w:r>
              <w:rPr>
                <w:color w:val="365F91" w:themeColor="accent1" w:themeShade="BF"/>
              </w:rPr>
              <w:t>*</w:t>
            </w:r>
            <w:r w:rsidR="0058231F" w:rsidRPr="00D31D72">
              <w:rPr>
                <w:color w:val="365F91" w:themeColor="accent1" w:themeShade="BF"/>
              </w:rPr>
              <w:t>Please see</w:t>
            </w:r>
            <w:r w:rsidR="005B4822">
              <w:rPr>
                <w:color w:val="365F91" w:themeColor="accent1" w:themeShade="BF"/>
              </w:rPr>
              <w:t xml:space="preserve"> </w:t>
            </w:r>
            <w:r w:rsidR="005B4822" w:rsidRPr="005B4822">
              <w:rPr>
                <w:color w:val="365F91" w:themeColor="accent1" w:themeShade="BF"/>
              </w:rPr>
              <w:t>1c.12</w:t>
            </w:r>
            <w:r w:rsidR="0058231F" w:rsidRPr="00D31D72">
              <w:rPr>
                <w:color w:val="365F91" w:themeColor="accent1" w:themeShade="BF"/>
              </w:rPr>
              <w:t xml:space="preserve"> </w:t>
            </w:r>
            <w:r w:rsidR="005B4822">
              <w:rPr>
                <w:color w:val="365F91" w:themeColor="accent1" w:themeShade="BF"/>
              </w:rPr>
              <w:t xml:space="preserve"> at </w:t>
            </w:r>
            <w:r w:rsidR="0058231F" w:rsidRPr="00D31D72">
              <w:rPr>
                <w:color w:val="365F91" w:themeColor="accent1" w:themeShade="BF"/>
              </w:rPr>
              <w:t>end of document for grading of evidence for the USPSTF and ICSI guidelines</w:t>
            </w:r>
            <w:r w:rsidR="0058231F">
              <w:rPr>
                <w:color w:val="365F91" w:themeColor="accent1" w:themeShade="BF"/>
              </w:rPr>
              <w:t xml:space="preserve"> which was provided in the previous submission</w:t>
            </w:r>
          </w:p>
        </w:tc>
      </w:tr>
      <w:tr w:rsidR="00AB4ECE" w14:paraId="6283C216" w14:textId="77777777" w:rsidTr="0037091F">
        <w:tc>
          <w:tcPr>
            <w:tcW w:w="1908" w:type="dxa"/>
          </w:tcPr>
          <w:p w14:paraId="6283C214"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7668" w:type="dxa"/>
          </w:tcPr>
          <w:p w14:paraId="60F92810" w14:textId="77777777" w:rsidR="00AB4ECE" w:rsidRDefault="001E76B8" w:rsidP="002E2177">
            <w:pPr>
              <w:ind w:left="0" w:firstLine="0"/>
            </w:pPr>
            <w:r w:rsidRPr="001E76B8">
              <w:t xml:space="preserve">B Recommendation: </w:t>
            </w:r>
            <w:r w:rsidR="00E8774A">
              <w:t>“</w:t>
            </w:r>
            <w:r w:rsidRPr="001E76B8">
              <w:t>The USPSTF recommends the service. There is high certainty that the net benefit is moderate or there is moderate certainty that the net benefit is moderate to substantial.</w:t>
            </w:r>
            <w:r w:rsidR="00E8774A">
              <w:t>” (p. 367)</w:t>
            </w:r>
          </w:p>
          <w:p w14:paraId="22C2DA6C" w14:textId="77777777" w:rsidR="0083026E" w:rsidRPr="0083026E" w:rsidRDefault="0083026E" w:rsidP="002E2177">
            <w:pPr>
              <w:ind w:left="0" w:firstLine="0"/>
              <w:rPr>
                <w:b/>
                <w:color w:val="365F91" w:themeColor="accent1" w:themeShade="BF"/>
              </w:rPr>
            </w:pPr>
            <w:r w:rsidRPr="0083026E">
              <w:rPr>
                <w:b/>
                <w:color w:val="365F91" w:themeColor="accent1" w:themeShade="BF"/>
              </w:rPr>
              <w:t>Previous Submission:</w:t>
            </w:r>
          </w:p>
          <w:p w14:paraId="6283C215" w14:textId="0C8E3FDC" w:rsidR="0083026E" w:rsidRDefault="0083026E" w:rsidP="002E2177">
            <w:pPr>
              <w:ind w:left="0" w:firstLine="0"/>
            </w:pPr>
            <w:r w:rsidRPr="0083026E">
              <w:rPr>
                <w:rFonts w:ascii="Arial Narrow" w:hAnsi="Arial Narrow" w:cs="Arial"/>
                <w:color w:val="365F91" w:themeColor="accent1" w:themeShade="BF"/>
              </w:rPr>
              <w:t xml:space="preserve">USPSTF Grade B: The USPSTF recommends the service. There is high certainty that the net benefit is moderate or there is moderate certainty that the net benefit is moderate to substantial.  </w:t>
            </w:r>
          </w:p>
        </w:tc>
      </w:tr>
      <w:tr w:rsidR="00AB4ECE" w14:paraId="6283C21E" w14:textId="77777777" w:rsidTr="0037091F">
        <w:tc>
          <w:tcPr>
            <w:tcW w:w="1908" w:type="dxa"/>
          </w:tcPr>
          <w:p w14:paraId="6283C217" w14:textId="284224E5" w:rsidR="00AB4ECE" w:rsidRDefault="00AB4ECE" w:rsidP="00E42FAA">
            <w:pPr>
              <w:ind w:left="0" w:firstLine="0"/>
            </w:pPr>
            <w:r>
              <w:t>Provide all other grades and definitions from the recommendation grading system</w:t>
            </w:r>
          </w:p>
        </w:tc>
        <w:tc>
          <w:tcPr>
            <w:tcW w:w="7668" w:type="dxa"/>
          </w:tcPr>
          <w:p w14:paraId="6283C218" w14:textId="194A19FC" w:rsidR="00054C81" w:rsidRDefault="00E8774A" w:rsidP="00822873">
            <w:pPr>
              <w:ind w:left="0" w:firstLine="0"/>
            </w:pPr>
            <w:r w:rsidRPr="00E8774A">
              <w:t xml:space="preserve">As indicated in </w:t>
            </w:r>
            <w:r w:rsidR="00822873">
              <w:t>Appendix Table 1</w:t>
            </w:r>
            <w:r w:rsidRPr="00E8774A">
              <w:t xml:space="preserve"> (p. 360)</w:t>
            </w:r>
            <w:r w:rsidR="00822873">
              <w:t xml:space="preserve">. </w:t>
            </w:r>
          </w:p>
          <w:p w14:paraId="6283C219" w14:textId="256414C4" w:rsidR="00822873" w:rsidRDefault="00822873" w:rsidP="00822873">
            <w:pPr>
              <w:ind w:left="0" w:firstLine="0"/>
            </w:pPr>
            <w:r>
              <w:t>A</w:t>
            </w:r>
            <w:r w:rsidR="008C3796">
              <w:t>:</w:t>
            </w:r>
            <w:r>
              <w:t xml:space="preserve"> </w:t>
            </w:r>
            <w:r w:rsidR="00E8774A">
              <w:t>“</w:t>
            </w:r>
            <w:r>
              <w:t>The USPSTF recommends the service. There is high certainty that the net benefit is substantial.</w:t>
            </w:r>
            <w:r w:rsidR="00E8774A">
              <w:t>”</w:t>
            </w:r>
          </w:p>
          <w:p w14:paraId="6283C21A" w14:textId="3B0D9025" w:rsidR="00822873" w:rsidRDefault="00822873" w:rsidP="00822873">
            <w:pPr>
              <w:ind w:left="0" w:firstLine="0"/>
            </w:pPr>
            <w:r>
              <w:t>C</w:t>
            </w:r>
            <w:r w:rsidR="008C3796">
              <w:t>:</w:t>
            </w:r>
            <w:r>
              <w:t xml:space="preserve"> </w:t>
            </w:r>
            <w:r w:rsidR="00E8774A">
              <w:t>“</w:t>
            </w:r>
            <w:r>
              <w:t>The USPSTF recommends selectively offering or providing this service to individual patients based on professional judgment and pat</w:t>
            </w:r>
            <w:r w:rsidR="00054C81">
              <w:t xml:space="preserve">ient </w:t>
            </w:r>
            <w:r>
              <w:t>preferences. There is at least moderate certainty that the net benefit is small.</w:t>
            </w:r>
            <w:r w:rsidR="00E8774A">
              <w:t>”</w:t>
            </w:r>
          </w:p>
          <w:p w14:paraId="6283C21B" w14:textId="61887B6A" w:rsidR="00822873" w:rsidRDefault="00822873" w:rsidP="00822873">
            <w:pPr>
              <w:ind w:left="0" w:firstLine="0"/>
            </w:pPr>
            <w:r>
              <w:t>D</w:t>
            </w:r>
            <w:r w:rsidR="008C3796">
              <w:t>:</w:t>
            </w:r>
            <w:r>
              <w:t xml:space="preserve"> </w:t>
            </w:r>
            <w:r w:rsidR="00E8774A">
              <w:t>“</w:t>
            </w:r>
            <w:r>
              <w:t>The USPSTF recommends against the service. There is moderate or high certainty that the service has no net benefit or that the harms outweigh the benefits.</w:t>
            </w:r>
            <w:r w:rsidR="00E8774A">
              <w:t>”</w:t>
            </w:r>
          </w:p>
          <w:p w14:paraId="2E1228FD" w14:textId="77777777" w:rsidR="00AB4ECE" w:rsidRDefault="00822873" w:rsidP="00822873">
            <w:pPr>
              <w:ind w:left="0" w:firstLine="0"/>
            </w:pPr>
            <w:r>
              <w:t>I statement</w:t>
            </w:r>
            <w:r w:rsidR="00054C81">
              <w:t>:</w:t>
            </w:r>
            <w:r>
              <w:t xml:space="preserve"> </w:t>
            </w:r>
            <w:r w:rsidR="00E8774A">
              <w:t>“</w:t>
            </w:r>
            <w:r>
              <w:t>The USPSTF concludes that the current evidence is insufficient to assess the balance of benefits and harms of the service. Evidence is lacking, of poor quality, or conflicting, and the balance of benefits and harms cannot be determined.</w:t>
            </w:r>
            <w:r w:rsidR="00E8774A">
              <w:t>”</w:t>
            </w:r>
          </w:p>
          <w:p w14:paraId="5F28AE2C" w14:textId="36C2025D" w:rsidR="008907F4" w:rsidRPr="008907F4" w:rsidRDefault="008907F4" w:rsidP="00822873">
            <w:pPr>
              <w:ind w:left="0" w:firstLine="0"/>
              <w:rPr>
                <w:b/>
                <w:color w:val="365F91" w:themeColor="accent1" w:themeShade="BF"/>
              </w:rPr>
            </w:pPr>
          </w:p>
          <w:p w14:paraId="6283C21D" w14:textId="09BB3D4B" w:rsidR="0083026E" w:rsidRDefault="0083026E" w:rsidP="00822873">
            <w:pPr>
              <w:ind w:left="0" w:firstLine="0"/>
            </w:pPr>
            <w:r w:rsidRPr="008907F4">
              <w:rPr>
                <w:b/>
                <w:color w:val="365F91" w:themeColor="accent1" w:themeShade="BF"/>
              </w:rPr>
              <w:t>Previous Submission does not provide this information.</w:t>
            </w:r>
          </w:p>
        </w:tc>
      </w:tr>
      <w:tr w:rsidR="00AB4ECE" w14:paraId="6283C224" w14:textId="77777777" w:rsidTr="0037091F">
        <w:tc>
          <w:tcPr>
            <w:tcW w:w="1908" w:type="dxa"/>
          </w:tcPr>
          <w:p w14:paraId="6283C21F" w14:textId="77777777" w:rsidR="00AB4ECE" w:rsidRDefault="000E5C93" w:rsidP="002E2177">
            <w:pPr>
              <w:ind w:left="0" w:firstLine="0"/>
            </w:pPr>
            <w:r>
              <w:t>Body of evidence:</w:t>
            </w:r>
          </w:p>
          <w:p w14:paraId="6283C220" w14:textId="77777777" w:rsidR="000E5C93" w:rsidRDefault="000E5C93" w:rsidP="000E5C93">
            <w:pPr>
              <w:pStyle w:val="ListParagraph"/>
              <w:numPr>
                <w:ilvl w:val="0"/>
                <w:numId w:val="10"/>
              </w:numPr>
            </w:pPr>
            <w:r>
              <w:t>Quantity – how many studies?</w:t>
            </w:r>
          </w:p>
          <w:p w14:paraId="6283C221" w14:textId="77777777" w:rsidR="000E5C93" w:rsidRDefault="000E5C93" w:rsidP="000E5C93">
            <w:pPr>
              <w:pStyle w:val="ListParagraph"/>
              <w:numPr>
                <w:ilvl w:val="0"/>
                <w:numId w:val="10"/>
              </w:numPr>
            </w:pPr>
            <w:r>
              <w:t>Quality – what type of studies?</w:t>
            </w:r>
          </w:p>
        </w:tc>
        <w:tc>
          <w:tcPr>
            <w:tcW w:w="7668" w:type="dxa"/>
          </w:tcPr>
          <w:p w14:paraId="6283C222" w14:textId="1F0EA24F" w:rsidR="00AB4ECE" w:rsidRPr="00197B21" w:rsidRDefault="00473F42" w:rsidP="00BE3905">
            <w:pPr>
              <w:ind w:left="0" w:firstLine="0"/>
            </w:pPr>
            <w:r w:rsidRPr="00197B21">
              <w:t xml:space="preserve">The </w:t>
            </w:r>
            <w:r w:rsidR="00BE3905" w:rsidRPr="00197B21">
              <w:t xml:space="preserve">USPSTF </w:t>
            </w:r>
            <w:r w:rsidR="007571D8" w:rsidRPr="00197B21">
              <w:t xml:space="preserve">conducted </w:t>
            </w:r>
            <w:r w:rsidR="00054C81" w:rsidRPr="00197B21">
              <w:t xml:space="preserve">a systematic evidence </w:t>
            </w:r>
            <w:r w:rsidR="00BE3905" w:rsidRPr="00197B21">
              <w:t>review</w:t>
            </w:r>
            <w:r w:rsidRPr="00197B21">
              <w:t xml:space="preserve"> to update its 2009 recommendation on screening for child and adolescent </w:t>
            </w:r>
            <w:r w:rsidR="007571D8" w:rsidRPr="00197B21">
              <w:t>major depressive disorder (</w:t>
            </w:r>
            <w:r w:rsidRPr="00197B21">
              <w:t>MDD</w:t>
            </w:r>
            <w:r w:rsidR="007571D8" w:rsidRPr="00197B21">
              <w:t>)</w:t>
            </w:r>
            <w:r w:rsidRPr="00197B21">
              <w:t xml:space="preserve"> </w:t>
            </w:r>
            <w:r w:rsidR="007571D8" w:rsidRPr="00197B21">
              <w:t xml:space="preserve">in </w:t>
            </w:r>
            <w:r w:rsidRPr="00197B21">
              <w:t xml:space="preserve">primary care </w:t>
            </w:r>
            <w:r w:rsidR="007571D8" w:rsidRPr="00197B21">
              <w:t>settings</w:t>
            </w:r>
            <w:r w:rsidRPr="00197B21">
              <w:t xml:space="preserve">. </w:t>
            </w:r>
            <w:r w:rsidR="00E95B4E" w:rsidRPr="00197B21">
              <w:t>Compared to its 2009 review, USPSTF narrowed the scope of this evidence review to focus exclusively on screening for and treating MDD</w:t>
            </w:r>
            <w:r w:rsidR="00AC09A2" w:rsidRPr="00197B21">
              <w:t>.</w:t>
            </w:r>
            <w:r w:rsidR="00E95B4E" w:rsidRPr="00197B21">
              <w:t xml:space="preserve"> </w:t>
            </w:r>
            <w:r w:rsidR="00B939AE" w:rsidRPr="00197B21">
              <w:t xml:space="preserve">The </w:t>
            </w:r>
            <w:r w:rsidRPr="00197B21">
              <w:t xml:space="preserve">USPSTF excluded studies </w:t>
            </w:r>
            <w:r w:rsidR="00054C81" w:rsidRPr="00197B21">
              <w:t xml:space="preserve">of </w:t>
            </w:r>
            <w:r w:rsidR="00BE3905" w:rsidRPr="00197B21">
              <w:t xml:space="preserve">paroxetine </w:t>
            </w:r>
            <w:r w:rsidR="00054C81" w:rsidRPr="00197B21">
              <w:t xml:space="preserve">because </w:t>
            </w:r>
            <w:r w:rsidR="00E95B4E" w:rsidRPr="00197B21">
              <w:t>in</w:t>
            </w:r>
            <w:r w:rsidR="00054C81" w:rsidRPr="00197B21">
              <w:t xml:space="preserve"> 2003</w:t>
            </w:r>
            <w:r w:rsidR="00E95B4E" w:rsidRPr="00197B21">
              <w:t xml:space="preserve"> the</w:t>
            </w:r>
            <w:r w:rsidRPr="00197B21">
              <w:t xml:space="preserve"> U.S. Food and Drug Administration</w:t>
            </w:r>
            <w:r w:rsidR="00054C81" w:rsidRPr="00197B21">
              <w:t xml:space="preserve"> </w:t>
            </w:r>
            <w:r w:rsidRPr="00197B21">
              <w:t>(</w:t>
            </w:r>
            <w:r w:rsidR="00054C81" w:rsidRPr="00197B21">
              <w:t>FDA</w:t>
            </w:r>
            <w:r w:rsidRPr="00197B21">
              <w:t>)</w:t>
            </w:r>
            <w:r w:rsidR="00054C81" w:rsidRPr="00197B21">
              <w:t xml:space="preserve"> </w:t>
            </w:r>
            <w:r w:rsidR="00E95B4E" w:rsidRPr="00197B21">
              <w:t xml:space="preserve">recommended </w:t>
            </w:r>
            <w:r w:rsidR="00B939AE" w:rsidRPr="00197B21">
              <w:t>not to use</w:t>
            </w:r>
            <w:r w:rsidR="00054C81" w:rsidRPr="00197B21">
              <w:t xml:space="preserve"> </w:t>
            </w:r>
            <w:r w:rsidR="00E95B4E" w:rsidRPr="00197B21">
              <w:t>paroxetine</w:t>
            </w:r>
            <w:r w:rsidR="00E95B4E" w:rsidRPr="00197B21" w:rsidDel="00E95B4E">
              <w:t xml:space="preserve"> </w:t>
            </w:r>
            <w:r w:rsidR="00054C81" w:rsidRPr="00197B21">
              <w:t xml:space="preserve">to treat MDD in </w:t>
            </w:r>
            <w:r w:rsidR="00BE3905" w:rsidRPr="00197B21">
              <w:t>children and adolescents</w:t>
            </w:r>
            <w:r w:rsidR="00054C81" w:rsidRPr="00197B21">
              <w:t xml:space="preserve">. </w:t>
            </w:r>
            <w:r w:rsidR="006F344E" w:rsidRPr="00197B21">
              <w:t>The USPSTF examined</w:t>
            </w:r>
            <w:r w:rsidR="00BE3905" w:rsidRPr="00197B21">
              <w:t xml:space="preserve"> eviden</w:t>
            </w:r>
            <w:r w:rsidR="006F344E" w:rsidRPr="00197B21">
              <w:t xml:space="preserve">ce on the benefits and harms of </w:t>
            </w:r>
            <w:r w:rsidR="00BE3905" w:rsidRPr="00197B21">
              <w:t>screening; the ac</w:t>
            </w:r>
            <w:r w:rsidR="006F344E" w:rsidRPr="00197B21">
              <w:t xml:space="preserve">curacy of </w:t>
            </w:r>
            <w:r w:rsidR="00F31F1F" w:rsidRPr="00197B21">
              <w:t xml:space="preserve">screening tests feasible for use in </w:t>
            </w:r>
            <w:r w:rsidR="006F344E" w:rsidRPr="00197B21">
              <w:t>primary care</w:t>
            </w:r>
            <w:r w:rsidR="00BE3905" w:rsidRPr="00197B21">
              <w:t xml:space="preserve">; and the </w:t>
            </w:r>
            <w:r w:rsidR="006F344E" w:rsidRPr="00197B21">
              <w:t xml:space="preserve">benefits and harms of treatment </w:t>
            </w:r>
            <w:r w:rsidR="00BE3905" w:rsidRPr="00197B21">
              <w:t>with psychotherapy, medications, and collaborat</w:t>
            </w:r>
            <w:r w:rsidR="006F344E" w:rsidRPr="00197B21">
              <w:t xml:space="preserve">ive care models </w:t>
            </w:r>
            <w:r w:rsidR="00BE3905" w:rsidRPr="00197B21">
              <w:t>in patient</w:t>
            </w:r>
            <w:r w:rsidR="006F344E" w:rsidRPr="00197B21">
              <w:t>s age</w:t>
            </w:r>
            <w:r w:rsidR="00AC09A2" w:rsidRPr="00197B21">
              <w:t>s</w:t>
            </w:r>
            <w:r w:rsidR="006F344E" w:rsidRPr="00197B21">
              <w:t xml:space="preserve"> 7 to 18 years. </w:t>
            </w:r>
            <w:r w:rsidR="00E95B4E" w:rsidRPr="00197B21">
              <w:t xml:space="preserve">USPSTF limited treatment </w:t>
            </w:r>
            <w:r w:rsidR="00BE3905" w:rsidRPr="00197B21">
              <w:t xml:space="preserve">studies </w:t>
            </w:r>
            <w:r w:rsidR="006F344E" w:rsidRPr="00197B21">
              <w:t xml:space="preserve">to those that were </w:t>
            </w:r>
            <w:r w:rsidR="00BE3905" w:rsidRPr="00197B21">
              <w:t xml:space="preserve">implemented in </w:t>
            </w:r>
            <w:r w:rsidR="00B939AE" w:rsidRPr="00197B21">
              <w:t xml:space="preserve">or </w:t>
            </w:r>
            <w:r w:rsidR="00F31F1F" w:rsidRPr="00197B21">
              <w:t xml:space="preserve">required </w:t>
            </w:r>
            <w:r w:rsidR="00B939AE" w:rsidRPr="00197B21">
              <w:t xml:space="preserve">referrals from </w:t>
            </w:r>
            <w:r w:rsidR="006F344E" w:rsidRPr="00197B21">
              <w:t xml:space="preserve">primary care </w:t>
            </w:r>
            <w:r w:rsidR="00BE3905" w:rsidRPr="00197B21">
              <w:lastRenderedPageBreak/>
              <w:t>setting</w:t>
            </w:r>
            <w:r w:rsidR="00B939AE" w:rsidRPr="00197B21">
              <w:t>s</w:t>
            </w:r>
            <w:r w:rsidR="00BE3905" w:rsidRPr="00197B21">
              <w:t xml:space="preserve"> to ensure </w:t>
            </w:r>
            <w:r w:rsidR="006F344E" w:rsidRPr="00197B21">
              <w:t xml:space="preserve">that the patient population was </w:t>
            </w:r>
            <w:r w:rsidR="00BE3905" w:rsidRPr="00197B21">
              <w:t xml:space="preserve">similar to </w:t>
            </w:r>
            <w:r w:rsidR="00AC09A2" w:rsidRPr="00197B21">
              <w:t>patients</w:t>
            </w:r>
            <w:r w:rsidR="00BE3905" w:rsidRPr="00197B21">
              <w:t xml:space="preserve"> </w:t>
            </w:r>
            <w:r w:rsidR="006F344E" w:rsidRPr="00197B21">
              <w:t xml:space="preserve">who would be identified through </w:t>
            </w:r>
            <w:r w:rsidR="00BE3905" w:rsidRPr="00197B21">
              <w:t>screening.</w:t>
            </w:r>
          </w:p>
          <w:p w14:paraId="6F2B0F61" w14:textId="5095F6F6" w:rsidR="006F344E" w:rsidRDefault="006F344E" w:rsidP="00F31F1F">
            <w:pPr>
              <w:ind w:left="0" w:firstLine="0"/>
            </w:pPr>
            <w:r w:rsidRPr="00197B21">
              <w:t xml:space="preserve">The USPSTF found </w:t>
            </w:r>
            <w:r w:rsidR="00AC09A2" w:rsidRPr="00197B21">
              <w:t>five</w:t>
            </w:r>
            <w:r w:rsidRPr="00197B21">
              <w:t xml:space="preserve"> g</w:t>
            </w:r>
            <w:r w:rsidR="005D2477" w:rsidRPr="00197B21">
              <w:t xml:space="preserve">ood- or fair-quality studies of </w:t>
            </w:r>
            <w:r w:rsidRPr="00197B21">
              <w:t>the accuracy of MDD sc</w:t>
            </w:r>
            <w:r w:rsidR="005D2477" w:rsidRPr="00197B21">
              <w:t>reening instruments in children and adolescents</w:t>
            </w:r>
            <w:r w:rsidR="00E712E5" w:rsidRPr="00197B21">
              <w:t xml:space="preserve"> age</w:t>
            </w:r>
            <w:r w:rsidR="00AC09A2" w:rsidRPr="00197B21">
              <w:t>s</w:t>
            </w:r>
            <w:r w:rsidR="00E712E5" w:rsidRPr="00197B21">
              <w:t xml:space="preserve"> 11 years or older</w:t>
            </w:r>
            <w:r w:rsidR="00D63469" w:rsidRPr="00197B21">
              <w:t>. It also found</w:t>
            </w:r>
            <w:r w:rsidRPr="00197B21">
              <w:t xml:space="preserve"> </w:t>
            </w:r>
            <w:r w:rsidR="00AC09A2" w:rsidRPr="00197B21">
              <w:t>eight</w:t>
            </w:r>
            <w:r w:rsidRPr="00197B21">
              <w:t xml:space="preserve"> good-</w:t>
            </w:r>
            <w:r w:rsidR="006A0A55" w:rsidRPr="00197B21">
              <w:t xml:space="preserve"> or fair-</w:t>
            </w:r>
            <w:r w:rsidRPr="00197B21">
              <w:t xml:space="preserve">quality </w:t>
            </w:r>
            <w:r w:rsidR="00B939AE" w:rsidRPr="00197B21">
              <w:t>randomized controlled trials (</w:t>
            </w:r>
            <w:r w:rsidRPr="00197B21">
              <w:t>RCTs</w:t>
            </w:r>
            <w:r w:rsidR="00B939AE" w:rsidRPr="00197B21">
              <w:t>)</w:t>
            </w:r>
            <w:r w:rsidRPr="00197B21">
              <w:t xml:space="preserve"> that</w:t>
            </w:r>
            <w:r w:rsidR="005D2477" w:rsidRPr="00197B21">
              <w:t xml:space="preserve"> </w:t>
            </w:r>
            <w:r w:rsidRPr="00197B21">
              <w:t>reported health outc</w:t>
            </w:r>
            <w:r w:rsidR="005D2477" w:rsidRPr="00197B21">
              <w:t xml:space="preserve">omes in children or adolescents </w:t>
            </w:r>
            <w:r w:rsidRPr="00197B21">
              <w:t>with screen-detected MDD</w:t>
            </w:r>
            <w:r w:rsidR="00F31F1F" w:rsidRPr="00197B21">
              <w:t xml:space="preserve">: </w:t>
            </w:r>
            <w:r w:rsidR="00AC09A2" w:rsidRPr="00197B21">
              <w:t>four</w:t>
            </w:r>
            <w:r w:rsidR="00F31F1F" w:rsidRPr="00197B21">
              <w:t xml:space="preserve"> for patients</w:t>
            </w:r>
            <w:r w:rsidRPr="00197B21">
              <w:t xml:space="preserve"> who were treated</w:t>
            </w:r>
            <w:r w:rsidR="005D2477" w:rsidRPr="00197B21">
              <w:t xml:space="preserve"> with </w:t>
            </w:r>
            <w:r w:rsidR="00B939AE" w:rsidRPr="00197B21">
              <w:t>selective serotonin re</w:t>
            </w:r>
            <w:r w:rsidR="00B06798" w:rsidRPr="00197B21">
              <w:t xml:space="preserve">uptake </w:t>
            </w:r>
            <w:r w:rsidR="00B939AE" w:rsidRPr="00197B21">
              <w:t xml:space="preserve">inhibitors </w:t>
            </w:r>
            <w:r w:rsidR="00B06798" w:rsidRPr="00197B21">
              <w:t>(</w:t>
            </w:r>
            <w:r w:rsidR="005D2477" w:rsidRPr="00197B21">
              <w:t>SSRIs</w:t>
            </w:r>
            <w:r w:rsidR="00B06798" w:rsidRPr="00197B21">
              <w:t>)</w:t>
            </w:r>
            <w:r w:rsidR="005D2477" w:rsidRPr="00197B21">
              <w:t xml:space="preserve">, </w:t>
            </w:r>
            <w:r w:rsidR="00AC09A2" w:rsidRPr="00197B21">
              <w:t>two</w:t>
            </w:r>
            <w:r w:rsidR="00F31F1F" w:rsidRPr="00197B21">
              <w:t xml:space="preserve"> involving </w:t>
            </w:r>
            <w:r w:rsidR="005D2477" w:rsidRPr="00197B21">
              <w:t xml:space="preserve">psychotherapy, </w:t>
            </w:r>
            <w:r w:rsidR="00AC09A2" w:rsidRPr="00197B21">
              <w:t>one</w:t>
            </w:r>
            <w:r w:rsidR="00F31F1F" w:rsidRPr="00197B21">
              <w:t xml:space="preserve"> on </w:t>
            </w:r>
            <w:r w:rsidR="005D2477" w:rsidRPr="00197B21">
              <w:t xml:space="preserve">SSRIs combined with psychotherapy, </w:t>
            </w:r>
            <w:r w:rsidR="00F31F1F" w:rsidRPr="00197B21">
              <w:t xml:space="preserve">and </w:t>
            </w:r>
            <w:r w:rsidR="00AC09A2" w:rsidRPr="00197B21">
              <w:t>one</w:t>
            </w:r>
            <w:r w:rsidR="00F31F1F" w:rsidRPr="00197B21">
              <w:t xml:space="preserve"> </w:t>
            </w:r>
            <w:r w:rsidR="005D2477" w:rsidRPr="00197B21">
              <w:t>o</w:t>
            </w:r>
            <w:r w:rsidR="00F31F1F" w:rsidRPr="00197B21">
              <w:t>n</w:t>
            </w:r>
            <w:r w:rsidR="005D2477" w:rsidRPr="00197B21">
              <w:t xml:space="preserve"> collaborative care.</w:t>
            </w:r>
            <w:r w:rsidR="005D43CD" w:rsidRPr="00197B21">
              <w:t xml:space="preserve"> </w:t>
            </w:r>
            <w:r w:rsidR="00E712E5" w:rsidRPr="00197B21">
              <w:t xml:space="preserve">Most trials were restricted to </w:t>
            </w:r>
            <w:r w:rsidR="0050171D" w:rsidRPr="00197B21">
              <w:t>adolescent’s</w:t>
            </w:r>
            <w:r w:rsidR="00E712E5" w:rsidRPr="00197B21">
              <w:t xml:space="preserve"> age</w:t>
            </w:r>
            <w:r w:rsidR="00AC09A2" w:rsidRPr="00197B21">
              <w:t>s</w:t>
            </w:r>
            <w:r w:rsidR="00E712E5" w:rsidRPr="00197B21">
              <w:t xml:space="preserve"> 12 to 14 years or older; only </w:t>
            </w:r>
            <w:r w:rsidR="00AC09A2" w:rsidRPr="00197B21">
              <w:t>two</w:t>
            </w:r>
            <w:r w:rsidR="00F31F1F" w:rsidRPr="00197B21">
              <w:t xml:space="preserve"> of the </w:t>
            </w:r>
            <w:r w:rsidR="0050171D" w:rsidRPr="00197B21">
              <w:t>four</w:t>
            </w:r>
            <w:r w:rsidR="0050171D">
              <w:t xml:space="preserve"> </w:t>
            </w:r>
            <w:r w:rsidR="0050171D" w:rsidRPr="00197B21">
              <w:t>SSRI</w:t>
            </w:r>
            <w:r w:rsidR="00E712E5" w:rsidRPr="00197B21">
              <w:t xml:space="preserve"> trials included children age</w:t>
            </w:r>
            <w:r w:rsidR="00AC09A2" w:rsidRPr="00197B21">
              <w:t>s</w:t>
            </w:r>
            <w:r w:rsidR="00E712E5" w:rsidRPr="00197B21">
              <w:t xml:space="preserve"> 7 or 8 years </w:t>
            </w:r>
            <w:r w:rsidR="00B939AE" w:rsidRPr="00197B21">
              <w:t>(</w:t>
            </w:r>
            <w:r w:rsidR="00D63469" w:rsidRPr="00197B21">
              <w:t>p</w:t>
            </w:r>
            <w:r w:rsidR="005D43CD" w:rsidRPr="00197B21">
              <w:t>. 364</w:t>
            </w:r>
            <w:r w:rsidR="00B939AE" w:rsidRPr="00197B21">
              <w:t>)</w:t>
            </w:r>
            <w:r w:rsidR="00D63469" w:rsidRPr="00197B21">
              <w:t>.</w:t>
            </w:r>
          </w:p>
          <w:p w14:paraId="4BE16FEB" w14:textId="77777777" w:rsidR="008907F4" w:rsidRDefault="0083026E" w:rsidP="00F31F1F">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23" w14:textId="634ADACD" w:rsidR="0083026E" w:rsidRPr="0083026E" w:rsidRDefault="008907F4" w:rsidP="00F31F1F">
            <w:pPr>
              <w:ind w:left="0" w:firstLine="0"/>
              <w:rPr>
                <w:b/>
              </w:rPr>
            </w:pPr>
            <w:r>
              <w:rPr>
                <w:color w:val="365F91" w:themeColor="accent1" w:themeShade="BF"/>
              </w:rPr>
              <w:t>*</w:t>
            </w:r>
            <w:r w:rsidR="0083026E" w:rsidRPr="00D31D72">
              <w:rPr>
                <w:color w:val="365F91" w:themeColor="accent1" w:themeShade="BF"/>
              </w:rPr>
              <w:t>Please see</w:t>
            </w:r>
            <w:r w:rsidR="005B4822">
              <w:rPr>
                <w:color w:val="365F91" w:themeColor="accent1" w:themeShade="BF"/>
              </w:rPr>
              <w:t xml:space="preserve"> </w:t>
            </w:r>
            <w:r w:rsidR="005B4822" w:rsidRPr="005B4822">
              <w:rPr>
                <w:color w:val="365F91" w:themeColor="accent1" w:themeShade="BF"/>
              </w:rPr>
              <w:t>1.c.5</w:t>
            </w:r>
            <w:r w:rsidR="0083026E" w:rsidRPr="00D31D72">
              <w:rPr>
                <w:color w:val="365F91" w:themeColor="accent1" w:themeShade="BF"/>
              </w:rPr>
              <w:t xml:space="preserve"> </w:t>
            </w:r>
            <w:r w:rsidR="00123E53">
              <w:rPr>
                <w:color w:val="365F91" w:themeColor="accent1" w:themeShade="BF"/>
              </w:rPr>
              <w:t xml:space="preserve">and </w:t>
            </w:r>
            <w:r w:rsidR="00123E53" w:rsidRPr="00123E53">
              <w:rPr>
                <w:color w:val="365F91" w:themeColor="accent1" w:themeShade="BF"/>
              </w:rPr>
              <w:t xml:space="preserve">1c.6 </w:t>
            </w:r>
            <w:r w:rsidR="005B4822">
              <w:rPr>
                <w:color w:val="365F91" w:themeColor="accent1" w:themeShade="BF"/>
              </w:rPr>
              <w:t xml:space="preserve">at </w:t>
            </w:r>
            <w:r w:rsidR="0083026E" w:rsidRPr="00D31D72">
              <w:rPr>
                <w:color w:val="365F91" w:themeColor="accent1" w:themeShade="BF"/>
              </w:rPr>
              <w:t xml:space="preserve">end of document for </w:t>
            </w:r>
            <w:r w:rsidR="0083026E">
              <w:rPr>
                <w:color w:val="365F91" w:themeColor="accent1" w:themeShade="BF"/>
              </w:rPr>
              <w:t>body</w:t>
            </w:r>
            <w:r w:rsidR="0083026E" w:rsidRPr="00D31D72">
              <w:rPr>
                <w:color w:val="365F91" w:themeColor="accent1" w:themeShade="BF"/>
              </w:rPr>
              <w:t xml:space="preserve"> of evidence for the USPSTF and ICSI guidelines</w:t>
            </w:r>
            <w:r w:rsidR="0083026E">
              <w:rPr>
                <w:color w:val="365F91" w:themeColor="accent1" w:themeShade="BF"/>
              </w:rPr>
              <w:t xml:space="preserve"> which was provided in the previous submission</w:t>
            </w:r>
          </w:p>
        </w:tc>
      </w:tr>
      <w:tr w:rsidR="00AB4ECE" w14:paraId="6283C227" w14:textId="77777777" w:rsidTr="0037091F">
        <w:tc>
          <w:tcPr>
            <w:tcW w:w="1908" w:type="dxa"/>
          </w:tcPr>
          <w:p w14:paraId="6283C225" w14:textId="77777777" w:rsidR="00AB4ECE" w:rsidRDefault="000E5C93" w:rsidP="002E2177">
            <w:pPr>
              <w:ind w:left="0" w:firstLine="0"/>
            </w:pPr>
            <w:r>
              <w:lastRenderedPageBreak/>
              <w:t xml:space="preserve">Estimates of benefit and consistency across studies </w:t>
            </w:r>
          </w:p>
        </w:tc>
        <w:tc>
          <w:tcPr>
            <w:tcW w:w="7668" w:type="dxa"/>
          </w:tcPr>
          <w:p w14:paraId="371E0A86" w14:textId="77777777" w:rsidR="00AB4ECE" w:rsidRDefault="00FA5227" w:rsidP="00C93CC5">
            <w:pPr>
              <w:ind w:left="0" w:firstLine="0"/>
            </w:pPr>
            <w:r w:rsidRPr="00197B21">
              <w:t>The USPSTF found a</w:t>
            </w:r>
            <w:r w:rsidR="00AE3813" w:rsidRPr="00197B21">
              <w:t xml:space="preserve">dequate evidence that screening </w:t>
            </w:r>
            <w:r w:rsidRPr="00197B21">
              <w:t xml:space="preserve">tests can accurately </w:t>
            </w:r>
            <w:r w:rsidR="00AE3813" w:rsidRPr="00197B21">
              <w:t>identify MDD in adolescents</w:t>
            </w:r>
            <w:r w:rsidR="00C93CC5" w:rsidRPr="00197B21">
              <w:t xml:space="preserve"> and</w:t>
            </w:r>
            <w:r w:rsidRPr="00197B21">
              <w:t xml:space="preserve"> that treatment of ad</w:t>
            </w:r>
            <w:r w:rsidR="00AE3813" w:rsidRPr="00197B21">
              <w:t xml:space="preserve">olescents </w:t>
            </w:r>
            <w:r w:rsidRPr="00197B21">
              <w:t>with screen-</w:t>
            </w:r>
            <w:r w:rsidR="00AE3813" w:rsidRPr="00197B21">
              <w:t xml:space="preserve">detected MDD is associated with </w:t>
            </w:r>
            <w:r w:rsidRPr="00197B21">
              <w:t>beneficial reductions in symptoms</w:t>
            </w:r>
            <w:r w:rsidR="00D63469" w:rsidRPr="00197B21">
              <w:t>.</w:t>
            </w:r>
            <w:r w:rsidR="005D43CD" w:rsidRPr="00197B21">
              <w:t xml:space="preserve"> The USPST</w:t>
            </w:r>
            <w:r w:rsidR="001D5E38" w:rsidRPr="00197B21">
              <w:t xml:space="preserve">F </w:t>
            </w:r>
            <w:r w:rsidR="00C46C98" w:rsidRPr="00197B21">
              <w:t xml:space="preserve">therefore </w:t>
            </w:r>
            <w:r w:rsidR="001D5E38" w:rsidRPr="00197B21">
              <w:t>conclude</w:t>
            </w:r>
            <w:r w:rsidR="00C46C98" w:rsidRPr="00197B21">
              <w:t>d</w:t>
            </w:r>
            <w:r w:rsidR="001D5E38" w:rsidRPr="00197B21">
              <w:t xml:space="preserve"> </w:t>
            </w:r>
            <w:r w:rsidR="00E01C9E" w:rsidRPr="00197B21">
              <w:t xml:space="preserve">with moderate certainty </w:t>
            </w:r>
            <w:r w:rsidR="001D5E38" w:rsidRPr="00197B21">
              <w:t>that screening for MDD in adolescents age</w:t>
            </w:r>
            <w:r w:rsidR="00CF46C0" w:rsidRPr="00197B21">
              <w:t>s</w:t>
            </w:r>
            <w:r w:rsidR="001D5E38" w:rsidRPr="00197B21">
              <w:t xml:space="preserve"> 12</w:t>
            </w:r>
            <w:r w:rsidR="00CF46C0" w:rsidRPr="00197B21">
              <w:t xml:space="preserve"> to </w:t>
            </w:r>
            <w:r w:rsidR="001D5E38" w:rsidRPr="00197B21">
              <w:t xml:space="preserve">18 years </w:t>
            </w:r>
            <w:r w:rsidR="00E01C9E" w:rsidRPr="00197B21">
              <w:t xml:space="preserve">is associated </w:t>
            </w:r>
            <w:r w:rsidR="001D5E38" w:rsidRPr="00197B21">
              <w:t>a moderate net benefit</w:t>
            </w:r>
            <w:r w:rsidR="00E01C9E" w:rsidRPr="00197B21">
              <w:t xml:space="preserve"> (</w:t>
            </w:r>
            <w:r w:rsidR="007131DF" w:rsidRPr="00197B21">
              <w:t xml:space="preserve">p. </w:t>
            </w:r>
            <w:r w:rsidR="00E01C9E" w:rsidRPr="00197B21">
              <w:t>365)</w:t>
            </w:r>
            <w:r w:rsidR="001D5E38" w:rsidRPr="00197B21">
              <w:t>. Although t</w:t>
            </w:r>
            <w:r w:rsidR="00B72381" w:rsidRPr="00197B21">
              <w:t xml:space="preserve">he USPSTF found no </w:t>
            </w:r>
            <w:r w:rsidR="00AE3813" w:rsidRPr="00197B21">
              <w:t xml:space="preserve">studies that directly evaluated </w:t>
            </w:r>
            <w:r w:rsidR="00B72381" w:rsidRPr="00197B21">
              <w:t>whether screening fo</w:t>
            </w:r>
            <w:r w:rsidR="00AE3813" w:rsidRPr="00197B21">
              <w:t xml:space="preserve">r MDD in adolescents in primary </w:t>
            </w:r>
            <w:r w:rsidR="001D5E38" w:rsidRPr="00197B21">
              <w:t xml:space="preserve">care </w:t>
            </w:r>
            <w:r w:rsidR="00AE3813" w:rsidRPr="00197B21">
              <w:t xml:space="preserve">settings leads to improved </w:t>
            </w:r>
            <w:r w:rsidR="00B72381" w:rsidRPr="00197B21">
              <w:t>health and othe</w:t>
            </w:r>
            <w:r w:rsidR="001D5E38" w:rsidRPr="00197B21">
              <w:t xml:space="preserve">r outcomes, </w:t>
            </w:r>
            <w:r w:rsidR="00D63469" w:rsidRPr="00197B21">
              <w:t xml:space="preserve">there is </w:t>
            </w:r>
            <w:r w:rsidR="00B72381" w:rsidRPr="00197B21">
              <w:t>adequate evidence</w:t>
            </w:r>
            <w:r w:rsidR="00AE3813" w:rsidRPr="00197B21">
              <w:t xml:space="preserve"> that treatment of MDD detected </w:t>
            </w:r>
            <w:r w:rsidR="00B72381" w:rsidRPr="00197B21">
              <w:t>through screeni</w:t>
            </w:r>
            <w:r w:rsidR="00AE3813" w:rsidRPr="00197B21">
              <w:t xml:space="preserve">ng in adolescents is associated </w:t>
            </w:r>
            <w:r w:rsidR="001D5E38" w:rsidRPr="00197B21">
              <w:t xml:space="preserve">with moderate benefit, </w:t>
            </w:r>
            <w:r w:rsidR="00B72381" w:rsidRPr="00197B21">
              <w:t>f</w:t>
            </w:r>
            <w:r w:rsidR="00AE3813" w:rsidRPr="00197B21">
              <w:t xml:space="preserve">or example, </w:t>
            </w:r>
            <w:r w:rsidR="00C46C98" w:rsidRPr="00197B21">
              <w:t>by reducing the severity of</w:t>
            </w:r>
            <w:r w:rsidR="00AE3813" w:rsidRPr="00197B21">
              <w:t xml:space="preserve"> depression </w:t>
            </w:r>
            <w:r w:rsidR="001D5E38" w:rsidRPr="00197B21">
              <w:t>or</w:t>
            </w:r>
            <w:r w:rsidR="00B72381" w:rsidRPr="00197B21">
              <w:t xml:space="preserve"> </w:t>
            </w:r>
            <w:r w:rsidR="00C46C98" w:rsidRPr="00197B21">
              <w:t xml:space="preserve">improving </w:t>
            </w:r>
            <w:r w:rsidR="00B72381" w:rsidRPr="00197B21">
              <w:t xml:space="preserve">depression </w:t>
            </w:r>
            <w:r w:rsidR="001D5E38" w:rsidRPr="00197B21">
              <w:t>symptoms</w:t>
            </w:r>
            <w:r w:rsidR="00E01C9E" w:rsidRPr="00197B21">
              <w:t xml:space="preserve"> (</w:t>
            </w:r>
            <w:r w:rsidR="007131DF" w:rsidRPr="00197B21">
              <w:t xml:space="preserve">p. </w:t>
            </w:r>
            <w:r w:rsidR="00E01C9E" w:rsidRPr="00197B21">
              <w:t>361)</w:t>
            </w:r>
            <w:r w:rsidR="001D5E38" w:rsidRPr="00197B21">
              <w:t>.</w:t>
            </w:r>
          </w:p>
          <w:p w14:paraId="19E36866" w14:textId="77777777" w:rsidR="008907F4" w:rsidRDefault="0083026E" w:rsidP="0083026E">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44A14667" w14:textId="79209CEF" w:rsidR="0083026E" w:rsidRDefault="008907F4" w:rsidP="0083026E">
            <w:pPr>
              <w:ind w:left="0" w:firstLine="0"/>
            </w:pPr>
            <w:r>
              <w:rPr>
                <w:color w:val="365F91" w:themeColor="accent1" w:themeShade="BF"/>
              </w:rPr>
              <w:t>*</w:t>
            </w:r>
            <w:r w:rsidR="0083026E" w:rsidRPr="00D31D72">
              <w:rPr>
                <w:color w:val="365F91" w:themeColor="accent1" w:themeShade="BF"/>
              </w:rPr>
              <w:t xml:space="preserve">Please see </w:t>
            </w:r>
            <w:r w:rsidR="00123E53" w:rsidRPr="00123E53">
              <w:rPr>
                <w:color w:val="365F91" w:themeColor="accent1" w:themeShade="BF"/>
              </w:rPr>
              <w:t xml:space="preserve">1c.7 </w:t>
            </w:r>
            <w:r w:rsidR="00123E53">
              <w:rPr>
                <w:color w:val="365F91" w:themeColor="accent1" w:themeShade="BF"/>
              </w:rPr>
              <w:t xml:space="preserve">at </w:t>
            </w:r>
            <w:r w:rsidR="0083026E" w:rsidRPr="00D31D72">
              <w:rPr>
                <w:color w:val="365F91" w:themeColor="accent1" w:themeShade="BF"/>
              </w:rPr>
              <w:t xml:space="preserve">end of document for </w:t>
            </w:r>
            <w:r w:rsidR="0083026E" w:rsidRPr="00A624A7">
              <w:rPr>
                <w:color w:val="365F91" w:themeColor="accent1" w:themeShade="BF"/>
              </w:rPr>
              <w:t>Estimates of benefit and consistency across studies</w:t>
            </w:r>
            <w:r w:rsidR="0083026E" w:rsidRPr="00D31D72">
              <w:rPr>
                <w:color w:val="365F91" w:themeColor="accent1" w:themeShade="BF"/>
              </w:rPr>
              <w:t xml:space="preserve"> for the USPSTF and ICSI guidelines</w:t>
            </w:r>
            <w:r w:rsidR="0083026E">
              <w:rPr>
                <w:color w:val="365F91" w:themeColor="accent1" w:themeShade="BF"/>
              </w:rPr>
              <w:t xml:space="preserve"> which was provided in the previous submission</w:t>
            </w:r>
          </w:p>
          <w:p w14:paraId="38AFA031" w14:textId="77777777" w:rsidR="0083026E" w:rsidRDefault="0083026E" w:rsidP="00C93CC5">
            <w:pPr>
              <w:ind w:left="0" w:firstLine="0"/>
            </w:pPr>
          </w:p>
          <w:p w14:paraId="6283C226" w14:textId="5CA36CD9" w:rsidR="0083026E" w:rsidRPr="00197B21" w:rsidRDefault="0083026E" w:rsidP="00C93CC5">
            <w:pPr>
              <w:ind w:left="0" w:firstLine="0"/>
            </w:pPr>
          </w:p>
        </w:tc>
      </w:tr>
      <w:tr w:rsidR="000E5C93" w14:paraId="6283C22D" w14:textId="77777777" w:rsidTr="0037091F">
        <w:tc>
          <w:tcPr>
            <w:tcW w:w="1908" w:type="dxa"/>
          </w:tcPr>
          <w:p w14:paraId="6283C228" w14:textId="77777777" w:rsidR="000E5C93" w:rsidRDefault="000E5C93" w:rsidP="002E2177">
            <w:pPr>
              <w:ind w:left="0" w:firstLine="0"/>
            </w:pPr>
            <w:r>
              <w:t>What harms were identified?</w:t>
            </w:r>
          </w:p>
        </w:tc>
        <w:tc>
          <w:tcPr>
            <w:tcW w:w="7668" w:type="dxa"/>
          </w:tcPr>
          <w:p w14:paraId="6283C22B" w14:textId="7E5E5F0B" w:rsidR="000E5C93" w:rsidRPr="00197B21" w:rsidRDefault="000E5C93" w:rsidP="00BE3905">
            <w:pPr>
              <w:ind w:left="0" w:firstLine="0"/>
            </w:pPr>
          </w:p>
          <w:p w14:paraId="51DDAF0A" w14:textId="77777777" w:rsidR="00FA5227" w:rsidRDefault="00E77AEF" w:rsidP="00541CF6">
            <w:pPr>
              <w:ind w:left="0" w:firstLine="0"/>
            </w:pPr>
            <w:r w:rsidRPr="00197B21">
              <w:t>T</w:t>
            </w:r>
            <w:r w:rsidR="000C075C" w:rsidRPr="00197B21">
              <w:t xml:space="preserve">he USPSTF found no direct evidence </w:t>
            </w:r>
            <w:r w:rsidRPr="00197B21">
              <w:t>to suggest tha</w:t>
            </w:r>
            <w:r w:rsidR="00541CF6" w:rsidRPr="00197B21">
              <w:t>t</w:t>
            </w:r>
            <w:r w:rsidR="000C075C" w:rsidRPr="00197B21">
              <w:t xml:space="preserve"> screening </w:t>
            </w:r>
            <w:r w:rsidR="00541CF6" w:rsidRPr="00197B21">
              <w:t xml:space="preserve">or treatment </w:t>
            </w:r>
            <w:r w:rsidR="000C075C" w:rsidRPr="00197B21">
              <w:t>for MDD in adolescents or children</w:t>
            </w:r>
            <w:r w:rsidRPr="00197B21">
              <w:t xml:space="preserve"> leads to potential harms</w:t>
            </w:r>
            <w:r w:rsidR="00FC0F47" w:rsidRPr="00197B21">
              <w:t xml:space="preserve">. </w:t>
            </w:r>
            <w:r w:rsidRPr="00197B21">
              <w:t xml:space="preserve">Seven trials in </w:t>
            </w:r>
            <w:r w:rsidR="00CF46C0" w:rsidRPr="00197B21">
              <w:t xml:space="preserve">the </w:t>
            </w:r>
            <w:r w:rsidRPr="00197B21">
              <w:t xml:space="preserve">USPSTF review </w:t>
            </w:r>
            <w:r w:rsidR="00541CF6" w:rsidRPr="00197B21">
              <w:t xml:space="preserve">pertaining to the </w:t>
            </w:r>
            <w:r w:rsidRPr="00197B21">
              <w:t>use of SSRIs (</w:t>
            </w:r>
            <w:r w:rsidR="00CF46C0" w:rsidRPr="00197B21">
              <w:t>five</w:t>
            </w:r>
            <w:r w:rsidRPr="00197B21">
              <w:t xml:space="preserve"> trials), psychotherapy with or without SSRIs (</w:t>
            </w:r>
            <w:r w:rsidR="00CF46C0" w:rsidRPr="00197B21">
              <w:t>one</w:t>
            </w:r>
            <w:r w:rsidRPr="00197B21">
              <w:t xml:space="preserve"> trial), or collaborative care (</w:t>
            </w:r>
            <w:r w:rsidR="00CF46C0" w:rsidRPr="00197B21">
              <w:t>one</w:t>
            </w:r>
            <w:r w:rsidRPr="00197B21">
              <w:t xml:space="preserve"> trial)</w:t>
            </w:r>
            <w:r w:rsidR="00541CF6" w:rsidRPr="00197B21">
              <w:t xml:space="preserve"> reported on harms</w:t>
            </w:r>
            <w:r w:rsidRPr="00197B21">
              <w:t>, but none found significant differences between intervention groups. T</w:t>
            </w:r>
            <w:r w:rsidR="00FC0F47" w:rsidRPr="00197B21">
              <w:t>he USPSTF</w:t>
            </w:r>
            <w:r w:rsidR="006F1AFA" w:rsidRPr="00197B21">
              <w:t xml:space="preserve"> </w:t>
            </w:r>
            <w:r w:rsidRPr="00197B21">
              <w:t>noted, however</w:t>
            </w:r>
            <w:r w:rsidR="006F1AFA" w:rsidRPr="00197B21">
              <w:t xml:space="preserve">, </w:t>
            </w:r>
            <w:r w:rsidRPr="00197B21">
              <w:t>that some of the</w:t>
            </w:r>
            <w:r w:rsidR="00FC0F47" w:rsidRPr="00197B21">
              <w:t xml:space="preserve"> studies </w:t>
            </w:r>
            <w:r w:rsidRPr="00197B21">
              <w:t>had insufficient</w:t>
            </w:r>
            <w:r w:rsidR="00FC0F47" w:rsidRPr="00197B21">
              <w:t xml:space="preserve"> power to detect differences</w:t>
            </w:r>
            <w:r w:rsidR="00FA5227" w:rsidRPr="00197B21">
              <w:t xml:space="preserve"> </w:t>
            </w:r>
            <w:r w:rsidR="00541CF6" w:rsidRPr="00197B21">
              <w:t>on some of the measured outcomes</w:t>
            </w:r>
            <w:r w:rsidR="006F1AFA" w:rsidRPr="00197B21">
              <w:t>.</w:t>
            </w:r>
          </w:p>
          <w:p w14:paraId="2DDFE424" w14:textId="77777777" w:rsidR="008907F4" w:rsidRDefault="0083026E" w:rsidP="0083026E">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4090F577" w14:textId="7B3758D3" w:rsidR="0083026E" w:rsidRDefault="008907F4" w:rsidP="0083026E">
            <w:pPr>
              <w:ind w:left="0" w:firstLine="0"/>
            </w:pPr>
            <w:r>
              <w:rPr>
                <w:color w:val="365F91" w:themeColor="accent1" w:themeShade="BF"/>
              </w:rPr>
              <w:t>*</w:t>
            </w:r>
            <w:r w:rsidR="0083026E" w:rsidRPr="00D31D72">
              <w:rPr>
                <w:color w:val="365F91" w:themeColor="accent1" w:themeShade="BF"/>
              </w:rPr>
              <w:t xml:space="preserve">Please see </w:t>
            </w:r>
            <w:r w:rsidR="00123E53" w:rsidRPr="00123E53">
              <w:rPr>
                <w:color w:val="365F91" w:themeColor="accent1" w:themeShade="BF"/>
              </w:rPr>
              <w:t>1c.8</w:t>
            </w:r>
            <w:r w:rsidR="00123E53">
              <w:rPr>
                <w:color w:val="365F91" w:themeColor="accent1" w:themeShade="BF"/>
              </w:rPr>
              <w:t xml:space="preserve"> at </w:t>
            </w:r>
            <w:r w:rsidR="0083026E" w:rsidRPr="00D31D72">
              <w:rPr>
                <w:color w:val="365F91" w:themeColor="accent1" w:themeShade="BF"/>
              </w:rPr>
              <w:t xml:space="preserve">end of document for </w:t>
            </w:r>
            <w:r w:rsidR="0083026E">
              <w:rPr>
                <w:color w:val="365F91" w:themeColor="accent1" w:themeShade="BF"/>
              </w:rPr>
              <w:t>harms identified</w:t>
            </w:r>
            <w:r w:rsidR="0083026E" w:rsidRPr="00D31D72">
              <w:rPr>
                <w:color w:val="365F91" w:themeColor="accent1" w:themeShade="BF"/>
              </w:rPr>
              <w:t xml:space="preserve"> for the USPSTF and ICSI guidelines</w:t>
            </w:r>
            <w:r w:rsidR="0083026E">
              <w:rPr>
                <w:color w:val="365F91" w:themeColor="accent1" w:themeShade="BF"/>
              </w:rPr>
              <w:t xml:space="preserve"> which was provided in the previous submission.</w:t>
            </w:r>
          </w:p>
          <w:p w14:paraId="6283C22C" w14:textId="275715DC" w:rsidR="0083026E" w:rsidRPr="00197B21" w:rsidRDefault="0083026E" w:rsidP="00541CF6">
            <w:pPr>
              <w:ind w:left="0" w:firstLine="0"/>
            </w:pPr>
          </w:p>
        </w:tc>
      </w:tr>
      <w:tr w:rsidR="000E5C93" w14:paraId="6283C230" w14:textId="77777777" w:rsidTr="0037091F">
        <w:tc>
          <w:tcPr>
            <w:tcW w:w="1908" w:type="dxa"/>
          </w:tcPr>
          <w:p w14:paraId="6283C22E" w14:textId="77777777" w:rsidR="000E5C93" w:rsidRDefault="000E5C93" w:rsidP="000E5C93">
            <w:pPr>
              <w:ind w:left="0" w:firstLine="0"/>
            </w:pPr>
            <w:r>
              <w:t xml:space="preserve">Identify any new studies conducted since the SR. Do the new studies change the conclusions from </w:t>
            </w:r>
            <w:r>
              <w:lastRenderedPageBreak/>
              <w:t>the SR?</w:t>
            </w:r>
          </w:p>
        </w:tc>
        <w:tc>
          <w:tcPr>
            <w:tcW w:w="7668" w:type="dxa"/>
          </w:tcPr>
          <w:p w14:paraId="01203592" w14:textId="77777777" w:rsidR="000E5C93" w:rsidRDefault="00B72381" w:rsidP="00E271C0">
            <w:pPr>
              <w:ind w:left="0" w:firstLine="0"/>
            </w:pPr>
            <w:r>
              <w:lastRenderedPageBreak/>
              <w:t xml:space="preserve">This </w:t>
            </w:r>
            <w:r w:rsidR="00E271C0">
              <w:t xml:space="preserve">guideline was published in 2016 and </w:t>
            </w:r>
            <w:r>
              <w:t xml:space="preserve">is </w:t>
            </w:r>
            <w:r w:rsidR="00E271C0">
              <w:t xml:space="preserve">the most </w:t>
            </w:r>
            <w:r w:rsidR="00541CF6">
              <w:t>recent</w:t>
            </w:r>
            <w:r>
              <w:t xml:space="preserve"> systematic review</w:t>
            </w:r>
            <w:r w:rsidR="00E271C0">
              <w:t xml:space="preserve"> completed</w:t>
            </w:r>
            <w:r w:rsidR="00541CF6">
              <w:t xml:space="preserve">. </w:t>
            </w:r>
          </w:p>
          <w:p w14:paraId="4BB3D2B4" w14:textId="77777777" w:rsidR="008907F4" w:rsidRDefault="008907F4" w:rsidP="00E271C0">
            <w:pPr>
              <w:ind w:left="0" w:firstLine="0"/>
            </w:pPr>
          </w:p>
          <w:p w14:paraId="6283C22F" w14:textId="639590FD" w:rsidR="008907F4" w:rsidRPr="008907F4" w:rsidRDefault="008907F4" w:rsidP="00E271C0">
            <w:pPr>
              <w:ind w:left="0" w:firstLine="0"/>
              <w:rPr>
                <w:b/>
              </w:rPr>
            </w:pPr>
            <w:r>
              <w:rPr>
                <w:b/>
                <w:color w:val="365F91" w:themeColor="accent1" w:themeShade="BF"/>
              </w:rPr>
              <w:t xml:space="preserve">The 2016 </w:t>
            </w:r>
            <w:r w:rsidR="0050171D">
              <w:rPr>
                <w:b/>
                <w:color w:val="365F91" w:themeColor="accent1" w:themeShade="BF"/>
              </w:rPr>
              <w:t>guideline</w:t>
            </w:r>
            <w:r>
              <w:rPr>
                <w:b/>
                <w:color w:val="365F91" w:themeColor="accent1" w:themeShade="BF"/>
              </w:rPr>
              <w:t xml:space="preserve"> is an</w:t>
            </w:r>
            <w:r w:rsidRPr="008907F4">
              <w:rPr>
                <w:b/>
                <w:color w:val="365F91" w:themeColor="accent1" w:themeShade="BF"/>
              </w:rPr>
              <w:t xml:space="preserve"> update of the 2009 release</w:t>
            </w:r>
            <w:r>
              <w:rPr>
                <w:b/>
                <w:color w:val="365F91" w:themeColor="accent1" w:themeShade="BF"/>
              </w:rPr>
              <w:t>, submitted in the previous submission</w:t>
            </w:r>
            <w:r w:rsidRPr="008907F4">
              <w:rPr>
                <w:b/>
                <w:color w:val="365F91" w:themeColor="accent1" w:themeShade="BF"/>
              </w:rPr>
              <w:t xml:space="preserve">. </w:t>
            </w:r>
          </w:p>
        </w:tc>
      </w:tr>
    </w:tbl>
    <w:p w14:paraId="10242AD0" w14:textId="77777777" w:rsidR="00083361" w:rsidRDefault="00083361"/>
    <w:tbl>
      <w:tblPr>
        <w:tblStyle w:val="TableGrid"/>
        <w:tblW w:w="0" w:type="auto"/>
        <w:tblLayout w:type="fixed"/>
        <w:tblLook w:val="04A0" w:firstRow="1" w:lastRow="0" w:firstColumn="1" w:lastColumn="0" w:noHBand="0" w:noVBand="1"/>
      </w:tblPr>
      <w:tblGrid>
        <w:gridCol w:w="1908"/>
        <w:gridCol w:w="7668"/>
      </w:tblGrid>
      <w:tr w:rsidR="00816367" w14:paraId="6283C23F" w14:textId="77777777" w:rsidTr="0037091F">
        <w:tc>
          <w:tcPr>
            <w:tcW w:w="1908" w:type="dxa"/>
          </w:tcPr>
          <w:p w14:paraId="6283C234" w14:textId="77777777" w:rsidR="00816367" w:rsidRPr="00AB4ECE" w:rsidRDefault="00816367" w:rsidP="00592E92">
            <w:pPr>
              <w:ind w:left="0" w:firstLine="0"/>
              <w:rPr>
                <w:b/>
              </w:rPr>
            </w:pPr>
            <w:r w:rsidRPr="00AB4ECE">
              <w:rPr>
                <w:b/>
              </w:rPr>
              <w:t>Source of Systematic Review:</w:t>
            </w:r>
          </w:p>
          <w:p w14:paraId="6283C235" w14:textId="77777777" w:rsidR="00816367" w:rsidRPr="00AB4ECE" w:rsidRDefault="00816367" w:rsidP="00592E92">
            <w:pPr>
              <w:pStyle w:val="ListParagraph"/>
              <w:numPr>
                <w:ilvl w:val="0"/>
                <w:numId w:val="9"/>
              </w:numPr>
              <w:rPr>
                <w:b/>
              </w:rPr>
            </w:pPr>
            <w:r w:rsidRPr="00AB4ECE">
              <w:rPr>
                <w:b/>
              </w:rPr>
              <w:t>Title</w:t>
            </w:r>
          </w:p>
          <w:p w14:paraId="6283C236" w14:textId="77777777" w:rsidR="00816367" w:rsidRPr="00AB4ECE" w:rsidRDefault="00816367" w:rsidP="00592E92">
            <w:pPr>
              <w:pStyle w:val="ListParagraph"/>
              <w:numPr>
                <w:ilvl w:val="0"/>
                <w:numId w:val="9"/>
              </w:numPr>
              <w:rPr>
                <w:b/>
              </w:rPr>
            </w:pPr>
            <w:r w:rsidRPr="00AB4ECE">
              <w:rPr>
                <w:b/>
              </w:rPr>
              <w:t>Author</w:t>
            </w:r>
          </w:p>
          <w:p w14:paraId="6283C237" w14:textId="77777777" w:rsidR="00816367" w:rsidRPr="00AB4ECE" w:rsidRDefault="00816367" w:rsidP="00592E92">
            <w:pPr>
              <w:pStyle w:val="ListParagraph"/>
              <w:numPr>
                <w:ilvl w:val="0"/>
                <w:numId w:val="9"/>
              </w:numPr>
              <w:rPr>
                <w:b/>
              </w:rPr>
            </w:pPr>
            <w:r w:rsidRPr="00AB4ECE">
              <w:rPr>
                <w:b/>
              </w:rPr>
              <w:t>Date</w:t>
            </w:r>
          </w:p>
          <w:p w14:paraId="6283C238" w14:textId="77777777" w:rsidR="00816367" w:rsidRPr="00AB4ECE" w:rsidRDefault="00816367" w:rsidP="00592E92">
            <w:pPr>
              <w:pStyle w:val="ListParagraph"/>
              <w:numPr>
                <w:ilvl w:val="0"/>
                <w:numId w:val="9"/>
              </w:numPr>
              <w:rPr>
                <w:b/>
              </w:rPr>
            </w:pPr>
            <w:r w:rsidRPr="00AB4ECE">
              <w:rPr>
                <w:b/>
              </w:rPr>
              <w:t>Citation, including page number</w:t>
            </w:r>
          </w:p>
          <w:p w14:paraId="6283C239" w14:textId="77777777" w:rsidR="00816367" w:rsidRPr="00AB4ECE" w:rsidRDefault="00816367" w:rsidP="00592E92">
            <w:pPr>
              <w:pStyle w:val="ListParagraph"/>
              <w:numPr>
                <w:ilvl w:val="0"/>
                <w:numId w:val="9"/>
              </w:numPr>
              <w:rPr>
                <w:b/>
              </w:rPr>
            </w:pPr>
            <w:r w:rsidRPr="00AB4ECE">
              <w:rPr>
                <w:b/>
              </w:rPr>
              <w:t>URL</w:t>
            </w:r>
          </w:p>
        </w:tc>
        <w:tc>
          <w:tcPr>
            <w:tcW w:w="7668" w:type="dxa"/>
          </w:tcPr>
          <w:p w14:paraId="6283C23A" w14:textId="17BC0A93" w:rsidR="00816367" w:rsidRPr="0007151A" w:rsidRDefault="00816367" w:rsidP="0037091F">
            <w:pPr>
              <w:pStyle w:val="ListParagraph"/>
              <w:numPr>
                <w:ilvl w:val="0"/>
                <w:numId w:val="9"/>
              </w:numPr>
              <w:rPr>
                <w:b/>
                <w:color w:val="FF0000"/>
              </w:rPr>
            </w:pPr>
            <w:r w:rsidRPr="0007151A">
              <w:rPr>
                <w:b/>
                <w:color w:val="FF0000"/>
              </w:rPr>
              <w:t>Screening for Depression in Adults</w:t>
            </w:r>
            <w:r w:rsidR="00FC0F47" w:rsidRPr="0007151A">
              <w:rPr>
                <w:b/>
                <w:color w:val="FF0000"/>
              </w:rPr>
              <w:t xml:space="preserve"> </w:t>
            </w:r>
            <w:r w:rsidRPr="0007151A">
              <w:rPr>
                <w:b/>
                <w:color w:val="FF0000"/>
              </w:rPr>
              <w:t>US Preventive Services Task Force Recommendation Statement</w:t>
            </w:r>
          </w:p>
          <w:p w14:paraId="6283C23B" w14:textId="0E278177" w:rsidR="00CF6515" w:rsidRPr="0007151A" w:rsidRDefault="00CF6515" w:rsidP="0037091F">
            <w:pPr>
              <w:pStyle w:val="ListParagraph"/>
              <w:numPr>
                <w:ilvl w:val="0"/>
                <w:numId w:val="9"/>
              </w:numPr>
              <w:rPr>
                <w:b/>
                <w:color w:val="FF0000"/>
              </w:rPr>
            </w:pPr>
            <w:r w:rsidRPr="0007151A">
              <w:rPr>
                <w:b/>
                <w:color w:val="FF0000"/>
              </w:rPr>
              <w:t>Albert L. Siu, MD, MSPH; and the US Preventive Services Task Force (USPSTF)</w:t>
            </w:r>
          </w:p>
          <w:p w14:paraId="6283C23C" w14:textId="77777777" w:rsidR="00CF6515" w:rsidRPr="0007151A" w:rsidRDefault="00B45AD6" w:rsidP="0037091F">
            <w:pPr>
              <w:pStyle w:val="ListParagraph"/>
              <w:numPr>
                <w:ilvl w:val="0"/>
                <w:numId w:val="9"/>
              </w:numPr>
              <w:rPr>
                <w:b/>
                <w:color w:val="FF0000"/>
              </w:rPr>
            </w:pPr>
            <w:r w:rsidRPr="0007151A">
              <w:rPr>
                <w:b/>
                <w:color w:val="FF0000"/>
              </w:rPr>
              <w:t xml:space="preserve">Published </w:t>
            </w:r>
            <w:r w:rsidR="00CF6515" w:rsidRPr="0007151A">
              <w:rPr>
                <w:b/>
                <w:color w:val="FF0000"/>
              </w:rPr>
              <w:t>January 26, 2016</w:t>
            </w:r>
          </w:p>
          <w:p w14:paraId="6283C23D" w14:textId="13A9DBF8" w:rsidR="00CF6515" w:rsidRPr="0007151A" w:rsidRDefault="00080C2A" w:rsidP="0037091F">
            <w:pPr>
              <w:pStyle w:val="ListParagraph"/>
              <w:numPr>
                <w:ilvl w:val="0"/>
                <w:numId w:val="9"/>
              </w:numPr>
              <w:rPr>
                <w:b/>
                <w:color w:val="FF0000"/>
              </w:rPr>
            </w:pPr>
            <w:r w:rsidRPr="0007151A">
              <w:rPr>
                <w:b/>
                <w:color w:val="FF0000"/>
              </w:rPr>
              <w:t>US Preventive Services Task Force (USPSTF). Screening for Depression in Adults: US Preventive Services Task Force Recommendation Statement. JAMA. 2016;</w:t>
            </w:r>
            <w:r w:rsidR="00CF1A68" w:rsidRPr="0007151A">
              <w:rPr>
                <w:b/>
                <w:color w:val="FF0000"/>
              </w:rPr>
              <w:t xml:space="preserve"> </w:t>
            </w:r>
            <w:r w:rsidRPr="0007151A">
              <w:rPr>
                <w:b/>
                <w:color w:val="FF0000"/>
              </w:rPr>
              <w:t>315(4):380-387. doi:10.1001/jama.2015.18392.</w:t>
            </w:r>
          </w:p>
          <w:p w14:paraId="6847719A" w14:textId="36315A7A" w:rsidR="00080C2A" w:rsidRPr="00D31D72" w:rsidRDefault="00D31D72" w:rsidP="0037091F">
            <w:pPr>
              <w:pStyle w:val="ListParagraph"/>
              <w:numPr>
                <w:ilvl w:val="0"/>
                <w:numId w:val="9"/>
              </w:numPr>
              <w:rPr>
                <w:ins w:id="7" w:author="Lucas, Jane" w:date="2017-01-20T10:07:00Z"/>
                <w:b/>
                <w:rPrChange w:id="8" w:author="Lucas, Jane" w:date="2017-01-20T10:07:00Z">
                  <w:rPr>
                    <w:ins w:id="9" w:author="Lucas, Jane" w:date="2017-01-20T10:07:00Z"/>
                    <w:b/>
                    <w:color w:val="FF0000"/>
                  </w:rPr>
                </w:rPrChange>
              </w:rPr>
            </w:pPr>
            <w:ins w:id="10" w:author="Lucas, Jane" w:date="2017-01-20T10:07:00Z">
              <w:r>
                <w:rPr>
                  <w:b/>
                  <w:color w:val="FF0000"/>
                </w:rPr>
                <w:fldChar w:fldCharType="begin"/>
              </w:r>
              <w:r>
                <w:rPr>
                  <w:b/>
                  <w:color w:val="FF0000"/>
                </w:rPr>
                <w:instrText xml:space="preserve"> HYPERLINK "</w:instrText>
              </w:r>
            </w:ins>
            <w:r w:rsidRPr="0007151A">
              <w:rPr>
                <w:b/>
                <w:color w:val="FF0000"/>
              </w:rPr>
              <w:instrText>https://www.uspreventiveservicestaskforce.org/Page/Document/UpdateSummaryFinal/depression-in-adults-screening1?ds=1&amp;s=depression</w:instrText>
            </w:r>
            <w:ins w:id="11" w:author="Lucas, Jane" w:date="2017-01-20T10:07:00Z">
              <w:r>
                <w:rPr>
                  <w:b/>
                  <w:color w:val="FF0000"/>
                </w:rPr>
                <w:instrText xml:space="preserve">" </w:instrText>
              </w:r>
              <w:r>
                <w:rPr>
                  <w:b/>
                  <w:color w:val="FF0000"/>
                </w:rPr>
                <w:fldChar w:fldCharType="separate"/>
              </w:r>
            </w:ins>
            <w:r w:rsidRPr="002C19AD">
              <w:rPr>
                <w:rStyle w:val="Hyperlink"/>
                <w:b/>
              </w:rPr>
              <w:t>https://www.uspreventiveservicestaskforce.org/Page/Document/UpdateSummaryFinal/depression-in-adults-screening1?ds=1&amp;s=depression</w:t>
            </w:r>
            <w:ins w:id="12" w:author="Lucas, Jane" w:date="2017-01-20T10:07:00Z">
              <w:r>
                <w:rPr>
                  <w:b/>
                  <w:color w:val="FF0000"/>
                </w:rPr>
                <w:fldChar w:fldCharType="end"/>
              </w:r>
            </w:ins>
          </w:p>
          <w:p w14:paraId="6059D6E1" w14:textId="77777777" w:rsidR="008907F4" w:rsidRDefault="008907F4" w:rsidP="00D31D72">
            <w:pPr>
              <w:pStyle w:val="ListParagraph"/>
              <w:ind w:firstLine="0"/>
              <w:rPr>
                <w:b/>
                <w:color w:val="365F91" w:themeColor="accent1" w:themeShade="BF"/>
              </w:rPr>
            </w:pPr>
          </w:p>
          <w:p w14:paraId="519B2836" w14:textId="77777777" w:rsidR="008907F4" w:rsidRDefault="00D31D72" w:rsidP="008907F4">
            <w:pPr>
              <w:rPr>
                <w:b/>
              </w:rPr>
            </w:pPr>
            <w:r w:rsidRPr="008907F4">
              <w:rPr>
                <w:b/>
                <w:color w:val="365F91" w:themeColor="accent1" w:themeShade="BF"/>
              </w:rPr>
              <w:t>Previous Submission</w:t>
            </w:r>
            <w:r w:rsidRPr="008907F4">
              <w:rPr>
                <w:b/>
              </w:rPr>
              <w:t xml:space="preserve">: </w:t>
            </w:r>
          </w:p>
          <w:p w14:paraId="2C85AD90" w14:textId="5109C3B9" w:rsidR="00D31D72" w:rsidRPr="008907F4" w:rsidRDefault="008907F4" w:rsidP="008907F4">
            <w:pPr>
              <w:rPr>
                <w:color w:val="365F91" w:themeColor="accent1" w:themeShade="BF"/>
              </w:rPr>
            </w:pPr>
            <w:r>
              <w:rPr>
                <w:b/>
                <w:color w:val="365F91" w:themeColor="accent1" w:themeShade="BF"/>
              </w:rPr>
              <w:t xml:space="preserve">      </w:t>
            </w:r>
            <w:r w:rsidRPr="008907F4">
              <w:rPr>
                <w:color w:val="365F91" w:themeColor="accent1" w:themeShade="BF"/>
              </w:rPr>
              <w:t xml:space="preserve"> </w:t>
            </w:r>
            <w:r w:rsidR="00D31D72" w:rsidRPr="008907F4">
              <w:rPr>
                <w:color w:val="365F91" w:themeColor="accent1" w:themeShade="BF"/>
              </w:rPr>
              <w:t xml:space="preserve">U.S. Preventive Services Task Force (2009).  Screening for Depression in </w:t>
            </w:r>
            <w:r w:rsidRPr="008907F4">
              <w:rPr>
                <w:color w:val="365F91" w:themeColor="accent1" w:themeShade="BF"/>
              </w:rPr>
              <w:t xml:space="preserve">   </w:t>
            </w:r>
            <w:r w:rsidR="00D31D72" w:rsidRPr="008907F4">
              <w:rPr>
                <w:color w:val="365F91" w:themeColor="accent1" w:themeShade="BF"/>
              </w:rPr>
              <w:t xml:space="preserve">Adults:  U.S. Preventive Services Task Force Recommendation Statement.  Annals of Internal Medicine, 151 (11), 784-792.  Retrieved from: </w:t>
            </w:r>
          </w:p>
          <w:p w14:paraId="1F602C08" w14:textId="6C4631EE" w:rsidR="00D31D72" w:rsidRPr="008907F4" w:rsidRDefault="008907F4" w:rsidP="008907F4">
            <w:pPr>
              <w:ind w:left="0" w:firstLine="0"/>
              <w:rPr>
                <w:color w:val="365F91" w:themeColor="accent1" w:themeShade="BF"/>
              </w:rPr>
            </w:pPr>
            <w:r w:rsidRPr="008907F4">
              <w:rPr>
                <w:color w:val="365F91" w:themeColor="accent1" w:themeShade="BF"/>
              </w:rPr>
              <w:t xml:space="preserve">       </w:t>
            </w:r>
            <w:r w:rsidR="00D31D72" w:rsidRPr="008907F4">
              <w:rPr>
                <w:color w:val="365F91" w:themeColor="accent1" w:themeShade="BF"/>
              </w:rPr>
              <w:t>http://annals.org/article.aspx?articleid=745304</w:t>
            </w:r>
          </w:p>
          <w:p w14:paraId="4785E3A8" w14:textId="0D31B015" w:rsidR="00D31D72" w:rsidRPr="008907F4" w:rsidRDefault="00D31D72" w:rsidP="00D31D72">
            <w:pPr>
              <w:pStyle w:val="ListParagraph"/>
              <w:rPr>
                <w:color w:val="365F91" w:themeColor="accent1" w:themeShade="BF"/>
              </w:rPr>
            </w:pPr>
            <w:r w:rsidRPr="008907F4">
              <w:rPr>
                <w:color w:val="365F91" w:themeColor="accent1" w:themeShade="BF"/>
              </w:rPr>
              <w:t>USPSTF Grade B and Grade C recommendation</w:t>
            </w:r>
          </w:p>
          <w:p w14:paraId="6283C23E" w14:textId="038A2B81" w:rsidR="00D31D72" w:rsidRPr="0037091F" w:rsidRDefault="00D31D72" w:rsidP="00D31D72">
            <w:pPr>
              <w:pStyle w:val="ListParagraph"/>
              <w:ind w:firstLine="0"/>
              <w:rPr>
                <w:b/>
              </w:rPr>
            </w:pPr>
          </w:p>
        </w:tc>
      </w:tr>
      <w:tr w:rsidR="00816367" w14:paraId="6283C242" w14:textId="77777777" w:rsidTr="0037091F">
        <w:tc>
          <w:tcPr>
            <w:tcW w:w="1908" w:type="dxa"/>
          </w:tcPr>
          <w:p w14:paraId="6283C240" w14:textId="77777777" w:rsidR="00816367" w:rsidRDefault="00816367" w:rsidP="00592E92">
            <w:pPr>
              <w:ind w:left="0" w:firstLine="0"/>
            </w:pPr>
            <w:r>
              <w:t>Quote the guideline or recommendation verbatim about the process, structure or intermediate outcome being measured. If not a guideline, summarize the conclusions from the SR.</w:t>
            </w:r>
          </w:p>
        </w:tc>
        <w:tc>
          <w:tcPr>
            <w:tcW w:w="7668" w:type="dxa"/>
          </w:tcPr>
          <w:p w14:paraId="00A5DC0F" w14:textId="77777777" w:rsidR="00816367" w:rsidRDefault="00C93CC5" w:rsidP="0051481B">
            <w:pPr>
              <w:ind w:left="0" w:firstLine="0"/>
            </w:pPr>
            <w:r>
              <w:t>“</w:t>
            </w:r>
            <w:r w:rsidR="0051481B">
              <w:t>The USPSTF recommends screening for depression in the general adult population, including pregnant and postpartum women. Screening should be implemented with adequate systems in place to ensure accurate diagnosis, effective treatment, and appropriate follow-up (B recommendation)</w:t>
            </w:r>
            <w:r>
              <w:t>” (p. 360).</w:t>
            </w:r>
          </w:p>
          <w:p w14:paraId="6B1ED4CD" w14:textId="463CDDB6" w:rsidR="00D31D72" w:rsidRDefault="00D31D72" w:rsidP="00D31D72">
            <w:pPr>
              <w:ind w:left="0" w:firstLine="0"/>
              <w:rPr>
                <w:b/>
                <w:color w:val="365F91" w:themeColor="accent1" w:themeShade="BF"/>
              </w:rPr>
            </w:pPr>
            <w:r>
              <w:rPr>
                <w:b/>
                <w:color w:val="365F91" w:themeColor="accent1" w:themeShade="BF"/>
              </w:rPr>
              <w:t>Previous</w:t>
            </w:r>
            <w:r w:rsidRPr="00185C38">
              <w:rPr>
                <w:b/>
                <w:color w:val="365F91" w:themeColor="accent1" w:themeShade="BF"/>
              </w:rPr>
              <w:t xml:space="preserve"> Submission</w:t>
            </w:r>
            <w:r w:rsidR="008907F4">
              <w:rPr>
                <w:b/>
                <w:color w:val="365F91" w:themeColor="accent1" w:themeShade="BF"/>
              </w:rPr>
              <w:t>:</w:t>
            </w:r>
          </w:p>
          <w:p w14:paraId="6283C241" w14:textId="18D6BA34" w:rsidR="00D31D72" w:rsidRDefault="00D31D72" w:rsidP="00D31D72">
            <w:pPr>
              <w:ind w:left="0" w:firstLine="0"/>
            </w:pPr>
            <w:r w:rsidRPr="00D31D72">
              <w:rPr>
                <w:rFonts w:ascii="Arial Narrow" w:hAnsi="Arial Narrow" w:cs="Arial"/>
                <w:bCs/>
                <w:color w:val="365F91" w:themeColor="accent1" w:themeShade="BF"/>
              </w:rPr>
              <w:t>The US Preventive Health Services Task Force (USPSTF) recommends screening adults for depression when staff-assisted depression care supports are in place to assure accurate diagnosis, effective treatment, and follow-up. Grade B Recommendation” (AHRQ, 2010, p. 136)</w:t>
            </w:r>
          </w:p>
        </w:tc>
      </w:tr>
      <w:tr w:rsidR="00816367" w14:paraId="6283C246" w14:textId="77777777" w:rsidTr="0037091F">
        <w:tc>
          <w:tcPr>
            <w:tcW w:w="1908" w:type="dxa"/>
          </w:tcPr>
          <w:p w14:paraId="6283C243" w14:textId="77777777" w:rsidR="00816367" w:rsidRDefault="00816367" w:rsidP="00592E92">
            <w:pPr>
              <w:ind w:left="0" w:firstLine="0"/>
            </w:pPr>
            <w:r>
              <w:t xml:space="preserve">Grade assigned to the </w:t>
            </w:r>
            <w:r w:rsidRPr="004E7215">
              <w:rPr>
                <w:b/>
              </w:rPr>
              <w:t>evidence</w:t>
            </w:r>
            <w:r>
              <w:t xml:space="preserve"> associated with the recommendation with the definition of the grade</w:t>
            </w:r>
          </w:p>
        </w:tc>
        <w:tc>
          <w:tcPr>
            <w:tcW w:w="7668" w:type="dxa"/>
          </w:tcPr>
          <w:p w14:paraId="1FE06DBB" w14:textId="551D81A3" w:rsidR="001714BA" w:rsidRPr="001714BA" w:rsidRDefault="001714BA" w:rsidP="001714BA">
            <w:pPr>
              <w:ind w:left="0" w:firstLine="0"/>
            </w:pPr>
            <w:r w:rsidRPr="001714BA">
              <w:t>As indicated in Appendix Table 2</w:t>
            </w:r>
            <w:r>
              <w:t xml:space="preserve"> (p. 367</w:t>
            </w:r>
            <w:r w:rsidRPr="001714BA">
              <w:t xml:space="preserve">). </w:t>
            </w:r>
          </w:p>
          <w:p w14:paraId="6283C244" w14:textId="4E473856" w:rsidR="0051481B" w:rsidRDefault="0051481B" w:rsidP="0051481B">
            <w:pPr>
              <w:ind w:left="0" w:firstLine="0"/>
            </w:pPr>
            <w:r>
              <w:t xml:space="preserve">Moderate: </w:t>
            </w:r>
            <w:r w:rsidR="00C93CC5">
              <w:t>“</w:t>
            </w:r>
            <w:r>
              <w:t>The available evidence is sufficient to determine the effects of the preventive service on health outcomes, but confidence in the estimate is constrained by such factors as: the number, size, or quality of individual studies; inconsistency of findings across individual studies; limited generalizability of findings to routine primary care practice; and lack of coherence in the chain of evidence.</w:t>
            </w:r>
          </w:p>
          <w:p w14:paraId="0D3CBA40" w14:textId="77777777" w:rsidR="00816367" w:rsidRDefault="0051481B" w:rsidP="001714BA">
            <w:pPr>
              <w:ind w:left="0" w:firstLine="0"/>
            </w:pPr>
            <w:r>
              <w:t>As more information becomes available, the magnitude or direction of the observed effect could change, and this change may be large enough to alter the conclusion.</w:t>
            </w:r>
            <w:r w:rsidR="001714BA">
              <w:t>”</w:t>
            </w:r>
          </w:p>
          <w:p w14:paraId="28125EEB" w14:textId="77777777" w:rsidR="008907F4" w:rsidRDefault="00D31D72" w:rsidP="001714BA">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45" w14:textId="4BB2E47A" w:rsidR="00D31D72" w:rsidRDefault="008907F4" w:rsidP="001714BA">
            <w:pPr>
              <w:ind w:left="0" w:firstLine="0"/>
            </w:pPr>
            <w:r>
              <w:rPr>
                <w:color w:val="365F91" w:themeColor="accent1" w:themeShade="BF"/>
              </w:rPr>
              <w:lastRenderedPageBreak/>
              <w:t>*</w:t>
            </w:r>
            <w:r w:rsidR="00D31D72" w:rsidRPr="00D31D72">
              <w:rPr>
                <w:color w:val="365F91" w:themeColor="accent1" w:themeShade="BF"/>
              </w:rPr>
              <w:t>Please see</w:t>
            </w:r>
            <w:r w:rsidR="00123E53">
              <w:t xml:space="preserve"> </w:t>
            </w:r>
            <w:r w:rsidR="00123E53" w:rsidRPr="00123E53">
              <w:rPr>
                <w:color w:val="365F91" w:themeColor="accent1" w:themeShade="BF"/>
              </w:rPr>
              <w:t>1c.13</w:t>
            </w:r>
            <w:r w:rsidR="00123E53">
              <w:rPr>
                <w:color w:val="365F91" w:themeColor="accent1" w:themeShade="BF"/>
              </w:rPr>
              <w:t xml:space="preserve"> at</w:t>
            </w:r>
            <w:r w:rsidR="00D31D72" w:rsidRPr="00D31D72">
              <w:rPr>
                <w:color w:val="365F91" w:themeColor="accent1" w:themeShade="BF"/>
              </w:rPr>
              <w:t xml:space="preserve"> end of document for grading of evidence for the USPSTF and ICSI guidelines</w:t>
            </w:r>
            <w:r w:rsidR="00D31D72">
              <w:rPr>
                <w:color w:val="365F91" w:themeColor="accent1" w:themeShade="BF"/>
              </w:rPr>
              <w:t xml:space="preserve"> which was provided in the previous submission</w:t>
            </w:r>
          </w:p>
        </w:tc>
      </w:tr>
      <w:tr w:rsidR="00816367" w14:paraId="6283C24A" w14:textId="77777777" w:rsidTr="0037091F">
        <w:tc>
          <w:tcPr>
            <w:tcW w:w="1908" w:type="dxa"/>
          </w:tcPr>
          <w:p w14:paraId="6283C247" w14:textId="77777777" w:rsidR="00816367" w:rsidRDefault="00816367" w:rsidP="00592E92">
            <w:pPr>
              <w:ind w:left="0" w:firstLine="0"/>
            </w:pPr>
            <w:r>
              <w:lastRenderedPageBreak/>
              <w:t>Provide all other grades and definitions from the evidence grading system</w:t>
            </w:r>
          </w:p>
        </w:tc>
        <w:tc>
          <w:tcPr>
            <w:tcW w:w="7668" w:type="dxa"/>
          </w:tcPr>
          <w:p w14:paraId="1A214743" w14:textId="77777777" w:rsidR="001714BA" w:rsidRPr="001714BA" w:rsidRDefault="001714BA" w:rsidP="001714BA">
            <w:pPr>
              <w:ind w:left="0" w:firstLine="0"/>
            </w:pPr>
            <w:r w:rsidRPr="001714BA">
              <w:t xml:space="preserve">As indicated in Appendix Table 2 (p. 367). </w:t>
            </w:r>
          </w:p>
          <w:p w14:paraId="6283C248" w14:textId="1FB84E76" w:rsidR="0051481B" w:rsidRDefault="0051481B" w:rsidP="0051481B">
            <w:pPr>
              <w:ind w:left="0" w:firstLine="0"/>
            </w:pPr>
            <w:r>
              <w:t xml:space="preserve">High: </w:t>
            </w:r>
            <w:r w:rsidR="00C93CC5">
              <w:t>“</w:t>
            </w:r>
            <w:r>
              <w:t>The available evidence usually includes consistent results from well-designed, well-conducted studies in representative primary care populations. These studies assess the effects of the preventive service on health outcomes. This conclusion is therefore unlikely to be strongly affected by the results of future studies.</w:t>
            </w:r>
            <w:r w:rsidR="001714BA">
              <w:t>”</w:t>
            </w:r>
          </w:p>
          <w:p w14:paraId="1C63B2CB" w14:textId="77777777" w:rsidR="00816367" w:rsidRDefault="0051481B" w:rsidP="001714BA">
            <w:pPr>
              <w:ind w:left="0" w:firstLine="0"/>
            </w:pPr>
            <w:r>
              <w:t xml:space="preserve">Low: </w:t>
            </w:r>
            <w:r w:rsidR="001714BA">
              <w:t>“</w:t>
            </w:r>
            <w:r>
              <w:t>The available evidence is insufficient to assess effects on health outcomes. Evidence is insufficient because of: the limited number or size of studies; important flaws in study design or methods; inconsistency of findings across individual studies; gaps in the chain of evidence; findings that are not generalizable to routine primary care practice; and a lack of information on important health outcomes. More information may allow an estimation of effects on health outcomes.</w:t>
            </w:r>
            <w:r w:rsidR="001714BA">
              <w:t>”</w:t>
            </w:r>
          </w:p>
          <w:p w14:paraId="4485B537" w14:textId="77777777" w:rsidR="008907F4" w:rsidRDefault="00D31D72" w:rsidP="001714BA">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49" w14:textId="4F8925B2" w:rsidR="00D31D72" w:rsidRDefault="008907F4" w:rsidP="001714BA">
            <w:pPr>
              <w:ind w:left="0" w:firstLine="0"/>
            </w:pPr>
            <w:r>
              <w:rPr>
                <w:color w:val="365F91" w:themeColor="accent1" w:themeShade="BF"/>
              </w:rPr>
              <w:t>*</w:t>
            </w:r>
            <w:r w:rsidR="00D31D72" w:rsidRPr="00D31D72">
              <w:rPr>
                <w:color w:val="365F91" w:themeColor="accent1" w:themeShade="BF"/>
              </w:rPr>
              <w:t>Please see</w:t>
            </w:r>
            <w:r w:rsidR="00123E53">
              <w:t xml:space="preserve"> </w:t>
            </w:r>
            <w:r w:rsidR="00123E53" w:rsidRPr="00123E53">
              <w:rPr>
                <w:color w:val="365F91" w:themeColor="accent1" w:themeShade="BF"/>
              </w:rPr>
              <w:t>1c.12</w:t>
            </w:r>
            <w:r w:rsidR="00123E53">
              <w:rPr>
                <w:color w:val="365F91" w:themeColor="accent1" w:themeShade="BF"/>
              </w:rPr>
              <w:t xml:space="preserve"> at</w:t>
            </w:r>
            <w:r w:rsidR="00D31D72" w:rsidRPr="00D31D72">
              <w:rPr>
                <w:color w:val="365F91" w:themeColor="accent1" w:themeShade="BF"/>
              </w:rPr>
              <w:t xml:space="preserve"> end of document for grading of evidence for the USPSTF and ICSI guidelines</w:t>
            </w:r>
            <w:r w:rsidR="00D31D72">
              <w:rPr>
                <w:color w:val="365F91" w:themeColor="accent1" w:themeShade="BF"/>
              </w:rPr>
              <w:t xml:space="preserve"> which was provided in the previous submission</w:t>
            </w:r>
          </w:p>
        </w:tc>
      </w:tr>
      <w:tr w:rsidR="00816367" w14:paraId="6283C24D" w14:textId="77777777" w:rsidTr="0037091F">
        <w:tc>
          <w:tcPr>
            <w:tcW w:w="1908" w:type="dxa"/>
          </w:tcPr>
          <w:p w14:paraId="6283C24B" w14:textId="77777777" w:rsidR="00816367" w:rsidRDefault="00816367" w:rsidP="00592E92">
            <w:pPr>
              <w:ind w:left="0" w:firstLine="0"/>
            </w:pPr>
            <w:r>
              <w:t xml:space="preserve">Grade assigned to the </w:t>
            </w:r>
            <w:r w:rsidRPr="004E7215">
              <w:rPr>
                <w:b/>
              </w:rPr>
              <w:t>recommendation</w:t>
            </w:r>
            <w:r>
              <w:t xml:space="preserve"> with definition of the grade</w:t>
            </w:r>
          </w:p>
        </w:tc>
        <w:tc>
          <w:tcPr>
            <w:tcW w:w="7668" w:type="dxa"/>
          </w:tcPr>
          <w:p w14:paraId="6386E31A" w14:textId="2E567658" w:rsidR="001714BA" w:rsidRPr="001714BA" w:rsidRDefault="001714BA" w:rsidP="001714BA">
            <w:pPr>
              <w:ind w:left="0" w:firstLine="0"/>
            </w:pPr>
            <w:r w:rsidRPr="001714BA">
              <w:t xml:space="preserve">As indicated in Appendix Table </w:t>
            </w:r>
            <w:r>
              <w:t>1</w:t>
            </w:r>
            <w:r w:rsidRPr="001714BA">
              <w:t xml:space="preserve"> (p. 367). </w:t>
            </w:r>
          </w:p>
          <w:p w14:paraId="1519F5F5" w14:textId="77777777" w:rsidR="00816367" w:rsidRDefault="0051481B" w:rsidP="001714BA">
            <w:pPr>
              <w:ind w:left="0" w:firstLine="0"/>
            </w:pPr>
            <w:r w:rsidRPr="0051481B">
              <w:t xml:space="preserve">Graded B Recommendation: </w:t>
            </w:r>
            <w:r w:rsidR="001714BA">
              <w:t>“</w:t>
            </w:r>
            <w:r w:rsidRPr="0051481B">
              <w:t>The USPSTF recommends the service. There is high certainty that the net benefit is moderate or there is moderate certainty that the net benefit is moderate to substantial.</w:t>
            </w:r>
            <w:r w:rsidR="001714BA">
              <w:t>”</w:t>
            </w:r>
          </w:p>
          <w:p w14:paraId="33CC5A71" w14:textId="6152C379" w:rsidR="00A624A7" w:rsidRPr="00185C38" w:rsidRDefault="00A624A7" w:rsidP="00A624A7">
            <w:pPr>
              <w:ind w:left="0" w:firstLine="0"/>
              <w:rPr>
                <w:b/>
                <w:color w:val="365F91" w:themeColor="accent1" w:themeShade="BF"/>
              </w:rPr>
            </w:pPr>
            <w:r>
              <w:rPr>
                <w:b/>
                <w:color w:val="365F91" w:themeColor="accent1" w:themeShade="BF"/>
              </w:rPr>
              <w:t>Previous Submission</w:t>
            </w:r>
            <w:r w:rsidR="008907F4">
              <w:rPr>
                <w:b/>
                <w:color w:val="365F91" w:themeColor="accent1" w:themeShade="BF"/>
              </w:rPr>
              <w:t>:</w:t>
            </w:r>
          </w:p>
          <w:p w14:paraId="6283C24C" w14:textId="41B673EC" w:rsidR="00A624A7" w:rsidRDefault="00A624A7" w:rsidP="00A624A7">
            <w:pPr>
              <w:ind w:left="0" w:firstLine="0"/>
            </w:pPr>
            <w:r w:rsidRPr="0083026E">
              <w:rPr>
                <w:rFonts w:ascii="Arial Narrow" w:hAnsi="Arial Narrow" w:cs="Arial"/>
                <w:color w:val="365F91" w:themeColor="accent1" w:themeShade="BF"/>
              </w:rPr>
              <w:t xml:space="preserve">USPSTF Grade B: The USPSTF recommends the service. There is high certainty that the net benefit is moderate or there is moderate certainty that the net benefit is moderate to substantial.)                    </w:t>
            </w:r>
          </w:p>
        </w:tc>
      </w:tr>
      <w:tr w:rsidR="00816367" w14:paraId="6283C254" w14:textId="77777777" w:rsidTr="0037091F">
        <w:tc>
          <w:tcPr>
            <w:tcW w:w="1908" w:type="dxa"/>
          </w:tcPr>
          <w:p w14:paraId="6283C24E" w14:textId="77777777" w:rsidR="00816367" w:rsidRDefault="00816367" w:rsidP="00592E92">
            <w:pPr>
              <w:ind w:left="0" w:firstLine="0"/>
            </w:pPr>
            <w:r>
              <w:t>Provide all other grades and definitions from the recommendation grading system</w:t>
            </w:r>
          </w:p>
        </w:tc>
        <w:tc>
          <w:tcPr>
            <w:tcW w:w="7668" w:type="dxa"/>
          </w:tcPr>
          <w:p w14:paraId="6283C250" w14:textId="390FA0B2" w:rsidR="0051481B" w:rsidRDefault="001714BA" w:rsidP="0051481B">
            <w:pPr>
              <w:ind w:left="0" w:firstLine="0"/>
            </w:pPr>
            <w:r w:rsidRPr="001714BA">
              <w:t xml:space="preserve">As indicated in Appendix Table 1 (p. 367). </w:t>
            </w:r>
            <w:r w:rsidR="0051481B">
              <w:t>A</w:t>
            </w:r>
            <w:r>
              <w:t>:</w:t>
            </w:r>
            <w:r w:rsidR="0051481B">
              <w:t xml:space="preserve"> </w:t>
            </w:r>
            <w:r>
              <w:t>“</w:t>
            </w:r>
            <w:r w:rsidR="0051481B">
              <w:t>The USPSTF recommends the service. There is high certainty that the net benefit is substantial. Offer or provide this service.</w:t>
            </w:r>
            <w:r>
              <w:t>”</w:t>
            </w:r>
          </w:p>
          <w:p w14:paraId="6283C251" w14:textId="7FED1EF9" w:rsidR="0051481B" w:rsidRDefault="0051481B" w:rsidP="0051481B">
            <w:pPr>
              <w:ind w:left="0" w:firstLine="0"/>
            </w:pPr>
            <w:r>
              <w:t>C</w:t>
            </w:r>
            <w:r w:rsidR="001714BA">
              <w:t>:</w:t>
            </w:r>
            <w:r>
              <w:t xml:space="preserve"> </w:t>
            </w:r>
            <w:r w:rsidR="001714BA">
              <w:t>“</w:t>
            </w:r>
            <w:r>
              <w:t>The USPSTF recommends selectively offering or providing this service to individual patients based on professional judgment and patient preferences. There is at least moderate certainty that the net benefit is small.</w:t>
            </w:r>
            <w:r w:rsidR="001714BA">
              <w:t>”</w:t>
            </w:r>
          </w:p>
          <w:p w14:paraId="6283C252" w14:textId="33349218" w:rsidR="0051481B" w:rsidRDefault="0051481B" w:rsidP="0051481B">
            <w:pPr>
              <w:ind w:left="0" w:firstLine="0"/>
            </w:pPr>
            <w:r>
              <w:t>D</w:t>
            </w:r>
            <w:r w:rsidR="001714BA">
              <w:t>:</w:t>
            </w:r>
            <w:r>
              <w:t xml:space="preserve"> </w:t>
            </w:r>
            <w:r w:rsidR="001714BA">
              <w:t>“</w:t>
            </w:r>
            <w:r>
              <w:t>The USPSTF recommends against the service. There is moderate or high certainty that the service has no net benefit or that the harms outweigh the benefits.</w:t>
            </w:r>
            <w:r w:rsidR="001714BA">
              <w:t>”</w:t>
            </w:r>
          </w:p>
          <w:p w14:paraId="0F89FA88" w14:textId="77777777" w:rsidR="00816367" w:rsidRDefault="0051481B" w:rsidP="001714BA">
            <w:pPr>
              <w:ind w:left="0" w:firstLine="0"/>
            </w:pPr>
            <w:r>
              <w:t>I statement</w:t>
            </w:r>
            <w:r w:rsidR="001714BA">
              <w:t>:</w:t>
            </w:r>
            <w:r>
              <w:t xml:space="preserve"> </w:t>
            </w:r>
            <w:r w:rsidR="001714BA">
              <w:t>“</w:t>
            </w:r>
            <w:r>
              <w:t>The USPSTF concludes that the current evidence is insufficient to assess the balance of benefits and harms of the service. Evidence is lacking, of poor quality, or conflicting, and the balance of benefits and harms cannot be determined.</w:t>
            </w:r>
            <w:r w:rsidR="001714BA">
              <w:t>”</w:t>
            </w:r>
          </w:p>
          <w:p w14:paraId="6283C253" w14:textId="75F29F31" w:rsidR="00A624A7" w:rsidRPr="008907F4" w:rsidRDefault="00A624A7" w:rsidP="001714BA">
            <w:pPr>
              <w:ind w:left="0" w:firstLine="0"/>
              <w:rPr>
                <w:b/>
              </w:rPr>
            </w:pPr>
            <w:r w:rsidRPr="008907F4">
              <w:rPr>
                <w:b/>
                <w:color w:val="365F91" w:themeColor="accent1" w:themeShade="BF"/>
              </w:rPr>
              <w:t>Previous Submission does not provide this information.</w:t>
            </w:r>
          </w:p>
        </w:tc>
      </w:tr>
      <w:tr w:rsidR="00816367" w14:paraId="6283C25B" w14:textId="77777777" w:rsidTr="0037091F">
        <w:tc>
          <w:tcPr>
            <w:tcW w:w="1908" w:type="dxa"/>
          </w:tcPr>
          <w:p w14:paraId="6283C255" w14:textId="77777777" w:rsidR="00816367" w:rsidRDefault="00816367" w:rsidP="00592E92">
            <w:pPr>
              <w:ind w:left="0" w:firstLine="0"/>
            </w:pPr>
            <w:r>
              <w:t>Body of evidence:</w:t>
            </w:r>
          </w:p>
          <w:p w14:paraId="6283C256" w14:textId="77777777" w:rsidR="00816367" w:rsidRDefault="00816367" w:rsidP="00592E92">
            <w:pPr>
              <w:pStyle w:val="ListParagraph"/>
              <w:numPr>
                <w:ilvl w:val="0"/>
                <w:numId w:val="10"/>
              </w:numPr>
            </w:pPr>
            <w:r>
              <w:t>Quantity – how many studies?</w:t>
            </w:r>
          </w:p>
          <w:p w14:paraId="6283C257" w14:textId="77777777" w:rsidR="00816367" w:rsidRDefault="00816367" w:rsidP="00592E92">
            <w:pPr>
              <w:pStyle w:val="ListParagraph"/>
              <w:numPr>
                <w:ilvl w:val="0"/>
                <w:numId w:val="10"/>
              </w:numPr>
            </w:pPr>
            <w:r>
              <w:t>Quality – what type of studies?</w:t>
            </w:r>
          </w:p>
        </w:tc>
        <w:tc>
          <w:tcPr>
            <w:tcW w:w="7668" w:type="dxa"/>
          </w:tcPr>
          <w:p w14:paraId="6283C258" w14:textId="2794AB86" w:rsidR="002B61D1" w:rsidRPr="00197B21" w:rsidRDefault="00566FFC" w:rsidP="00363E5A">
            <w:pPr>
              <w:ind w:left="0" w:firstLine="0"/>
            </w:pPr>
            <w:r w:rsidRPr="00197B21">
              <w:t>The USPSTF</w:t>
            </w:r>
            <w:r w:rsidR="00AD1C3C" w:rsidRPr="00197B21">
              <w:t xml:space="preserve"> </w:t>
            </w:r>
            <w:r w:rsidRPr="00197B21">
              <w:t>found convincing evide</w:t>
            </w:r>
            <w:r w:rsidR="002B61D1" w:rsidRPr="00197B21">
              <w:t>nce that screening</w:t>
            </w:r>
            <w:r w:rsidR="00AD1C3C" w:rsidRPr="00197B21">
              <w:t xml:space="preserve"> tests accurately identify </w:t>
            </w:r>
            <w:r w:rsidR="0026066E" w:rsidRPr="00197B21">
              <w:t>depression in</w:t>
            </w:r>
            <w:r w:rsidRPr="00197B21">
              <w:t xml:space="preserve"> </w:t>
            </w:r>
            <w:r w:rsidR="00AD1C3C" w:rsidRPr="00197B21">
              <w:t>the general adult population</w:t>
            </w:r>
            <w:r w:rsidR="00983CFA" w:rsidRPr="00197B21">
              <w:t>, and that there are benefits to treating depression once diagnosed</w:t>
            </w:r>
            <w:r w:rsidR="009255C2" w:rsidRPr="00197B21">
              <w:t xml:space="preserve">. </w:t>
            </w:r>
            <w:r w:rsidR="00CF6515" w:rsidRPr="00197B21">
              <w:t>Nine good- or fair-quality trials</w:t>
            </w:r>
            <w:r w:rsidR="002B61D1" w:rsidRPr="00197B21">
              <w:t xml:space="preserve"> addressed screening in general</w:t>
            </w:r>
            <w:r w:rsidR="00F842B6" w:rsidRPr="00197B21">
              <w:t xml:space="preserve"> adults and older adults</w:t>
            </w:r>
            <w:r w:rsidR="006D0B9B" w:rsidRPr="00197B21">
              <w:t xml:space="preserve"> (p.384)</w:t>
            </w:r>
            <w:r w:rsidR="002B61D1" w:rsidRPr="00197B21">
              <w:t>.</w:t>
            </w:r>
            <w:r w:rsidR="00363E5A" w:rsidRPr="00197B21">
              <w:t xml:space="preserve"> The evidence from </w:t>
            </w:r>
            <w:r w:rsidR="009255C2" w:rsidRPr="00197B21">
              <w:t xml:space="preserve">five </w:t>
            </w:r>
            <w:r w:rsidR="00363E5A" w:rsidRPr="00197B21">
              <w:t xml:space="preserve">RCTs, in addition to indirect evidence </w:t>
            </w:r>
            <w:r w:rsidR="000B2487" w:rsidRPr="00197B21">
              <w:t xml:space="preserve">reviewed </w:t>
            </w:r>
            <w:r w:rsidR="00363E5A" w:rsidRPr="00197B21">
              <w:t>for the 2009 recommendati</w:t>
            </w:r>
            <w:r w:rsidR="000016A7" w:rsidRPr="00197B21">
              <w:t xml:space="preserve">on, </w:t>
            </w:r>
            <w:r w:rsidR="00983CFA" w:rsidRPr="00197B21">
              <w:t xml:space="preserve">indicates that there is </w:t>
            </w:r>
            <w:r w:rsidR="000016A7" w:rsidRPr="00197B21">
              <w:t xml:space="preserve">moderate certainty </w:t>
            </w:r>
            <w:r w:rsidR="00363E5A" w:rsidRPr="00197B21">
              <w:t>that screening for depression in adults is of moderat</w:t>
            </w:r>
            <w:r w:rsidR="000B2487" w:rsidRPr="00197B21">
              <w:t>e</w:t>
            </w:r>
            <w:r w:rsidR="00363E5A" w:rsidRPr="00197B21">
              <w:t xml:space="preserve"> benefit</w:t>
            </w:r>
            <w:r w:rsidR="006D0B9B" w:rsidRPr="00197B21">
              <w:t xml:space="preserve"> (p. 385)</w:t>
            </w:r>
            <w:r w:rsidR="00363E5A" w:rsidRPr="00197B21">
              <w:t>.</w:t>
            </w:r>
          </w:p>
          <w:p w14:paraId="52A476AA" w14:textId="0B37E47C" w:rsidR="004D021D" w:rsidRPr="00197B21" w:rsidRDefault="00983CFA" w:rsidP="00363E5A">
            <w:pPr>
              <w:ind w:left="0" w:firstLine="0"/>
            </w:pPr>
            <w:r w:rsidRPr="00197B21">
              <w:t>In terms of treatment, t</w:t>
            </w:r>
            <w:r w:rsidR="002B61D1" w:rsidRPr="00197B21">
              <w:t xml:space="preserve">wo systematic reviews concluded </w:t>
            </w:r>
            <w:r w:rsidR="00CF6515" w:rsidRPr="00197B21">
              <w:t>that antidepressants were effe</w:t>
            </w:r>
            <w:r w:rsidR="002B61D1" w:rsidRPr="00197B21">
              <w:t xml:space="preserve">ctive in treating depression in </w:t>
            </w:r>
            <w:r w:rsidR="00CF6515" w:rsidRPr="00197B21">
              <w:t xml:space="preserve">older adults. </w:t>
            </w:r>
            <w:r w:rsidRPr="00197B21">
              <w:t>T</w:t>
            </w:r>
            <w:r w:rsidR="009255C2" w:rsidRPr="00197B21">
              <w:t xml:space="preserve">wo </w:t>
            </w:r>
            <w:r w:rsidR="00CF6515" w:rsidRPr="00197B21">
              <w:t>good-quality systematic</w:t>
            </w:r>
            <w:r w:rsidR="002B61D1" w:rsidRPr="00197B21">
              <w:t xml:space="preserve"> </w:t>
            </w:r>
            <w:r w:rsidR="00CF6515" w:rsidRPr="00197B21">
              <w:lastRenderedPageBreak/>
              <w:t xml:space="preserve">reviews </w:t>
            </w:r>
            <w:r w:rsidR="00CF3A02" w:rsidRPr="00197B21">
              <w:t>found that</w:t>
            </w:r>
            <w:r w:rsidRPr="00197B21">
              <w:t xml:space="preserve"> older adults</w:t>
            </w:r>
            <w:r w:rsidR="008C47A0" w:rsidRPr="00197B21">
              <w:t xml:space="preserve"> </w:t>
            </w:r>
            <w:r w:rsidR="00CF6515" w:rsidRPr="00197B21">
              <w:t>who r</w:t>
            </w:r>
            <w:r w:rsidR="00CF3A02" w:rsidRPr="00197B21">
              <w:t xml:space="preserve">eceived psychotherapy were more </w:t>
            </w:r>
            <w:r w:rsidR="00CF6515" w:rsidRPr="00197B21">
              <w:t>than twice as likely to have rem</w:t>
            </w:r>
            <w:r w:rsidR="00CF3A02" w:rsidRPr="00197B21">
              <w:t xml:space="preserve">ission as those who received no </w:t>
            </w:r>
            <w:r w:rsidR="00CF6515" w:rsidRPr="00197B21">
              <w:t>treatment</w:t>
            </w:r>
            <w:r w:rsidR="006D0B9B" w:rsidRPr="00197B21">
              <w:t xml:space="preserve"> (p. 384)</w:t>
            </w:r>
            <w:r w:rsidR="002B61D1" w:rsidRPr="00197B21">
              <w:t>.</w:t>
            </w:r>
            <w:r w:rsidR="00CF6515" w:rsidRPr="00197B21">
              <w:t xml:space="preserve"> </w:t>
            </w:r>
          </w:p>
          <w:p w14:paraId="0EC319AF" w14:textId="3FB37280" w:rsidR="006D0B9B" w:rsidRPr="00197B21" w:rsidRDefault="004D021D" w:rsidP="00363E5A">
            <w:pPr>
              <w:ind w:left="0" w:firstLine="0"/>
            </w:pPr>
            <w:r w:rsidRPr="00197B21">
              <w:t xml:space="preserve">For pregnant and postpartum women, the USPSTF reviewed 23 studies comparing the accuracy of the Edinburgh Postnatal Depression Scale with diagnostic interview, and found that the instrument had an acceptable positive predictive value for detecting MDD. </w:t>
            </w:r>
            <w:r w:rsidR="00CF3A02" w:rsidRPr="00197B21">
              <w:t xml:space="preserve">The USPSTF identified </w:t>
            </w:r>
            <w:r w:rsidR="009255C2" w:rsidRPr="00197B21">
              <w:t xml:space="preserve">six </w:t>
            </w:r>
            <w:r w:rsidR="00CF6515" w:rsidRPr="00197B21">
              <w:t>g</w:t>
            </w:r>
            <w:r w:rsidR="00CF3A02" w:rsidRPr="00197B21">
              <w:t>ood-</w:t>
            </w:r>
            <w:r w:rsidR="006A0A55" w:rsidRPr="00197B21">
              <w:t xml:space="preserve"> or fair-</w:t>
            </w:r>
            <w:r w:rsidR="00CF3A02" w:rsidRPr="00197B21">
              <w:t xml:space="preserve">quality </w:t>
            </w:r>
            <w:r w:rsidR="00CF46C0" w:rsidRPr="00197B21">
              <w:t>RCTs</w:t>
            </w:r>
            <w:r w:rsidR="00CF3A02" w:rsidRPr="00197B21">
              <w:t xml:space="preserve"> that assessed </w:t>
            </w:r>
            <w:r w:rsidR="00CF6515" w:rsidRPr="00197B21">
              <w:t>the effect of screening for depres</w:t>
            </w:r>
            <w:r w:rsidR="00CF3A02" w:rsidRPr="00197B21">
              <w:t xml:space="preserve">sion in pregnant and postpartum </w:t>
            </w:r>
            <w:r w:rsidR="00CF6515" w:rsidRPr="00197B21">
              <w:t>women</w:t>
            </w:r>
            <w:r w:rsidR="00CF3A02" w:rsidRPr="00197B21">
              <w:t xml:space="preserve"> that </w:t>
            </w:r>
            <w:r w:rsidR="00983CFA" w:rsidRPr="00197B21">
              <w:t>support</w:t>
            </w:r>
            <w:r w:rsidR="00CF3A02" w:rsidRPr="00197B21">
              <w:t xml:space="preserve"> recommend</w:t>
            </w:r>
            <w:r w:rsidR="00983CFA" w:rsidRPr="00197B21">
              <w:t>ing</w:t>
            </w:r>
            <w:r w:rsidR="00CF3A02" w:rsidRPr="00197B21">
              <w:t xml:space="preserve"> depression screening for this group</w:t>
            </w:r>
            <w:r w:rsidR="006D0B9B" w:rsidRPr="00197B21">
              <w:t xml:space="preserve"> (p. 384)</w:t>
            </w:r>
            <w:r w:rsidR="00CF3A02" w:rsidRPr="00197B21">
              <w:t xml:space="preserve">. </w:t>
            </w:r>
          </w:p>
          <w:p w14:paraId="693BD588" w14:textId="66B5073D" w:rsidR="008B7246" w:rsidRPr="00197B21" w:rsidRDefault="00CF3A02" w:rsidP="00363E5A">
            <w:pPr>
              <w:ind w:left="0" w:firstLine="0"/>
            </w:pPr>
            <w:r w:rsidRPr="00197B21">
              <w:t>Eighteen trials examined the benefits of treatment interventions in women who screened positive for depression in primary care or community settings.</w:t>
            </w:r>
            <w:r w:rsidR="00363E5A" w:rsidRPr="00197B21">
              <w:t xml:space="preserve"> </w:t>
            </w:r>
            <w:r w:rsidR="008B7246" w:rsidRPr="00197B21">
              <w:t xml:space="preserve">Of these, </w:t>
            </w:r>
            <w:r w:rsidR="00CF46C0" w:rsidRPr="00197B21">
              <w:t>15</w:t>
            </w:r>
            <w:r w:rsidR="00983CFA" w:rsidRPr="00197B21">
              <w:t xml:space="preserve"> focused</w:t>
            </w:r>
            <w:r w:rsidR="00363E5A" w:rsidRPr="00197B21">
              <w:t xml:space="preserve"> </w:t>
            </w:r>
            <w:r w:rsidR="00983CFA" w:rsidRPr="00197B21">
              <w:t>o</w:t>
            </w:r>
            <w:r w:rsidR="00363E5A" w:rsidRPr="00197B21">
              <w:t xml:space="preserve">n postpartum women and </w:t>
            </w:r>
            <w:r w:rsidR="006A0A55" w:rsidRPr="00197B21">
              <w:t>3</w:t>
            </w:r>
            <w:r w:rsidR="008B7246" w:rsidRPr="00197B21">
              <w:t xml:space="preserve"> </w:t>
            </w:r>
            <w:r w:rsidR="00363E5A" w:rsidRPr="00197B21">
              <w:t>in</w:t>
            </w:r>
            <w:r w:rsidR="00983CFA" w:rsidRPr="00197B21">
              <w:t>volved</w:t>
            </w:r>
            <w:r w:rsidR="00363E5A" w:rsidRPr="00197B21">
              <w:t xml:space="preserve"> pregnant women. </w:t>
            </w:r>
            <w:r w:rsidR="00983CFA" w:rsidRPr="00197B21">
              <w:t>T</w:t>
            </w:r>
            <w:r w:rsidR="009255C2" w:rsidRPr="00197B21">
              <w:t xml:space="preserve">en </w:t>
            </w:r>
            <w:r w:rsidR="00363E5A" w:rsidRPr="00197B21">
              <w:t xml:space="preserve">RCTs found </w:t>
            </w:r>
            <w:r w:rsidR="00983CFA" w:rsidRPr="00197B21">
              <w:t>that</w:t>
            </w:r>
            <w:r w:rsidR="00363E5A" w:rsidRPr="00197B21">
              <w:t xml:space="preserve"> </w:t>
            </w:r>
            <w:r w:rsidR="008B7246" w:rsidRPr="00197B21">
              <w:t>cognitive behavioral therapy</w:t>
            </w:r>
            <w:r w:rsidR="00A51B88" w:rsidRPr="00197B21">
              <w:t xml:space="preserve"> (CBT)</w:t>
            </w:r>
            <w:r w:rsidR="008B7246" w:rsidRPr="00197B21">
              <w:t xml:space="preserve"> </w:t>
            </w:r>
            <w:r w:rsidR="00983CFA" w:rsidRPr="00197B21">
              <w:t>benefits both</w:t>
            </w:r>
            <w:r w:rsidR="000016A7" w:rsidRPr="00197B21">
              <w:t xml:space="preserve"> postpartum and pregnant women</w:t>
            </w:r>
            <w:r w:rsidR="008B7246" w:rsidRPr="00197B21">
              <w:t xml:space="preserve">; the remaining </w:t>
            </w:r>
            <w:r w:rsidR="009255C2" w:rsidRPr="00197B21">
              <w:t>eight</w:t>
            </w:r>
            <w:r w:rsidR="008B7246" w:rsidRPr="00197B21">
              <w:t xml:space="preserve"> trials did not </w:t>
            </w:r>
            <w:r w:rsidR="00983CFA" w:rsidRPr="00197B21">
              <w:t>find</w:t>
            </w:r>
            <w:r w:rsidR="008B7246" w:rsidRPr="00197B21">
              <w:t xml:space="preserve"> sufficient evidence to draw conclusions</w:t>
            </w:r>
            <w:r w:rsidR="006D0B9B" w:rsidRPr="00197B21">
              <w:t xml:space="preserve"> </w:t>
            </w:r>
            <w:r w:rsidR="00983CFA" w:rsidRPr="00197B21">
              <w:t xml:space="preserve">about the effectiveness of treatment in these populations </w:t>
            </w:r>
            <w:r w:rsidR="006D0B9B" w:rsidRPr="00197B21">
              <w:t>(p. 385)</w:t>
            </w:r>
            <w:r w:rsidR="000016A7" w:rsidRPr="00197B21">
              <w:t xml:space="preserve">. </w:t>
            </w:r>
          </w:p>
          <w:p w14:paraId="54B2F435" w14:textId="3E6416FD" w:rsidR="006D0B9B" w:rsidRPr="00197B21" w:rsidRDefault="008C47A0" w:rsidP="009255C2">
            <w:pPr>
              <w:ind w:left="0" w:firstLine="0"/>
            </w:pPr>
            <w:r w:rsidRPr="00197B21">
              <w:t>The USPSTF</w:t>
            </w:r>
            <w:r w:rsidR="009255C2" w:rsidRPr="00197B21">
              <w:t xml:space="preserve"> review found seven studies that compared suicide-related events in adults who received SSRIs and other antidepressants versus placebo</w:t>
            </w:r>
            <w:r w:rsidR="001E3928" w:rsidRPr="00197B21">
              <w:t>.</w:t>
            </w:r>
            <w:r w:rsidR="009255C2" w:rsidRPr="00197B21">
              <w:t xml:space="preserve"> </w:t>
            </w:r>
            <w:r w:rsidR="00C64308" w:rsidRPr="00197B21">
              <w:t>N</w:t>
            </w:r>
            <w:r w:rsidR="009255C2" w:rsidRPr="00197B21">
              <w:t xml:space="preserve">one of </w:t>
            </w:r>
            <w:r w:rsidR="00C64308" w:rsidRPr="00197B21">
              <w:t xml:space="preserve">the studies </w:t>
            </w:r>
            <w:r w:rsidR="009255C2" w:rsidRPr="00197B21">
              <w:t xml:space="preserve">showed a significant increase in suicide completion among adults taking antidepressants, </w:t>
            </w:r>
            <w:r w:rsidR="00C64308" w:rsidRPr="00197B21">
              <w:t xml:space="preserve">but given the rarity of this event, </w:t>
            </w:r>
            <w:r w:rsidRPr="00197B21">
              <w:t>they may</w:t>
            </w:r>
            <w:r w:rsidR="00C64308" w:rsidRPr="00197B21">
              <w:t xml:space="preserve"> not have had sufficient</w:t>
            </w:r>
            <w:r w:rsidR="009255C2" w:rsidRPr="00197B21">
              <w:t xml:space="preserve"> power </w:t>
            </w:r>
            <w:r w:rsidR="00C64308" w:rsidRPr="00197B21">
              <w:t xml:space="preserve">to detect differences between treatment </w:t>
            </w:r>
            <w:r w:rsidRPr="00197B21">
              <w:t>groups (</w:t>
            </w:r>
            <w:r w:rsidR="006D0B9B" w:rsidRPr="00197B21">
              <w:t>p. 385)</w:t>
            </w:r>
            <w:r w:rsidR="009255C2" w:rsidRPr="00197B21">
              <w:t xml:space="preserve">. </w:t>
            </w:r>
          </w:p>
          <w:p w14:paraId="2C687A39" w14:textId="77777777" w:rsidR="002B61D1" w:rsidRDefault="00363E5A" w:rsidP="00C64308">
            <w:pPr>
              <w:ind w:left="0" w:firstLine="0"/>
            </w:pPr>
            <w:r w:rsidRPr="00197B21">
              <w:t xml:space="preserve">The majority of the evidence </w:t>
            </w:r>
            <w:r w:rsidR="000016A7" w:rsidRPr="00197B21">
              <w:t>on the harms of antidepressants</w:t>
            </w:r>
            <w:r w:rsidR="009255C2" w:rsidRPr="00197B21">
              <w:t xml:space="preserve"> in pregnant and postpartum women</w:t>
            </w:r>
            <w:r w:rsidR="000016A7" w:rsidRPr="00197B21">
              <w:t xml:space="preserve"> </w:t>
            </w:r>
            <w:r w:rsidR="00C64308" w:rsidRPr="00197B21">
              <w:t>comes</w:t>
            </w:r>
            <w:r w:rsidRPr="00197B21">
              <w:t xml:space="preserve"> from a good-quality comprehen</w:t>
            </w:r>
            <w:r w:rsidR="000016A7" w:rsidRPr="00197B21">
              <w:t xml:space="preserve">sive systematic </w:t>
            </w:r>
            <w:r w:rsidRPr="00197B21">
              <w:t>review on the comparative effectivene</w:t>
            </w:r>
            <w:r w:rsidR="000016A7" w:rsidRPr="00197B21">
              <w:t xml:space="preserve">ss and safety of antidepressant </w:t>
            </w:r>
            <w:r w:rsidRPr="00197B21">
              <w:t xml:space="preserve">treatment for depression </w:t>
            </w:r>
            <w:r w:rsidR="000374C0" w:rsidRPr="00197B21">
              <w:t>in this</w:t>
            </w:r>
            <w:r w:rsidR="009255C2" w:rsidRPr="00197B21">
              <w:t xml:space="preserve"> population</w:t>
            </w:r>
            <w:r w:rsidR="000016A7" w:rsidRPr="00197B21">
              <w:t>.</w:t>
            </w:r>
            <w:r w:rsidR="00A62966" w:rsidRPr="00197B21">
              <w:t xml:space="preserve"> The review</w:t>
            </w:r>
            <w:r w:rsidR="00C64308" w:rsidRPr="00197B21">
              <w:t>, which</w:t>
            </w:r>
            <w:r w:rsidR="00A62966" w:rsidRPr="00197B21">
              <w:t xml:space="preserve"> included </w:t>
            </w:r>
            <w:r w:rsidR="00413492" w:rsidRPr="00197B21">
              <w:t>124 observational studies</w:t>
            </w:r>
            <w:r w:rsidR="00C64308" w:rsidRPr="00197B21">
              <w:t>,</w:t>
            </w:r>
            <w:r w:rsidR="00413492" w:rsidRPr="00197B21">
              <w:t xml:space="preserve"> show</w:t>
            </w:r>
            <w:r w:rsidR="00C64308" w:rsidRPr="00197B21">
              <w:t>ed</w:t>
            </w:r>
            <w:r w:rsidR="00413492" w:rsidRPr="00197B21">
              <w:t xml:space="preserve"> that second-generation antidepressant use during pregnancy may be associated with a small increase in </w:t>
            </w:r>
            <w:r w:rsidR="009255C2" w:rsidRPr="00197B21">
              <w:t xml:space="preserve">the risk of </w:t>
            </w:r>
            <w:r w:rsidR="00413492" w:rsidRPr="00197B21">
              <w:t>several outcomes, including preeclampsia, miscarriage, and respiratory distress</w:t>
            </w:r>
            <w:r w:rsidR="006D0B9B" w:rsidRPr="00197B21">
              <w:t xml:space="preserve"> (p. 385)</w:t>
            </w:r>
            <w:r w:rsidR="00413492" w:rsidRPr="00197B21">
              <w:t>.</w:t>
            </w:r>
          </w:p>
          <w:p w14:paraId="3F21E0CF" w14:textId="77777777" w:rsidR="008907F4" w:rsidRDefault="00A624A7" w:rsidP="00A624A7">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5A" w14:textId="1B50A3C2" w:rsidR="00A624A7" w:rsidRDefault="008907F4" w:rsidP="00A624A7">
            <w:pPr>
              <w:ind w:left="0" w:firstLine="0"/>
            </w:pPr>
            <w:r>
              <w:rPr>
                <w:color w:val="365F91" w:themeColor="accent1" w:themeShade="BF"/>
              </w:rPr>
              <w:t>*</w:t>
            </w:r>
            <w:r w:rsidR="00A624A7" w:rsidRPr="00D31D72">
              <w:rPr>
                <w:color w:val="365F91" w:themeColor="accent1" w:themeShade="BF"/>
              </w:rPr>
              <w:t xml:space="preserve">Please see </w:t>
            </w:r>
            <w:r w:rsidR="00123E53" w:rsidRPr="00123E53">
              <w:rPr>
                <w:color w:val="365F91" w:themeColor="accent1" w:themeShade="BF"/>
              </w:rPr>
              <w:t>1.c.5</w:t>
            </w:r>
            <w:r w:rsidR="00123E53">
              <w:rPr>
                <w:color w:val="365F91" w:themeColor="accent1" w:themeShade="BF"/>
              </w:rPr>
              <w:t xml:space="preserve"> and </w:t>
            </w:r>
            <w:r w:rsidR="00123E53" w:rsidRPr="00123E53">
              <w:rPr>
                <w:color w:val="365F91" w:themeColor="accent1" w:themeShade="BF"/>
              </w:rPr>
              <w:t>1c.6</w:t>
            </w:r>
            <w:r w:rsidR="00123E53">
              <w:rPr>
                <w:color w:val="365F91" w:themeColor="accent1" w:themeShade="BF"/>
              </w:rPr>
              <w:t xml:space="preserve"> at </w:t>
            </w:r>
            <w:r w:rsidR="00A624A7" w:rsidRPr="00D31D72">
              <w:rPr>
                <w:color w:val="365F91" w:themeColor="accent1" w:themeShade="BF"/>
              </w:rPr>
              <w:t xml:space="preserve">end of document for </w:t>
            </w:r>
            <w:r w:rsidR="00A624A7">
              <w:rPr>
                <w:color w:val="365F91" w:themeColor="accent1" w:themeShade="BF"/>
              </w:rPr>
              <w:t>body</w:t>
            </w:r>
            <w:r w:rsidR="00A624A7" w:rsidRPr="00D31D72">
              <w:rPr>
                <w:color w:val="365F91" w:themeColor="accent1" w:themeShade="BF"/>
              </w:rPr>
              <w:t xml:space="preserve"> of evidence for the USPSTF and ICSI guidelines</w:t>
            </w:r>
            <w:r w:rsidR="00A624A7">
              <w:rPr>
                <w:color w:val="365F91" w:themeColor="accent1" w:themeShade="BF"/>
              </w:rPr>
              <w:t xml:space="preserve"> which was provided in the previous submission</w:t>
            </w:r>
          </w:p>
        </w:tc>
      </w:tr>
      <w:tr w:rsidR="00816367" w14:paraId="6283C264" w14:textId="77777777" w:rsidTr="0037091F">
        <w:tc>
          <w:tcPr>
            <w:tcW w:w="1908" w:type="dxa"/>
          </w:tcPr>
          <w:p w14:paraId="6283C25C" w14:textId="77777777" w:rsidR="00816367" w:rsidRDefault="00816367" w:rsidP="00592E92">
            <w:pPr>
              <w:ind w:left="0" w:firstLine="0"/>
            </w:pPr>
            <w:r>
              <w:lastRenderedPageBreak/>
              <w:t xml:space="preserve">Estimates of benefit and consistency across studies </w:t>
            </w:r>
          </w:p>
        </w:tc>
        <w:tc>
          <w:tcPr>
            <w:tcW w:w="7668" w:type="dxa"/>
          </w:tcPr>
          <w:p w14:paraId="6283C25D" w14:textId="137CE04B" w:rsidR="00816367" w:rsidRDefault="00C32C4C" w:rsidP="00C95DE5">
            <w:pPr>
              <w:ind w:left="0" w:firstLine="0"/>
            </w:pPr>
            <w:r>
              <w:t>The USPSTF conclude</w:t>
            </w:r>
            <w:r w:rsidR="00C64308">
              <w:t>d</w:t>
            </w:r>
            <w:r>
              <w:t xml:space="preserve"> with at least moderate certainty that there is a moderate net benefit to screening for depression in adults</w:t>
            </w:r>
            <w:r w:rsidR="00C64308">
              <w:t xml:space="preserve">, including older adults, and </w:t>
            </w:r>
            <w:r>
              <w:t xml:space="preserve">in pregnant and postpartum women who receive care in clinical practices that have </w:t>
            </w:r>
            <w:r w:rsidR="00C95DE5" w:rsidRPr="00C95DE5">
              <w:t xml:space="preserve">CBT </w:t>
            </w:r>
            <w:r>
              <w:t>or other evidence-based counseling available after screening</w:t>
            </w:r>
            <w:r w:rsidR="00A51B88">
              <w:t xml:space="preserve"> (p. 381)</w:t>
            </w:r>
            <w:r>
              <w:t xml:space="preserve">. </w:t>
            </w:r>
          </w:p>
          <w:p w14:paraId="6283C25E" w14:textId="77777777" w:rsidR="00C95DE5" w:rsidRDefault="00C95DE5" w:rsidP="00C95DE5">
            <w:pPr>
              <w:ind w:left="0" w:firstLine="0"/>
            </w:pPr>
          </w:p>
          <w:p w14:paraId="6283C262" w14:textId="0DDAF148" w:rsidR="00C95DE5" w:rsidRDefault="00C95DE5" w:rsidP="007E77E3">
            <w:pPr>
              <w:ind w:left="0" w:firstLine="0"/>
            </w:pPr>
            <w:r>
              <w:t>The USPSTF</w:t>
            </w:r>
            <w:r w:rsidR="004B62D6">
              <w:t xml:space="preserve"> also</w:t>
            </w:r>
            <w:r>
              <w:t xml:space="preserve"> found adequate evidence that programs </w:t>
            </w:r>
            <w:r w:rsidR="004B62D6">
              <w:t xml:space="preserve">that screen for depression and have </w:t>
            </w:r>
            <w:r>
              <w:t>adequate support systems in place</w:t>
            </w:r>
            <w:r w:rsidR="0071100F">
              <w:t xml:space="preserve"> </w:t>
            </w:r>
            <w:r>
              <w:t>improve clinical outcomes</w:t>
            </w:r>
            <w:r w:rsidR="0071100F">
              <w:t xml:space="preserve"> i</w:t>
            </w:r>
            <w:r>
              <w:t xml:space="preserve">n </w:t>
            </w:r>
            <w:r w:rsidR="004B62D6">
              <w:t xml:space="preserve">both the general </w:t>
            </w:r>
            <w:r>
              <w:t>adult</w:t>
            </w:r>
            <w:r w:rsidR="004B62D6">
              <w:t xml:space="preserve"> population and among</w:t>
            </w:r>
            <w:r>
              <w:t xml:space="preserve"> pregnant and postpartum women</w:t>
            </w:r>
            <w:r w:rsidR="004B62D6">
              <w:t xml:space="preserve"> specifically</w:t>
            </w:r>
            <w:r>
              <w:t>.</w:t>
            </w:r>
            <w:r w:rsidR="0071100F" w:rsidRPr="0071100F">
              <w:t xml:space="preserve"> </w:t>
            </w:r>
            <w:r w:rsidR="0071100F">
              <w:t>Improvement in outcomes included reduction and</w:t>
            </w:r>
            <w:r w:rsidR="0071100F" w:rsidRPr="0071100F">
              <w:t xml:space="preserve"> remission of depression symptoms</w:t>
            </w:r>
            <w:r w:rsidR="0071100F">
              <w:t xml:space="preserve"> </w:t>
            </w:r>
            <w:r w:rsidR="0071100F" w:rsidRPr="0071100F">
              <w:t>(p. 380)</w:t>
            </w:r>
            <w:r w:rsidR="0071100F">
              <w:t>.</w:t>
            </w:r>
          </w:p>
          <w:p w14:paraId="35684F81" w14:textId="77777777" w:rsidR="008907F4" w:rsidRDefault="00A624A7" w:rsidP="007E77E3">
            <w:pPr>
              <w:ind w:left="0" w:firstLine="0"/>
              <w:rPr>
                <w:b/>
                <w:color w:val="365F91" w:themeColor="accent1" w:themeShade="BF"/>
              </w:rPr>
            </w:pPr>
            <w:r w:rsidRPr="00D31D72">
              <w:rPr>
                <w:b/>
                <w:color w:val="365F91" w:themeColor="accent1" w:themeShade="BF"/>
              </w:rPr>
              <w:t>Previous Submission:</w:t>
            </w:r>
          </w:p>
          <w:p w14:paraId="22823565" w14:textId="67D5DDCA" w:rsidR="00A624A7" w:rsidRDefault="008907F4" w:rsidP="007E77E3">
            <w:pPr>
              <w:ind w:left="0" w:firstLine="0"/>
            </w:pPr>
            <w:r>
              <w:rPr>
                <w:b/>
                <w:color w:val="365F91" w:themeColor="accent1" w:themeShade="BF"/>
              </w:rPr>
              <w:t>*</w:t>
            </w:r>
            <w:r w:rsidR="00A624A7" w:rsidRPr="00D31D72">
              <w:rPr>
                <w:color w:val="365F91" w:themeColor="accent1" w:themeShade="BF"/>
              </w:rPr>
              <w:t xml:space="preserve">Please see </w:t>
            </w:r>
            <w:r w:rsidR="00123E53" w:rsidRPr="00123E53">
              <w:rPr>
                <w:color w:val="365F91" w:themeColor="accent1" w:themeShade="BF"/>
              </w:rPr>
              <w:t>1c.7</w:t>
            </w:r>
            <w:r w:rsidR="00123E53">
              <w:rPr>
                <w:color w:val="365F91" w:themeColor="accent1" w:themeShade="BF"/>
              </w:rPr>
              <w:t xml:space="preserve"> at </w:t>
            </w:r>
            <w:r w:rsidR="00A624A7" w:rsidRPr="00D31D72">
              <w:rPr>
                <w:color w:val="365F91" w:themeColor="accent1" w:themeShade="BF"/>
              </w:rPr>
              <w:t xml:space="preserve">end of document for </w:t>
            </w:r>
            <w:r w:rsidR="00A624A7" w:rsidRPr="00A624A7">
              <w:rPr>
                <w:color w:val="365F91" w:themeColor="accent1" w:themeShade="BF"/>
              </w:rPr>
              <w:t>Estimates of benefit and consistency across studies</w:t>
            </w:r>
            <w:r w:rsidR="00A624A7" w:rsidRPr="00D31D72">
              <w:rPr>
                <w:color w:val="365F91" w:themeColor="accent1" w:themeShade="BF"/>
              </w:rPr>
              <w:t xml:space="preserve"> for the USPSTF and ICSI guidelines</w:t>
            </w:r>
            <w:r w:rsidR="00A624A7">
              <w:rPr>
                <w:color w:val="365F91" w:themeColor="accent1" w:themeShade="BF"/>
              </w:rPr>
              <w:t xml:space="preserve"> which was provided in the previous submission</w:t>
            </w:r>
          </w:p>
          <w:p w14:paraId="6283C263" w14:textId="77777777" w:rsidR="00C95DE5" w:rsidRDefault="00C95DE5" w:rsidP="00C95DE5">
            <w:pPr>
              <w:ind w:left="0" w:firstLine="0"/>
            </w:pPr>
          </w:p>
        </w:tc>
      </w:tr>
      <w:tr w:rsidR="00816367" w14:paraId="6283C26D" w14:textId="77777777" w:rsidTr="0037091F">
        <w:tc>
          <w:tcPr>
            <w:tcW w:w="1908" w:type="dxa"/>
          </w:tcPr>
          <w:p w14:paraId="6283C265" w14:textId="77777777" w:rsidR="00816367" w:rsidRDefault="00816367" w:rsidP="00592E92">
            <w:pPr>
              <w:ind w:left="0" w:firstLine="0"/>
            </w:pPr>
            <w:r>
              <w:t>What harms were identified?</w:t>
            </w:r>
          </w:p>
        </w:tc>
        <w:tc>
          <w:tcPr>
            <w:tcW w:w="7668" w:type="dxa"/>
          </w:tcPr>
          <w:p w14:paraId="6283C266" w14:textId="108D19D1" w:rsidR="00C32C4C" w:rsidRDefault="00FF312E" w:rsidP="00AA55D4">
            <w:pPr>
              <w:ind w:left="0" w:firstLine="0"/>
            </w:pPr>
            <w:r>
              <w:t>“</w:t>
            </w:r>
            <w:r w:rsidR="00C32C4C">
              <w:t>The</w:t>
            </w:r>
            <w:r w:rsidR="00C95DE5">
              <w:t xml:space="preserve"> </w:t>
            </w:r>
            <w:r w:rsidR="00C32C4C">
              <w:t>USPSTF found adequate evidence that the</w:t>
            </w:r>
            <w:r w:rsidR="00C95DE5">
              <w:t xml:space="preserve"> </w:t>
            </w:r>
            <w:r w:rsidR="00C32C4C">
              <w:t xml:space="preserve">magnitude of harms of screening for depression in adults is small to </w:t>
            </w:r>
            <w:r w:rsidR="00AA55D4">
              <w:t xml:space="preserve">none. The </w:t>
            </w:r>
            <w:r>
              <w:t xml:space="preserve">USPSTF found adequate evidence that the magnitude of harms of treatment with CBT in postpartum and pregnant </w:t>
            </w:r>
            <w:r>
              <w:lastRenderedPageBreak/>
              <w:t>women is small to none</w:t>
            </w:r>
            <w:r w:rsidR="007E77E3">
              <w:t>” (p. 380)</w:t>
            </w:r>
            <w:r>
              <w:t>.</w:t>
            </w:r>
          </w:p>
          <w:p w14:paraId="6283C267" w14:textId="77777777" w:rsidR="00C95DE5" w:rsidRDefault="00C95DE5" w:rsidP="00C32C4C">
            <w:pPr>
              <w:ind w:left="0" w:firstLine="0"/>
            </w:pPr>
          </w:p>
          <w:p w14:paraId="5ABD4A6E" w14:textId="77777777" w:rsidR="000016A7" w:rsidRDefault="007E77E3" w:rsidP="00B6096E">
            <w:pPr>
              <w:ind w:left="0" w:firstLine="0"/>
            </w:pPr>
            <w:r>
              <w:t>“</w:t>
            </w:r>
            <w:r w:rsidR="00C32C4C">
              <w:t xml:space="preserve">The USPSTF found that </w:t>
            </w:r>
            <w:r w:rsidR="00FF312E" w:rsidRPr="00FF312E">
              <w:t>second-generation</w:t>
            </w:r>
            <w:r w:rsidR="00FF312E">
              <w:t xml:space="preserve"> </w:t>
            </w:r>
            <w:r w:rsidR="00C32C4C">
              <w:t>antidepressants</w:t>
            </w:r>
            <w:r w:rsidR="00C95DE5">
              <w:t xml:space="preserve"> </w:t>
            </w:r>
            <w:r w:rsidR="009035A2">
              <w:t>(</w:t>
            </w:r>
            <w:r w:rsidR="00C32C4C">
              <w:t>mostly selective</w:t>
            </w:r>
            <w:r w:rsidR="00C95DE5">
              <w:t xml:space="preserve"> serotonin reuptake inhibitors </w:t>
            </w:r>
            <w:r w:rsidR="009035A2">
              <w:t>[</w:t>
            </w:r>
            <w:r w:rsidR="00C95DE5">
              <w:t>SSRIs</w:t>
            </w:r>
            <w:r w:rsidR="009035A2">
              <w:t>]</w:t>
            </w:r>
            <w:r w:rsidR="00C95DE5">
              <w:t xml:space="preserve">) are associated </w:t>
            </w:r>
            <w:r w:rsidR="00C32C4C">
              <w:t>with some harms, such as an in</w:t>
            </w:r>
            <w:r w:rsidR="00C95DE5">
              <w:t xml:space="preserve">crease in suicidal behaviors in </w:t>
            </w:r>
            <w:r w:rsidR="00C32C4C">
              <w:t>adults aged 18 to 29 years and an increased risk of upper gastrointestinal bleeding in adults older than</w:t>
            </w:r>
            <w:r w:rsidR="00FF312E">
              <w:t xml:space="preserve"> 70 years, with risk increasing with age;</w:t>
            </w:r>
            <w:r w:rsidR="00C32C4C">
              <w:t xml:space="preserve"> </w:t>
            </w:r>
            <w:r w:rsidR="00FF312E">
              <w:t>h</w:t>
            </w:r>
            <w:r w:rsidR="00C32C4C">
              <w:t>owever, the</w:t>
            </w:r>
            <w:r w:rsidR="00C95DE5">
              <w:t xml:space="preserve"> </w:t>
            </w:r>
            <w:r w:rsidR="00C32C4C">
              <w:t>magnitude of these risks is, on average, small. The USPSTF</w:t>
            </w:r>
            <w:r w:rsidR="00C95DE5">
              <w:t xml:space="preserve"> </w:t>
            </w:r>
            <w:r w:rsidR="00C32C4C">
              <w:t>found evidence of potential</w:t>
            </w:r>
            <w:r w:rsidR="00C95DE5">
              <w:t xml:space="preserve"> serious fetal harms </w:t>
            </w:r>
            <w:r w:rsidR="009035A2">
              <w:t xml:space="preserve">from </w:t>
            </w:r>
            <w:r w:rsidR="00C95DE5">
              <w:t>p</w:t>
            </w:r>
            <w:r w:rsidR="00C32C4C">
              <w:t>harmacologic treatment of depression in pregnant</w:t>
            </w:r>
            <w:r w:rsidR="00C95DE5">
              <w:t xml:space="preserve"> </w:t>
            </w:r>
            <w:r w:rsidR="00C32C4C">
              <w:t>women,</w:t>
            </w:r>
            <w:r w:rsidR="00C95DE5">
              <w:t xml:space="preserve"> </w:t>
            </w:r>
            <w:r w:rsidR="00C32C4C">
              <w:t>but the likelihood of these serious harms is low. Therefore, the</w:t>
            </w:r>
            <w:r w:rsidR="00C95DE5">
              <w:t xml:space="preserve"> </w:t>
            </w:r>
            <w:r w:rsidR="00C32C4C">
              <w:t>USPSTF concludes that the overall magnitude of harms is small to moderate</w:t>
            </w:r>
            <w:r w:rsidR="00FF312E">
              <w:t>”</w:t>
            </w:r>
            <w:r w:rsidR="00C95DE5">
              <w:t xml:space="preserve"> (p. 381)</w:t>
            </w:r>
            <w:r w:rsidR="00B6096E">
              <w:t>.</w:t>
            </w:r>
          </w:p>
          <w:p w14:paraId="5E399CA1" w14:textId="77777777" w:rsidR="008907F4" w:rsidRDefault="00A624A7" w:rsidP="00A624A7">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37BD4C6E" w14:textId="280713FC" w:rsidR="00A624A7" w:rsidRDefault="008907F4" w:rsidP="00A624A7">
            <w:pPr>
              <w:ind w:left="0" w:firstLine="0"/>
            </w:pPr>
            <w:r>
              <w:rPr>
                <w:color w:val="365F91" w:themeColor="accent1" w:themeShade="BF"/>
              </w:rPr>
              <w:t>*</w:t>
            </w:r>
            <w:r w:rsidR="00A624A7" w:rsidRPr="00D31D72">
              <w:rPr>
                <w:color w:val="365F91" w:themeColor="accent1" w:themeShade="BF"/>
              </w:rPr>
              <w:t xml:space="preserve">Please see </w:t>
            </w:r>
            <w:r w:rsidR="00123E53" w:rsidRPr="00123E53">
              <w:rPr>
                <w:color w:val="365F91" w:themeColor="accent1" w:themeShade="BF"/>
              </w:rPr>
              <w:t>1c.8</w:t>
            </w:r>
            <w:r w:rsidR="00123E53">
              <w:rPr>
                <w:color w:val="365F91" w:themeColor="accent1" w:themeShade="BF"/>
              </w:rPr>
              <w:t xml:space="preserve"> at </w:t>
            </w:r>
            <w:r w:rsidR="00A624A7" w:rsidRPr="00D31D72">
              <w:rPr>
                <w:color w:val="365F91" w:themeColor="accent1" w:themeShade="BF"/>
              </w:rPr>
              <w:t xml:space="preserve">end of document for </w:t>
            </w:r>
            <w:r w:rsidR="00A624A7">
              <w:rPr>
                <w:color w:val="365F91" w:themeColor="accent1" w:themeShade="BF"/>
              </w:rPr>
              <w:t>harms identified</w:t>
            </w:r>
            <w:r w:rsidR="00A624A7" w:rsidRPr="00D31D72">
              <w:rPr>
                <w:color w:val="365F91" w:themeColor="accent1" w:themeShade="BF"/>
              </w:rPr>
              <w:t xml:space="preserve"> for the USPSTF and ICSI guidelines</w:t>
            </w:r>
            <w:r w:rsidR="00A624A7">
              <w:rPr>
                <w:color w:val="365F91" w:themeColor="accent1" w:themeShade="BF"/>
              </w:rPr>
              <w:t xml:space="preserve"> which was provided in the previous submission.</w:t>
            </w:r>
          </w:p>
          <w:p w14:paraId="2ADD387A" w14:textId="77777777" w:rsidR="00A624A7" w:rsidRDefault="00A624A7" w:rsidP="00B6096E">
            <w:pPr>
              <w:ind w:left="0" w:firstLine="0"/>
            </w:pPr>
          </w:p>
          <w:p w14:paraId="6283C26C" w14:textId="14B672A3" w:rsidR="00A624A7" w:rsidRDefault="00A624A7" w:rsidP="00B6096E">
            <w:pPr>
              <w:ind w:left="0" w:firstLine="0"/>
            </w:pPr>
          </w:p>
        </w:tc>
      </w:tr>
      <w:tr w:rsidR="00816367" w14:paraId="6283C270" w14:textId="77777777" w:rsidTr="0037091F">
        <w:tc>
          <w:tcPr>
            <w:tcW w:w="1908" w:type="dxa"/>
          </w:tcPr>
          <w:p w14:paraId="6283C26E" w14:textId="77777777" w:rsidR="00816367" w:rsidRDefault="00816367" w:rsidP="00592E92">
            <w:pPr>
              <w:ind w:left="0" w:firstLine="0"/>
            </w:pPr>
            <w:r>
              <w:lastRenderedPageBreak/>
              <w:t>Identify any new studies conducted since the SR. Do the new studies change the conclusions from the SR?</w:t>
            </w:r>
          </w:p>
        </w:tc>
        <w:tc>
          <w:tcPr>
            <w:tcW w:w="7668" w:type="dxa"/>
          </w:tcPr>
          <w:p w14:paraId="551E47FA" w14:textId="77777777" w:rsidR="00816367" w:rsidRDefault="008C47A0" w:rsidP="00592E92">
            <w:pPr>
              <w:ind w:left="0" w:firstLine="0"/>
            </w:pPr>
            <w:r>
              <w:t xml:space="preserve"> </w:t>
            </w:r>
            <w:r w:rsidRPr="008C47A0">
              <w:t>This guideline was published in 2016 and is the most recent systematic review completed.</w:t>
            </w:r>
          </w:p>
          <w:p w14:paraId="05BC1FB6" w14:textId="77777777" w:rsidR="008907F4" w:rsidRDefault="008907F4" w:rsidP="00592E92">
            <w:pPr>
              <w:ind w:left="0" w:firstLine="0"/>
            </w:pPr>
          </w:p>
          <w:p w14:paraId="6283C26F" w14:textId="1940E028" w:rsidR="008907F4" w:rsidRPr="008907F4" w:rsidRDefault="008907F4" w:rsidP="00592E92">
            <w:pPr>
              <w:ind w:left="0" w:firstLine="0"/>
              <w:rPr>
                <w:b/>
              </w:rPr>
            </w:pPr>
            <w:r w:rsidRPr="008907F4">
              <w:rPr>
                <w:b/>
                <w:color w:val="365F91" w:themeColor="accent1" w:themeShade="BF"/>
              </w:rPr>
              <w:t xml:space="preserve">The 2016 </w:t>
            </w:r>
            <w:r w:rsidR="0050171D" w:rsidRPr="008907F4">
              <w:rPr>
                <w:b/>
                <w:color w:val="365F91" w:themeColor="accent1" w:themeShade="BF"/>
              </w:rPr>
              <w:t>guideline</w:t>
            </w:r>
            <w:r w:rsidRPr="008907F4">
              <w:rPr>
                <w:b/>
                <w:color w:val="365F91" w:themeColor="accent1" w:themeShade="BF"/>
              </w:rPr>
              <w:t xml:space="preserve"> is an update of the 2009 release, submitted in the previous submission.</w:t>
            </w:r>
          </w:p>
        </w:tc>
      </w:tr>
    </w:tbl>
    <w:p w14:paraId="28658B99" w14:textId="77777777" w:rsidR="00083361" w:rsidRDefault="00083361"/>
    <w:tbl>
      <w:tblPr>
        <w:tblStyle w:val="TableGrid"/>
        <w:tblW w:w="0" w:type="auto"/>
        <w:tblLayout w:type="fixed"/>
        <w:tblLook w:val="04A0" w:firstRow="1" w:lastRow="0" w:firstColumn="1" w:lastColumn="0" w:noHBand="0" w:noVBand="1"/>
      </w:tblPr>
      <w:tblGrid>
        <w:gridCol w:w="1908"/>
        <w:gridCol w:w="7668"/>
      </w:tblGrid>
      <w:tr w:rsidR="00385CBA" w:rsidRPr="005C6E8E" w14:paraId="6283C27F" w14:textId="77777777" w:rsidTr="00B07923">
        <w:tc>
          <w:tcPr>
            <w:tcW w:w="1908" w:type="dxa"/>
          </w:tcPr>
          <w:p w14:paraId="6283C274" w14:textId="77777777" w:rsidR="00385CBA" w:rsidRPr="00AB4ECE" w:rsidRDefault="00385CBA" w:rsidP="00B07923">
            <w:pPr>
              <w:ind w:left="0" w:firstLine="0"/>
              <w:rPr>
                <w:b/>
              </w:rPr>
            </w:pPr>
            <w:r w:rsidRPr="00AB4ECE">
              <w:rPr>
                <w:b/>
              </w:rPr>
              <w:t>Source of Systematic Review:</w:t>
            </w:r>
          </w:p>
          <w:p w14:paraId="6283C275" w14:textId="77777777" w:rsidR="00385CBA" w:rsidRPr="00AB4ECE" w:rsidRDefault="00385CBA" w:rsidP="00B07923">
            <w:pPr>
              <w:pStyle w:val="ListParagraph"/>
              <w:numPr>
                <w:ilvl w:val="0"/>
                <w:numId w:val="9"/>
              </w:numPr>
              <w:rPr>
                <w:b/>
              </w:rPr>
            </w:pPr>
            <w:r w:rsidRPr="00AB4ECE">
              <w:rPr>
                <w:b/>
              </w:rPr>
              <w:t>Title</w:t>
            </w:r>
          </w:p>
          <w:p w14:paraId="6283C276" w14:textId="77777777" w:rsidR="00385CBA" w:rsidRPr="00AB4ECE" w:rsidRDefault="00385CBA" w:rsidP="00B07923">
            <w:pPr>
              <w:pStyle w:val="ListParagraph"/>
              <w:numPr>
                <w:ilvl w:val="0"/>
                <w:numId w:val="9"/>
              </w:numPr>
              <w:rPr>
                <w:b/>
              </w:rPr>
            </w:pPr>
            <w:r w:rsidRPr="00AB4ECE">
              <w:rPr>
                <w:b/>
              </w:rPr>
              <w:t>Author</w:t>
            </w:r>
          </w:p>
          <w:p w14:paraId="6283C277" w14:textId="77777777" w:rsidR="00385CBA" w:rsidRPr="00AB4ECE" w:rsidRDefault="00385CBA" w:rsidP="00B07923">
            <w:pPr>
              <w:pStyle w:val="ListParagraph"/>
              <w:numPr>
                <w:ilvl w:val="0"/>
                <w:numId w:val="9"/>
              </w:numPr>
              <w:rPr>
                <w:b/>
              </w:rPr>
            </w:pPr>
            <w:r w:rsidRPr="00AB4ECE">
              <w:rPr>
                <w:b/>
              </w:rPr>
              <w:t>Date</w:t>
            </w:r>
          </w:p>
          <w:p w14:paraId="6283C278" w14:textId="77777777" w:rsidR="00385CBA" w:rsidRPr="00AB4ECE" w:rsidRDefault="00385CBA" w:rsidP="00B07923">
            <w:pPr>
              <w:pStyle w:val="ListParagraph"/>
              <w:numPr>
                <w:ilvl w:val="0"/>
                <w:numId w:val="9"/>
              </w:numPr>
              <w:rPr>
                <w:b/>
              </w:rPr>
            </w:pPr>
            <w:r w:rsidRPr="00AB4ECE">
              <w:rPr>
                <w:b/>
              </w:rPr>
              <w:t>Citation, including page number</w:t>
            </w:r>
          </w:p>
          <w:p w14:paraId="6283C279" w14:textId="77777777" w:rsidR="00385CBA" w:rsidRPr="00AB4ECE" w:rsidRDefault="00385CBA" w:rsidP="00B07923">
            <w:pPr>
              <w:pStyle w:val="ListParagraph"/>
              <w:numPr>
                <w:ilvl w:val="0"/>
                <w:numId w:val="9"/>
              </w:numPr>
              <w:rPr>
                <w:b/>
              </w:rPr>
            </w:pPr>
            <w:r w:rsidRPr="00AB4ECE">
              <w:rPr>
                <w:b/>
              </w:rPr>
              <w:t>URL</w:t>
            </w:r>
          </w:p>
        </w:tc>
        <w:tc>
          <w:tcPr>
            <w:tcW w:w="7668" w:type="dxa"/>
          </w:tcPr>
          <w:p w14:paraId="6283C27A" w14:textId="77777777" w:rsidR="00282704" w:rsidRPr="0007151A" w:rsidRDefault="00282704" w:rsidP="00282704">
            <w:pPr>
              <w:pStyle w:val="ListParagraph"/>
              <w:numPr>
                <w:ilvl w:val="0"/>
                <w:numId w:val="9"/>
              </w:numPr>
              <w:rPr>
                <w:b/>
                <w:color w:val="FF0000"/>
              </w:rPr>
            </w:pPr>
            <w:r w:rsidRPr="0007151A">
              <w:rPr>
                <w:b/>
                <w:color w:val="FF0000"/>
              </w:rPr>
              <w:t>Health Care Guideline Adult Depression in Primary Care</w:t>
            </w:r>
          </w:p>
          <w:p w14:paraId="6283C27B" w14:textId="77777777" w:rsidR="001E0B65" w:rsidRPr="0007151A" w:rsidRDefault="001E0B65" w:rsidP="001E0B65">
            <w:pPr>
              <w:pStyle w:val="ListParagraph"/>
              <w:numPr>
                <w:ilvl w:val="0"/>
                <w:numId w:val="9"/>
              </w:numPr>
              <w:rPr>
                <w:b/>
                <w:color w:val="FF0000"/>
              </w:rPr>
            </w:pPr>
            <w:r w:rsidRPr="0007151A">
              <w:rPr>
                <w:b/>
                <w:color w:val="FF0000"/>
              </w:rPr>
              <w:t>Institute for Clinical Systems Improvement (ICSI)</w:t>
            </w:r>
          </w:p>
          <w:p w14:paraId="6283C27C" w14:textId="77777777" w:rsidR="002C0756" w:rsidRPr="0007151A" w:rsidRDefault="002C0756" w:rsidP="002C0756">
            <w:pPr>
              <w:pStyle w:val="ListParagraph"/>
              <w:numPr>
                <w:ilvl w:val="0"/>
                <w:numId w:val="9"/>
              </w:numPr>
              <w:rPr>
                <w:b/>
                <w:color w:val="FF0000"/>
              </w:rPr>
            </w:pPr>
            <w:r w:rsidRPr="0007151A">
              <w:rPr>
                <w:b/>
                <w:color w:val="FF0000"/>
              </w:rPr>
              <w:t>March 2016</w:t>
            </w:r>
          </w:p>
          <w:p w14:paraId="6283C27D" w14:textId="77777777" w:rsidR="00A359B8" w:rsidRPr="0007151A" w:rsidRDefault="00282704" w:rsidP="00223E55">
            <w:pPr>
              <w:pStyle w:val="ListParagraph"/>
              <w:numPr>
                <w:ilvl w:val="0"/>
                <w:numId w:val="9"/>
              </w:numPr>
              <w:rPr>
                <w:b/>
                <w:color w:val="FF0000"/>
              </w:rPr>
            </w:pPr>
            <w:r w:rsidRPr="0007151A">
              <w:rPr>
                <w:b/>
                <w:color w:val="FF0000"/>
              </w:rPr>
              <w:t>Trangle M, Gursky J, Haight R, Hardwig J, Hinnenkamp T, Kessler D, Mack N, Myszkowski M. Institute for Clinical Systems Improvement. Adult Depression in Primary Care. Updated March 2016. Pp.1-131</w:t>
            </w:r>
          </w:p>
          <w:p w14:paraId="0624F748" w14:textId="4BB83F69" w:rsidR="00223E55" w:rsidRPr="00A624A7" w:rsidRDefault="00BB5DBE" w:rsidP="00223E55">
            <w:pPr>
              <w:pStyle w:val="ListParagraph"/>
              <w:numPr>
                <w:ilvl w:val="0"/>
                <w:numId w:val="9"/>
              </w:numPr>
              <w:rPr>
                <w:b/>
              </w:rPr>
            </w:pPr>
            <w:hyperlink r:id="rId19" w:history="1">
              <w:r w:rsidR="00A624A7" w:rsidRPr="002C19AD">
                <w:rPr>
                  <w:rStyle w:val="Hyperlink"/>
                  <w:b/>
                </w:rPr>
                <w:t>https://www.icsi.org/guidelines__more/catalog_guidelines_and_more/catalog_guidelines/catalog_behavioral_health_guidelines/depression/</w:t>
              </w:r>
            </w:hyperlink>
          </w:p>
          <w:p w14:paraId="0217187C" w14:textId="4BC44FDE" w:rsidR="00A624A7" w:rsidRPr="0083026E" w:rsidRDefault="0083026E" w:rsidP="0083026E">
            <w:pPr>
              <w:rPr>
                <w:b/>
                <w:color w:val="365F91" w:themeColor="accent1" w:themeShade="BF"/>
              </w:rPr>
            </w:pPr>
            <w:r w:rsidRPr="0083026E">
              <w:rPr>
                <w:b/>
                <w:color w:val="365F91" w:themeColor="accent1" w:themeShade="BF"/>
              </w:rPr>
              <w:t>Previous Submission</w:t>
            </w:r>
            <w:r w:rsidR="008907F4">
              <w:rPr>
                <w:b/>
                <w:color w:val="365F91" w:themeColor="accent1" w:themeShade="BF"/>
              </w:rPr>
              <w:t>:</w:t>
            </w:r>
            <w:r w:rsidRPr="0083026E">
              <w:rPr>
                <w:b/>
                <w:color w:val="365F91" w:themeColor="accent1" w:themeShade="BF"/>
              </w:rPr>
              <w:t xml:space="preserve"> </w:t>
            </w:r>
          </w:p>
          <w:p w14:paraId="31F3F2C5" w14:textId="77777777" w:rsidR="0083026E" w:rsidRDefault="0083026E" w:rsidP="0083026E">
            <w:pPr>
              <w:rPr>
                <w:rFonts w:ascii="Arial Narrow" w:hAnsi="Arial Narrow" w:cs="Arial"/>
                <w:bCs/>
                <w:color w:val="365F91" w:themeColor="accent1" w:themeShade="BF"/>
              </w:rPr>
            </w:pPr>
            <w:r w:rsidRPr="0083026E">
              <w:rPr>
                <w:rFonts w:ascii="Arial Narrow" w:hAnsi="Arial Narrow" w:cs="Arial"/>
                <w:bCs/>
                <w:color w:val="365F91" w:themeColor="accent1" w:themeShade="BF"/>
              </w:rPr>
              <w:t>ICSI References below:</w:t>
            </w:r>
          </w:p>
          <w:p w14:paraId="48B64643" w14:textId="22E71EDB" w:rsidR="0083026E" w:rsidRPr="0083026E" w:rsidRDefault="0083026E" w:rsidP="0083026E">
            <w:pPr>
              <w:rPr>
                <w:rFonts w:ascii="Arial Narrow" w:hAnsi="Arial Narrow" w:cs="Arial"/>
                <w:bCs/>
                <w:color w:val="365F91" w:themeColor="accent1" w:themeShade="BF"/>
              </w:rPr>
            </w:pPr>
            <w:r w:rsidRPr="0083026E">
              <w:rPr>
                <w:rFonts w:ascii="Arial Narrow" w:hAnsi="Arial Narrow" w:cs="Arial"/>
                <w:bCs/>
                <w:color w:val="365F91" w:themeColor="accent1" w:themeShade="BF"/>
              </w:rPr>
              <w:t xml:space="preserve">Wilkinson, J., Bass, C., Diem, S., Gravley, A., Harvey, L., Hayes, R., Johnson, K., Maciosek, M., McKeon, K., Milteer, L., Morgan, J., Rothe, P., Snellman, L., Solberg, L., Storlie, C., Vincent, P. (2012). Institute for Clinical Systems Improvement. (18th ed.). Health care guideline: Preventive services for adults. Retrieved from: http://www.icsi.org/preventive_services_for_adults/preventive_services_for_adults_4.htm </w:t>
            </w:r>
          </w:p>
          <w:p w14:paraId="381996AD" w14:textId="77777777" w:rsidR="0083026E" w:rsidRPr="0083026E" w:rsidRDefault="0083026E" w:rsidP="0083026E">
            <w:pPr>
              <w:rPr>
                <w:rFonts w:ascii="Arial Narrow" w:hAnsi="Arial Narrow" w:cs="Arial"/>
                <w:bCs/>
                <w:color w:val="365F91" w:themeColor="accent1" w:themeShade="BF"/>
              </w:rPr>
            </w:pPr>
          </w:p>
          <w:p w14:paraId="76B54595" w14:textId="77777777" w:rsidR="0083026E" w:rsidRPr="0083026E" w:rsidRDefault="0083026E" w:rsidP="0083026E">
            <w:pPr>
              <w:rPr>
                <w:rFonts w:ascii="Arial Narrow" w:hAnsi="Arial Narrow" w:cs="Arial"/>
                <w:bCs/>
                <w:color w:val="365F91" w:themeColor="accent1" w:themeShade="BF"/>
              </w:rPr>
            </w:pPr>
            <w:r w:rsidRPr="0083026E">
              <w:rPr>
                <w:rFonts w:ascii="Arial Narrow" w:hAnsi="Arial Narrow" w:cs="Arial"/>
                <w:bCs/>
                <w:color w:val="365F91" w:themeColor="accent1" w:themeShade="BF"/>
              </w:rPr>
              <w:t>Wilkinson, J., Bass, C., Diem, S., Gravley, A., Harvey, L., Hayes, R., Johnson, K., Maciosek, M., McKeon, K., Milteer, L., Morgan, J., Rothe, P., Snellman, L., Solberg, L., Storlie, C., Vincent, P. (2011). Institute for Clinical Systems Improvement (17th ed.). Preventive Services for Children and Adolescents.</w:t>
            </w:r>
          </w:p>
          <w:p w14:paraId="233B530D" w14:textId="77777777" w:rsidR="0083026E" w:rsidRPr="0083026E" w:rsidRDefault="0083026E" w:rsidP="0083026E">
            <w:pPr>
              <w:rPr>
                <w:rFonts w:ascii="Arial Narrow" w:hAnsi="Arial Narrow" w:cs="Arial"/>
                <w:bCs/>
                <w:color w:val="365F91" w:themeColor="accent1" w:themeShade="BF"/>
              </w:rPr>
            </w:pPr>
          </w:p>
          <w:p w14:paraId="6283C27E" w14:textId="77777777" w:rsidR="0083026E" w:rsidRPr="0083026E" w:rsidRDefault="0083026E" w:rsidP="0083026E">
            <w:pPr>
              <w:rPr>
                <w:b/>
              </w:rPr>
            </w:pPr>
          </w:p>
        </w:tc>
      </w:tr>
      <w:tr w:rsidR="00385CBA" w14:paraId="6283C285" w14:textId="77777777" w:rsidTr="00B07923">
        <w:tc>
          <w:tcPr>
            <w:tcW w:w="1908" w:type="dxa"/>
          </w:tcPr>
          <w:p w14:paraId="6283C280" w14:textId="4B12F954" w:rsidR="00385CBA" w:rsidRDefault="00385CBA" w:rsidP="00B07923">
            <w:pPr>
              <w:ind w:left="0" w:firstLine="0"/>
            </w:pPr>
            <w:r>
              <w:lastRenderedPageBreak/>
              <w:t>Quote the guideline or recommendation verbatim about the process, structure or intermediate outcome being measured. If not a guideline, summarize the conclusions from the SR.</w:t>
            </w:r>
          </w:p>
        </w:tc>
        <w:tc>
          <w:tcPr>
            <w:tcW w:w="7668" w:type="dxa"/>
          </w:tcPr>
          <w:p w14:paraId="4FC044C1" w14:textId="086A3DF7" w:rsidR="00206704" w:rsidRDefault="00206704" w:rsidP="00E21036">
            <w:pPr>
              <w:ind w:left="0" w:firstLine="0"/>
            </w:pPr>
            <w:r>
              <w:t>All recommendations are contained within a table on pages 8-10. We have included below those that are most relevant to this measure:</w:t>
            </w:r>
          </w:p>
          <w:p w14:paraId="01341274" w14:textId="77777777" w:rsidR="00AA55D4" w:rsidRDefault="00E21036" w:rsidP="00E21036">
            <w:pPr>
              <w:ind w:left="0" w:firstLine="0"/>
            </w:pPr>
            <w:r>
              <w:t>“Clinicians should routinely screen all adults for depression using a standardized instrument</w:t>
            </w:r>
            <w:r w:rsidR="002C0756">
              <w:t>”</w:t>
            </w:r>
            <w:r w:rsidR="00CA410D">
              <w:t xml:space="preserve"> (p. </w:t>
            </w:r>
            <w:r w:rsidR="0022268D">
              <w:t>8</w:t>
            </w:r>
            <w:r w:rsidR="00CA410D">
              <w:t>)</w:t>
            </w:r>
            <w:r w:rsidR="00AA55D4">
              <w:t xml:space="preserve">. </w:t>
            </w:r>
          </w:p>
          <w:p w14:paraId="6283C282" w14:textId="45B49FD7" w:rsidR="00E21036" w:rsidRDefault="00AA55D4" w:rsidP="00E21036">
            <w:pPr>
              <w:ind w:left="0" w:firstLine="0"/>
            </w:pPr>
            <w:r>
              <w:t>“</w:t>
            </w:r>
            <w:r w:rsidR="00E21036">
              <w:t>Clinicians should establish and maintain follow-up with patients”</w:t>
            </w:r>
            <w:r w:rsidR="00CA410D">
              <w:t xml:space="preserve"> (p. 1</w:t>
            </w:r>
            <w:r w:rsidR="0022268D">
              <w:t>0</w:t>
            </w:r>
            <w:r w:rsidR="00CA410D">
              <w:t>).</w:t>
            </w:r>
          </w:p>
          <w:p w14:paraId="6283C283" w14:textId="06AA9993" w:rsidR="00385CBA" w:rsidRDefault="00E21036" w:rsidP="00CA410D">
            <w:pPr>
              <w:ind w:left="0" w:firstLine="0"/>
            </w:pPr>
            <w:r>
              <w:t>“Clinicians should screen and monitor depression in pregnant and post-partum women”</w:t>
            </w:r>
            <w:r w:rsidR="00A51533">
              <w:t xml:space="preserve"> (p. 1</w:t>
            </w:r>
            <w:r w:rsidR="0022268D">
              <w:t>0</w:t>
            </w:r>
            <w:r w:rsidR="00A51533">
              <w:t>).</w:t>
            </w:r>
          </w:p>
          <w:p w14:paraId="0DDA4B6F" w14:textId="0A8C8EF6" w:rsidR="00745C21" w:rsidRPr="00745C21" w:rsidRDefault="00745C21" w:rsidP="00CA410D">
            <w:pPr>
              <w:ind w:left="0" w:firstLine="0"/>
              <w:rPr>
                <w:b/>
                <w:color w:val="365F91" w:themeColor="accent1" w:themeShade="BF"/>
              </w:rPr>
            </w:pPr>
            <w:r w:rsidRPr="00745C21">
              <w:rPr>
                <w:b/>
                <w:color w:val="365F91" w:themeColor="accent1" w:themeShade="BF"/>
              </w:rPr>
              <w:t>Previous Submission:</w:t>
            </w:r>
          </w:p>
          <w:p w14:paraId="0464CDEA" w14:textId="77777777" w:rsidR="00745C21" w:rsidRPr="00745C21" w:rsidRDefault="00745C21" w:rsidP="00745C21">
            <w:pPr>
              <w:ind w:left="0" w:firstLine="0"/>
              <w:rPr>
                <w:rFonts w:ascii="Arial Narrow" w:hAnsi="Arial Narrow" w:cs="Arial"/>
                <w:bCs/>
                <w:color w:val="365F91" w:themeColor="accent1" w:themeShade="BF"/>
              </w:rPr>
            </w:pPr>
            <w:r w:rsidRPr="00745C21">
              <w:rPr>
                <w:rFonts w:ascii="Arial Narrow" w:hAnsi="Arial Narrow" w:cs="Arial"/>
                <w:bCs/>
                <w:color w:val="365F91" w:themeColor="accent1" w:themeShade="BF"/>
              </w:rPr>
              <w:t xml:space="preserve">The Institute for Clinical Systems Improvement Preventive Services for Adults Health Care Guideline recommendation: </w:t>
            </w:r>
          </w:p>
          <w:p w14:paraId="2A3C3D56" w14:textId="77777777" w:rsidR="00745C21" w:rsidRPr="00745C21" w:rsidRDefault="00745C21" w:rsidP="00745C21">
            <w:pPr>
              <w:ind w:left="0" w:firstLine="0"/>
              <w:rPr>
                <w:rFonts w:ascii="Arial Narrow" w:hAnsi="Arial Narrow" w:cs="Arial"/>
                <w:bCs/>
                <w:color w:val="365F91" w:themeColor="accent1" w:themeShade="BF"/>
              </w:rPr>
            </w:pPr>
            <w:r w:rsidRPr="00745C21">
              <w:rPr>
                <w:rFonts w:ascii="Arial Narrow" w:hAnsi="Arial Narrow" w:cs="Arial"/>
                <w:bCs/>
                <w:color w:val="365F91" w:themeColor="accent1" w:themeShade="BF"/>
              </w:rPr>
              <w:t xml:space="preserve">“Routine depression screening should be recommended for adult patients (including older adults but only if the practice has staff-assisted ‘systems in place to ensure that positive result are followed by accurate diagnosis, effective treatment and careful follow-up.’ The optimum interval for rescreening is unknown (O’Connor, 2009 [Systematic Review])” (ICSI, 2012, p.25) </w:t>
            </w:r>
          </w:p>
          <w:p w14:paraId="179789C2" w14:textId="77777777" w:rsidR="00745C21" w:rsidRDefault="00745C21" w:rsidP="00CA410D">
            <w:pPr>
              <w:ind w:left="0" w:firstLine="0"/>
            </w:pPr>
          </w:p>
          <w:p w14:paraId="34F1648E" w14:textId="77777777" w:rsidR="00745C21" w:rsidRPr="00745C21" w:rsidRDefault="00745C21" w:rsidP="00745C21">
            <w:pPr>
              <w:ind w:left="0" w:firstLine="0"/>
              <w:rPr>
                <w:rFonts w:ascii="Arial Narrow" w:hAnsi="Arial Narrow" w:cs="Arial"/>
                <w:bCs/>
                <w:color w:val="365F91" w:themeColor="accent1" w:themeShade="BF"/>
              </w:rPr>
            </w:pPr>
            <w:r w:rsidRPr="00745C21">
              <w:rPr>
                <w:rFonts w:ascii="Arial Narrow" w:hAnsi="Arial Narrow" w:cs="Arial"/>
                <w:bCs/>
                <w:color w:val="365F91" w:themeColor="accent1" w:themeShade="BF"/>
              </w:rPr>
              <w:t xml:space="preserve">The Institute for Clinical Systems Improvement Level II Services for Children and Adolescents recommendation:  </w:t>
            </w:r>
          </w:p>
          <w:p w14:paraId="2BAB7188" w14:textId="77777777" w:rsidR="00745C21" w:rsidRPr="00745C21" w:rsidRDefault="00745C21" w:rsidP="00745C21">
            <w:pPr>
              <w:ind w:left="0" w:firstLine="0"/>
              <w:rPr>
                <w:rFonts w:ascii="Arial Narrow" w:hAnsi="Arial Narrow" w:cs="Arial"/>
                <w:bCs/>
                <w:color w:val="365F91" w:themeColor="accent1" w:themeShade="BF"/>
              </w:rPr>
            </w:pPr>
            <w:r w:rsidRPr="00745C21">
              <w:rPr>
                <w:rFonts w:ascii="Arial Narrow" w:hAnsi="Arial Narrow" w:cs="Arial"/>
                <w:bCs/>
                <w:color w:val="365F91" w:themeColor="accent1" w:themeShade="BF"/>
              </w:rPr>
              <w:t xml:space="preserve">“Screen adolescents (ages 12-18) for major depressive disorder, but only when systems are in place for in their organization to ensure accurate diagnosis, careful selection of treatment and close follow-up” (ICSI, 2011, p.18). </w:t>
            </w:r>
          </w:p>
          <w:p w14:paraId="6283C284" w14:textId="3106AEB8" w:rsidR="00E21036" w:rsidRDefault="00E21036" w:rsidP="00CF1A68">
            <w:pPr>
              <w:tabs>
                <w:tab w:val="left" w:pos="3965"/>
              </w:tabs>
              <w:ind w:left="0" w:firstLine="0"/>
            </w:pPr>
          </w:p>
        </w:tc>
      </w:tr>
      <w:tr w:rsidR="00385CBA" w14:paraId="6283C289" w14:textId="77777777" w:rsidTr="00B07923">
        <w:tc>
          <w:tcPr>
            <w:tcW w:w="1908" w:type="dxa"/>
          </w:tcPr>
          <w:p w14:paraId="6283C286" w14:textId="1E1A76CF" w:rsidR="00385CBA" w:rsidRDefault="00385CBA" w:rsidP="00B07923">
            <w:pPr>
              <w:ind w:left="0" w:firstLine="0"/>
            </w:pPr>
            <w:r>
              <w:t xml:space="preserve">Grade assigned to the </w:t>
            </w:r>
            <w:r w:rsidRPr="004E7215">
              <w:rPr>
                <w:b/>
              </w:rPr>
              <w:t>evidence</w:t>
            </w:r>
            <w:r>
              <w:t xml:space="preserve"> associated with the recommendation with the definition of the grade</w:t>
            </w:r>
          </w:p>
        </w:tc>
        <w:tc>
          <w:tcPr>
            <w:tcW w:w="7668" w:type="dxa"/>
          </w:tcPr>
          <w:p w14:paraId="0C2AB625" w14:textId="77777777" w:rsidR="00E21036" w:rsidRDefault="00206704" w:rsidP="00206704">
            <w:pPr>
              <w:ind w:left="0" w:firstLine="0"/>
            </w:pPr>
            <w:r>
              <w:t xml:space="preserve">All three of the recommendations listed above were graded as </w:t>
            </w:r>
            <w:r w:rsidR="00E21036" w:rsidRPr="00E21036">
              <w:t xml:space="preserve">Low Quality Evidence:  </w:t>
            </w:r>
            <w:r>
              <w:t>“</w:t>
            </w:r>
            <w:r w:rsidR="00E21036" w:rsidRPr="00E21036">
              <w:t>Further research is very likely to have an important impact on our confidence in the estimate of effect and is likely to change. The estimate or any estimate of effect is very uncertain.</w:t>
            </w:r>
            <w:r>
              <w:t>”</w:t>
            </w:r>
            <w:r w:rsidR="00B30307">
              <w:t xml:space="preserve"> (p. 4)</w:t>
            </w:r>
          </w:p>
          <w:p w14:paraId="349F0E07" w14:textId="77777777" w:rsidR="00912AB9" w:rsidRDefault="00745C21" w:rsidP="00206704">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88" w14:textId="34F46FB7" w:rsidR="00745C21" w:rsidRDefault="00912AB9" w:rsidP="00206704">
            <w:pPr>
              <w:ind w:left="0" w:firstLine="0"/>
            </w:pPr>
            <w:r>
              <w:rPr>
                <w:color w:val="365F91" w:themeColor="accent1" w:themeShade="BF"/>
              </w:rPr>
              <w:t>*</w:t>
            </w:r>
            <w:r w:rsidR="00745C21" w:rsidRPr="00D31D72">
              <w:rPr>
                <w:color w:val="365F91" w:themeColor="accent1" w:themeShade="BF"/>
              </w:rPr>
              <w:t>Please see</w:t>
            </w:r>
            <w:r w:rsidR="00123E53">
              <w:rPr>
                <w:color w:val="365F91" w:themeColor="accent1" w:themeShade="BF"/>
              </w:rPr>
              <w:t xml:space="preserve"> </w:t>
            </w:r>
            <w:r w:rsidR="00123E53" w:rsidRPr="00123E53">
              <w:rPr>
                <w:color w:val="365F91" w:themeColor="accent1" w:themeShade="BF"/>
              </w:rPr>
              <w:t xml:space="preserve">1c.13 </w:t>
            </w:r>
            <w:r w:rsidR="00745C21" w:rsidRPr="00D31D72">
              <w:rPr>
                <w:color w:val="365F91" w:themeColor="accent1" w:themeShade="BF"/>
              </w:rPr>
              <w:t xml:space="preserve"> </w:t>
            </w:r>
            <w:r w:rsidR="00123E53">
              <w:rPr>
                <w:color w:val="365F91" w:themeColor="accent1" w:themeShade="BF"/>
              </w:rPr>
              <w:t xml:space="preserve">at </w:t>
            </w:r>
            <w:r w:rsidR="00745C21" w:rsidRPr="00D31D72">
              <w:rPr>
                <w:color w:val="365F91" w:themeColor="accent1" w:themeShade="BF"/>
              </w:rPr>
              <w:t>end of document for grading of evidence for the USPSTF and ICSI guidelines</w:t>
            </w:r>
            <w:r w:rsidR="00745C21">
              <w:rPr>
                <w:color w:val="365F91" w:themeColor="accent1" w:themeShade="BF"/>
              </w:rPr>
              <w:t xml:space="preserve"> which was provided in the previous submission</w:t>
            </w:r>
          </w:p>
        </w:tc>
      </w:tr>
      <w:tr w:rsidR="00385CBA" w14:paraId="6283C290" w14:textId="77777777" w:rsidTr="00B07923">
        <w:tc>
          <w:tcPr>
            <w:tcW w:w="1908" w:type="dxa"/>
          </w:tcPr>
          <w:p w14:paraId="6283C28A" w14:textId="77777777" w:rsidR="00385CBA" w:rsidRDefault="00385CBA" w:rsidP="00B07923">
            <w:pPr>
              <w:ind w:left="0" w:firstLine="0"/>
            </w:pPr>
            <w:r>
              <w:t>Provide all other grades and definitions from the evidence grading system</w:t>
            </w:r>
          </w:p>
        </w:tc>
        <w:tc>
          <w:tcPr>
            <w:tcW w:w="7668" w:type="dxa"/>
          </w:tcPr>
          <w:p w14:paraId="6283C28B" w14:textId="77777777" w:rsidR="002C0756" w:rsidRDefault="002C0756" w:rsidP="00E84BAB">
            <w:pPr>
              <w:ind w:left="0" w:firstLine="0"/>
            </w:pPr>
            <w:r w:rsidRPr="002C0756">
              <w:t>ICSI utilizes the Grading of Recommendations Assessment, Development and Evaluation (GRADE) methodology system.</w:t>
            </w:r>
          </w:p>
          <w:p w14:paraId="6283C28C" w14:textId="1CD2B7BC" w:rsidR="00E84BAB" w:rsidRPr="00E84BAB" w:rsidRDefault="00E84BAB" w:rsidP="00E84BAB">
            <w:pPr>
              <w:ind w:left="0" w:firstLine="0"/>
            </w:pPr>
            <w:r>
              <w:t>Visit</w:t>
            </w:r>
            <w:r w:rsidR="002C0756">
              <w:t xml:space="preserve"> </w:t>
            </w:r>
            <w:hyperlink r:id="rId20" w:history="1">
              <w:r w:rsidRPr="0089481F">
                <w:rPr>
                  <w:rStyle w:val="Hyperlink"/>
                </w:rPr>
                <w:t>http://www.gradeworkinggroup.org/</w:t>
              </w:r>
            </w:hyperlink>
            <w:r>
              <w:t xml:space="preserve"> for more information about GRADE.</w:t>
            </w:r>
          </w:p>
          <w:p w14:paraId="6283C28D" w14:textId="3AD823FA" w:rsidR="00E84BAB" w:rsidRPr="00E84BAB" w:rsidRDefault="00E84BAB" w:rsidP="00E84BAB">
            <w:pPr>
              <w:ind w:left="0" w:firstLine="0"/>
            </w:pPr>
            <w:r w:rsidRPr="00F472A0">
              <w:rPr>
                <w:bCs/>
              </w:rPr>
              <w:t>High Quality Evidence:</w:t>
            </w:r>
            <w:r>
              <w:rPr>
                <w:b/>
                <w:bCs/>
              </w:rPr>
              <w:t xml:space="preserve"> </w:t>
            </w:r>
            <w:r w:rsidR="00B30307">
              <w:rPr>
                <w:b/>
                <w:bCs/>
              </w:rPr>
              <w:t>“</w:t>
            </w:r>
            <w:r w:rsidRPr="00E84BAB">
              <w:t>Further research is very</w:t>
            </w:r>
            <w:r>
              <w:rPr>
                <w:b/>
                <w:bCs/>
              </w:rPr>
              <w:t xml:space="preserve"> </w:t>
            </w:r>
            <w:r w:rsidRPr="00E84BAB">
              <w:t>unlikely to change our</w:t>
            </w:r>
            <w:r>
              <w:rPr>
                <w:b/>
                <w:bCs/>
              </w:rPr>
              <w:t xml:space="preserve"> </w:t>
            </w:r>
            <w:r w:rsidRPr="00E84BAB">
              <w:t>confidence in the</w:t>
            </w:r>
            <w:r>
              <w:rPr>
                <w:b/>
                <w:bCs/>
              </w:rPr>
              <w:t xml:space="preserve"> </w:t>
            </w:r>
            <w:r w:rsidRPr="00E84BAB">
              <w:t>estimate of effect</w:t>
            </w:r>
            <w:r w:rsidR="00B61E07" w:rsidRPr="00E84BAB">
              <w:t>.</w:t>
            </w:r>
            <w:r w:rsidR="00B30307">
              <w:t>” (p. 4)</w:t>
            </w:r>
          </w:p>
          <w:p w14:paraId="6283C28E" w14:textId="1349E96A" w:rsidR="00E84BAB" w:rsidRPr="0037091F" w:rsidRDefault="00E84BAB" w:rsidP="00E84BAB">
            <w:pPr>
              <w:ind w:left="0" w:firstLine="0"/>
              <w:rPr>
                <w:b/>
                <w:bCs/>
              </w:rPr>
            </w:pPr>
            <w:r w:rsidRPr="00F472A0">
              <w:rPr>
                <w:bCs/>
              </w:rPr>
              <w:t xml:space="preserve">Moderate Quality Evidence: </w:t>
            </w:r>
            <w:r w:rsidR="00B30307">
              <w:rPr>
                <w:bCs/>
              </w:rPr>
              <w:t>“</w:t>
            </w:r>
            <w:r w:rsidRPr="00E84BAB">
              <w:t>Further research is</w:t>
            </w:r>
            <w:r>
              <w:rPr>
                <w:b/>
                <w:bCs/>
              </w:rPr>
              <w:t xml:space="preserve"> </w:t>
            </w:r>
            <w:r w:rsidRPr="00E84BAB">
              <w:t>likely to have an</w:t>
            </w:r>
            <w:r>
              <w:rPr>
                <w:b/>
                <w:bCs/>
              </w:rPr>
              <w:t xml:space="preserve"> </w:t>
            </w:r>
            <w:r w:rsidRPr="00E84BAB">
              <w:t>important impact on</w:t>
            </w:r>
            <w:r>
              <w:rPr>
                <w:b/>
                <w:bCs/>
              </w:rPr>
              <w:t xml:space="preserve"> </w:t>
            </w:r>
            <w:r w:rsidRPr="00E84BAB">
              <w:t>our confidence in the</w:t>
            </w:r>
            <w:r>
              <w:rPr>
                <w:b/>
                <w:bCs/>
              </w:rPr>
              <w:t xml:space="preserve"> </w:t>
            </w:r>
            <w:r w:rsidRPr="00E84BAB">
              <w:t>estimate of effect and</w:t>
            </w:r>
            <w:r>
              <w:rPr>
                <w:b/>
                <w:bCs/>
              </w:rPr>
              <w:t xml:space="preserve"> </w:t>
            </w:r>
            <w:r w:rsidRPr="00E84BAB">
              <w:t>may change the</w:t>
            </w:r>
            <w:r>
              <w:rPr>
                <w:b/>
                <w:bCs/>
              </w:rPr>
              <w:t xml:space="preserve"> </w:t>
            </w:r>
            <w:r w:rsidRPr="00E84BAB">
              <w:t>estimate.</w:t>
            </w:r>
            <w:r w:rsidR="00B30307">
              <w:t>” (p. 4)</w:t>
            </w:r>
          </w:p>
          <w:p w14:paraId="70244559" w14:textId="77777777" w:rsidR="00912AB9" w:rsidRDefault="00745C21">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8F" w14:textId="5C357A00" w:rsidR="00385CBA" w:rsidRDefault="00912AB9">
            <w:pPr>
              <w:ind w:left="0" w:firstLine="0"/>
            </w:pPr>
            <w:r>
              <w:rPr>
                <w:color w:val="365F91" w:themeColor="accent1" w:themeShade="BF"/>
              </w:rPr>
              <w:t>*</w:t>
            </w:r>
            <w:r w:rsidR="00745C21" w:rsidRPr="00D31D72">
              <w:rPr>
                <w:color w:val="365F91" w:themeColor="accent1" w:themeShade="BF"/>
              </w:rPr>
              <w:t>Please see</w:t>
            </w:r>
            <w:r w:rsidR="00123E53">
              <w:rPr>
                <w:color w:val="365F91" w:themeColor="accent1" w:themeShade="BF"/>
              </w:rPr>
              <w:t xml:space="preserve"> </w:t>
            </w:r>
            <w:r w:rsidR="00123E53" w:rsidRPr="00123E53">
              <w:rPr>
                <w:color w:val="365F91" w:themeColor="accent1" w:themeShade="BF"/>
              </w:rPr>
              <w:t>1c.12</w:t>
            </w:r>
            <w:r w:rsidR="00745C21" w:rsidRPr="00D31D72">
              <w:rPr>
                <w:color w:val="365F91" w:themeColor="accent1" w:themeShade="BF"/>
              </w:rPr>
              <w:t xml:space="preserve"> </w:t>
            </w:r>
            <w:r w:rsidR="00123E53">
              <w:rPr>
                <w:color w:val="365F91" w:themeColor="accent1" w:themeShade="BF"/>
              </w:rPr>
              <w:t xml:space="preserve"> at </w:t>
            </w:r>
            <w:r w:rsidR="00745C21" w:rsidRPr="00D31D72">
              <w:rPr>
                <w:color w:val="365F91" w:themeColor="accent1" w:themeShade="BF"/>
              </w:rPr>
              <w:t>end of document for grading of evidence for the USPSTF and ICSI guidelines</w:t>
            </w:r>
            <w:r w:rsidR="00745C21">
              <w:rPr>
                <w:color w:val="365F91" w:themeColor="accent1" w:themeShade="BF"/>
              </w:rPr>
              <w:t xml:space="preserve"> which was provided in the previous submission</w:t>
            </w:r>
          </w:p>
        </w:tc>
      </w:tr>
      <w:tr w:rsidR="00385CBA" w14:paraId="6283C293" w14:textId="77777777" w:rsidTr="00B07923">
        <w:tc>
          <w:tcPr>
            <w:tcW w:w="1908" w:type="dxa"/>
          </w:tcPr>
          <w:p w14:paraId="6283C291" w14:textId="77777777" w:rsidR="00385CBA" w:rsidRDefault="00385CBA" w:rsidP="00B07923">
            <w:pPr>
              <w:ind w:left="0" w:firstLine="0"/>
            </w:pPr>
            <w:r>
              <w:t xml:space="preserve">Grade assigned to the </w:t>
            </w:r>
            <w:r w:rsidRPr="004E7215">
              <w:rPr>
                <w:b/>
              </w:rPr>
              <w:t>recommendation</w:t>
            </w:r>
            <w:r>
              <w:t xml:space="preserve"> with definition of the grade</w:t>
            </w:r>
          </w:p>
        </w:tc>
        <w:tc>
          <w:tcPr>
            <w:tcW w:w="7668" w:type="dxa"/>
          </w:tcPr>
          <w:p w14:paraId="4B2F29B7" w14:textId="77777777" w:rsidR="00385CBA" w:rsidRDefault="006E1C1F" w:rsidP="00B30307">
            <w:pPr>
              <w:ind w:left="0" w:firstLine="0"/>
            </w:pPr>
            <w:r w:rsidRPr="006E1C1F">
              <w:t>Strong Recommendation</w:t>
            </w:r>
            <w:r w:rsidR="00B30307">
              <w:t xml:space="preserve"> for Low Quality Evidence</w:t>
            </w:r>
            <w:r w:rsidRPr="006E1C1F">
              <w:t xml:space="preserve">: </w:t>
            </w:r>
            <w:r w:rsidR="00B30307">
              <w:t>“</w:t>
            </w:r>
            <w:r w:rsidRPr="006E1C1F">
              <w:t>The work group feels that the evidence consistently indicates the benefit of this action outweighs the harms. This recommendation might change when higher quality evidence becomes available.</w:t>
            </w:r>
            <w:r w:rsidR="00B30307">
              <w:t>” (p. 4)</w:t>
            </w:r>
          </w:p>
          <w:p w14:paraId="4656EB0A" w14:textId="77777777" w:rsidR="00912AB9" w:rsidRDefault="00745C21" w:rsidP="00745C21">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92" w14:textId="10294D30" w:rsidR="00745C21" w:rsidRDefault="00912AB9" w:rsidP="00745C21">
            <w:pPr>
              <w:ind w:left="0" w:firstLine="0"/>
            </w:pPr>
            <w:r>
              <w:rPr>
                <w:color w:val="365F91" w:themeColor="accent1" w:themeShade="BF"/>
              </w:rPr>
              <w:t>*</w:t>
            </w:r>
            <w:r w:rsidR="00745C21" w:rsidRPr="00D31D72">
              <w:rPr>
                <w:color w:val="365F91" w:themeColor="accent1" w:themeShade="BF"/>
              </w:rPr>
              <w:t xml:space="preserve">Please see </w:t>
            </w:r>
            <w:r w:rsidR="007B78CC" w:rsidRPr="007B78CC">
              <w:rPr>
                <w:color w:val="365F91" w:themeColor="accent1" w:themeShade="BF"/>
              </w:rPr>
              <w:t>1c.13</w:t>
            </w:r>
            <w:r w:rsidR="007B78CC">
              <w:rPr>
                <w:color w:val="365F91" w:themeColor="accent1" w:themeShade="BF"/>
              </w:rPr>
              <w:t xml:space="preserve"> at </w:t>
            </w:r>
            <w:r w:rsidR="00745C21" w:rsidRPr="00D31D72">
              <w:rPr>
                <w:color w:val="365F91" w:themeColor="accent1" w:themeShade="BF"/>
              </w:rPr>
              <w:t xml:space="preserve">end of document for grading of </w:t>
            </w:r>
            <w:r w:rsidR="0050171D">
              <w:rPr>
                <w:color w:val="365F91" w:themeColor="accent1" w:themeShade="BF"/>
              </w:rPr>
              <w:t>recommendation</w:t>
            </w:r>
            <w:r w:rsidR="00745C21" w:rsidRPr="00D31D72">
              <w:rPr>
                <w:color w:val="365F91" w:themeColor="accent1" w:themeShade="BF"/>
              </w:rPr>
              <w:t xml:space="preserve"> for the </w:t>
            </w:r>
            <w:r w:rsidR="00745C21">
              <w:rPr>
                <w:color w:val="365F91" w:themeColor="accent1" w:themeShade="BF"/>
              </w:rPr>
              <w:t>I</w:t>
            </w:r>
            <w:r w:rsidR="00745C21" w:rsidRPr="00D31D72">
              <w:rPr>
                <w:color w:val="365F91" w:themeColor="accent1" w:themeShade="BF"/>
              </w:rPr>
              <w:t>CSI guidelines</w:t>
            </w:r>
            <w:r w:rsidR="00745C21">
              <w:rPr>
                <w:color w:val="365F91" w:themeColor="accent1" w:themeShade="BF"/>
              </w:rPr>
              <w:t xml:space="preserve"> which was provided in the previous submission</w:t>
            </w:r>
          </w:p>
        </w:tc>
      </w:tr>
      <w:tr w:rsidR="00385CBA" w14:paraId="6283C29B" w14:textId="77777777" w:rsidTr="00B07923">
        <w:tc>
          <w:tcPr>
            <w:tcW w:w="1908" w:type="dxa"/>
          </w:tcPr>
          <w:p w14:paraId="6283C294" w14:textId="77777777" w:rsidR="00385CBA" w:rsidRDefault="00385CBA" w:rsidP="00B07923">
            <w:pPr>
              <w:ind w:left="0" w:firstLine="0"/>
            </w:pPr>
            <w:r>
              <w:t xml:space="preserve">Provide all other grades and </w:t>
            </w:r>
            <w:r>
              <w:lastRenderedPageBreak/>
              <w:t>definitions from the recommendation grading system</w:t>
            </w:r>
          </w:p>
        </w:tc>
        <w:tc>
          <w:tcPr>
            <w:tcW w:w="7668" w:type="dxa"/>
          </w:tcPr>
          <w:p w14:paraId="6283C295" w14:textId="31FF2527" w:rsidR="006E1C1F" w:rsidRDefault="006E1C1F" w:rsidP="006E1C1F">
            <w:pPr>
              <w:ind w:left="0" w:firstLine="0"/>
            </w:pPr>
            <w:r w:rsidRPr="00CF1A68">
              <w:lastRenderedPageBreak/>
              <w:t>Strong Recommendation</w:t>
            </w:r>
            <w:r w:rsidR="00B872E3" w:rsidRPr="00CF1A68">
              <w:t xml:space="preserve"> for High Quality Evidence</w:t>
            </w:r>
            <w:r w:rsidRPr="00315D46">
              <w:t>:</w:t>
            </w:r>
            <w:r>
              <w:t xml:space="preserve"> </w:t>
            </w:r>
            <w:r w:rsidR="00B30307">
              <w:t>“</w:t>
            </w:r>
            <w:r>
              <w:t xml:space="preserve">The work group is confident that the desirable effects of adhering to this recommendation outweigh the </w:t>
            </w:r>
            <w:r>
              <w:lastRenderedPageBreak/>
              <w:t>undesirable effects. This is a strong recommendation for or against. This applies to most patients.</w:t>
            </w:r>
            <w:r w:rsidR="00B30307">
              <w:t>” (p. 4)</w:t>
            </w:r>
          </w:p>
          <w:p w14:paraId="6283C296" w14:textId="6F02C19C" w:rsidR="006E1C1F" w:rsidRPr="00315D46" w:rsidRDefault="006E1C1F" w:rsidP="006E1C1F">
            <w:pPr>
              <w:ind w:left="0" w:firstLine="0"/>
            </w:pPr>
            <w:r w:rsidRPr="00CF1A68">
              <w:t>Weak Recommendation</w:t>
            </w:r>
            <w:r w:rsidR="00B872E3" w:rsidRPr="00CF1A68">
              <w:t xml:space="preserve"> for High Quality Evidence</w:t>
            </w:r>
            <w:r w:rsidRPr="00315D46">
              <w:t xml:space="preserve">: </w:t>
            </w:r>
            <w:r w:rsidR="00B30307">
              <w:t>“</w:t>
            </w:r>
            <w:r w:rsidRPr="00315D46">
              <w:t>The work group recognizes that the evidence, though of high quality, shows a balance between estimates of harms and benefits. The best action will depend on local circumstances, patient values or preferences.</w:t>
            </w:r>
            <w:r w:rsidR="00B30307">
              <w:t>” (p. 4)</w:t>
            </w:r>
          </w:p>
          <w:p w14:paraId="6283C297" w14:textId="1862D88E" w:rsidR="006E1C1F" w:rsidRPr="00315D46" w:rsidRDefault="006E1C1F" w:rsidP="006E1C1F">
            <w:pPr>
              <w:ind w:left="0" w:firstLine="0"/>
            </w:pPr>
            <w:r w:rsidRPr="00CF1A68">
              <w:t>Strong Recommendation</w:t>
            </w:r>
            <w:r w:rsidR="00B872E3" w:rsidRPr="00CF1A68">
              <w:t xml:space="preserve"> for Moderate Quality Evidence</w:t>
            </w:r>
            <w:r w:rsidRPr="00315D46">
              <w:t xml:space="preserve">: </w:t>
            </w:r>
            <w:r w:rsidR="00B30307">
              <w:t>“</w:t>
            </w:r>
            <w:r w:rsidRPr="00315D46">
              <w:t>The work group is confident that the benefits outweigh the risks but recognizes that the evidence has limitations. Further evidence may impact this recommendation. This is a recommendation that likely applies to most patients.</w:t>
            </w:r>
            <w:r w:rsidR="00B30307">
              <w:t>” (p. 4)</w:t>
            </w:r>
          </w:p>
          <w:p w14:paraId="6283C298" w14:textId="5A867325" w:rsidR="006E1C1F" w:rsidRPr="00315D46" w:rsidRDefault="006E1C1F" w:rsidP="006E1C1F">
            <w:pPr>
              <w:ind w:left="0" w:firstLine="0"/>
            </w:pPr>
            <w:r w:rsidRPr="00CF1A68">
              <w:t>Weak Recommendation</w:t>
            </w:r>
            <w:r w:rsidR="00B872E3" w:rsidRPr="00CF1A68">
              <w:t xml:space="preserve"> for Moderate Quality Evidence</w:t>
            </w:r>
            <w:r w:rsidRPr="00315D46">
              <w:t xml:space="preserve">: </w:t>
            </w:r>
            <w:r w:rsidR="00B30307">
              <w:t>“</w:t>
            </w:r>
            <w:r w:rsidRPr="00315D46">
              <w:t>The work group recognizes that there is a balance between harms and benefits, based on moderate quality evidence, or that there is uncertainty about the estimates of the harms and benefits of the proposed intervention that may be affected by new evidence. Alternative approaches will likely be better for some patients under some circumstances.</w:t>
            </w:r>
            <w:r w:rsidR="00B30307">
              <w:t>” (p. 4)</w:t>
            </w:r>
          </w:p>
          <w:p w14:paraId="1EE2DBCA" w14:textId="77777777" w:rsidR="00385CBA" w:rsidRDefault="006E1C1F" w:rsidP="006E1C1F">
            <w:pPr>
              <w:ind w:left="0" w:firstLine="0"/>
            </w:pPr>
            <w:r w:rsidRPr="00CF1A68">
              <w:t>Weak Recommendation</w:t>
            </w:r>
            <w:r w:rsidR="00B872E3" w:rsidRPr="00CF1A68">
              <w:t xml:space="preserve"> for Low Quality Evidence</w:t>
            </w:r>
            <w:r w:rsidRPr="00315D46">
              <w:t xml:space="preserve">: </w:t>
            </w:r>
            <w:r w:rsidR="00B30307">
              <w:t>“</w:t>
            </w:r>
            <w:r w:rsidRPr="00315D46">
              <w:t>The work group recognizes that there is significant uncertainty</w:t>
            </w:r>
            <w:r>
              <w:t xml:space="preserve"> about the best estimates of benefits and harms.</w:t>
            </w:r>
            <w:r w:rsidR="00B30307">
              <w:t>” (p. 4)</w:t>
            </w:r>
          </w:p>
          <w:p w14:paraId="09229CE4" w14:textId="77777777" w:rsidR="00912AB9" w:rsidRDefault="00745C21" w:rsidP="006E1C1F">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9A" w14:textId="06518E24" w:rsidR="00745C21" w:rsidRDefault="00912AB9" w:rsidP="006E1C1F">
            <w:pPr>
              <w:ind w:left="0" w:firstLine="0"/>
            </w:pPr>
            <w:r>
              <w:rPr>
                <w:color w:val="365F91" w:themeColor="accent1" w:themeShade="BF"/>
              </w:rPr>
              <w:t>*</w:t>
            </w:r>
            <w:r w:rsidR="00745C21" w:rsidRPr="00D31D72">
              <w:rPr>
                <w:color w:val="365F91" w:themeColor="accent1" w:themeShade="BF"/>
              </w:rPr>
              <w:t xml:space="preserve">Please see </w:t>
            </w:r>
            <w:r w:rsidR="007B78CC" w:rsidRPr="007B78CC">
              <w:rPr>
                <w:color w:val="365F91" w:themeColor="accent1" w:themeShade="BF"/>
              </w:rPr>
              <w:t>1c.12</w:t>
            </w:r>
            <w:r w:rsidR="007B78CC">
              <w:rPr>
                <w:color w:val="365F91" w:themeColor="accent1" w:themeShade="BF"/>
              </w:rPr>
              <w:t xml:space="preserve"> at </w:t>
            </w:r>
            <w:r w:rsidR="00745C21" w:rsidRPr="00D31D72">
              <w:rPr>
                <w:color w:val="365F91" w:themeColor="accent1" w:themeShade="BF"/>
              </w:rPr>
              <w:t xml:space="preserve">end of document for grading of </w:t>
            </w:r>
            <w:r w:rsidR="0050171D">
              <w:rPr>
                <w:color w:val="365F91" w:themeColor="accent1" w:themeShade="BF"/>
              </w:rPr>
              <w:t>recommendation</w:t>
            </w:r>
            <w:r w:rsidR="00745C21" w:rsidRPr="00D31D72">
              <w:rPr>
                <w:color w:val="365F91" w:themeColor="accent1" w:themeShade="BF"/>
              </w:rPr>
              <w:t xml:space="preserve"> for the </w:t>
            </w:r>
            <w:r w:rsidR="00745C21">
              <w:rPr>
                <w:color w:val="365F91" w:themeColor="accent1" w:themeShade="BF"/>
              </w:rPr>
              <w:t>I</w:t>
            </w:r>
            <w:r w:rsidR="00745C21" w:rsidRPr="00D31D72">
              <w:rPr>
                <w:color w:val="365F91" w:themeColor="accent1" w:themeShade="BF"/>
              </w:rPr>
              <w:t>CSI guidelines</w:t>
            </w:r>
            <w:r w:rsidR="00745C21">
              <w:rPr>
                <w:color w:val="365F91" w:themeColor="accent1" w:themeShade="BF"/>
              </w:rPr>
              <w:t xml:space="preserve"> which was provided in the previous submission</w:t>
            </w:r>
          </w:p>
        </w:tc>
      </w:tr>
      <w:tr w:rsidR="00385CBA" w14:paraId="6283C2AA" w14:textId="77777777" w:rsidTr="00B07923">
        <w:tc>
          <w:tcPr>
            <w:tcW w:w="1908" w:type="dxa"/>
          </w:tcPr>
          <w:p w14:paraId="6283C29C" w14:textId="77777777" w:rsidR="00385CBA" w:rsidRDefault="00385CBA" w:rsidP="00B07923">
            <w:pPr>
              <w:ind w:left="0" w:firstLine="0"/>
            </w:pPr>
            <w:r>
              <w:lastRenderedPageBreak/>
              <w:t>Body of evidence:</w:t>
            </w:r>
          </w:p>
          <w:p w14:paraId="6283C29D" w14:textId="77777777" w:rsidR="00385CBA" w:rsidRDefault="00385CBA" w:rsidP="00B07923">
            <w:pPr>
              <w:pStyle w:val="ListParagraph"/>
              <w:numPr>
                <w:ilvl w:val="0"/>
                <w:numId w:val="10"/>
              </w:numPr>
            </w:pPr>
            <w:r>
              <w:t>Quantity – how many studies?</w:t>
            </w:r>
          </w:p>
          <w:p w14:paraId="6283C29E" w14:textId="77777777" w:rsidR="00385CBA" w:rsidRDefault="00385CBA" w:rsidP="00B07923">
            <w:pPr>
              <w:pStyle w:val="ListParagraph"/>
              <w:numPr>
                <w:ilvl w:val="0"/>
                <w:numId w:val="10"/>
              </w:numPr>
            </w:pPr>
            <w:r>
              <w:t>Quality – what type of studies?</w:t>
            </w:r>
          </w:p>
        </w:tc>
        <w:tc>
          <w:tcPr>
            <w:tcW w:w="7668" w:type="dxa"/>
          </w:tcPr>
          <w:p w14:paraId="6283C29F" w14:textId="056471CD" w:rsidR="002C0756" w:rsidRPr="006760CB" w:rsidRDefault="00B30307" w:rsidP="001E3170">
            <w:pPr>
              <w:ind w:left="0" w:firstLine="0"/>
            </w:pPr>
            <w:r w:rsidRPr="006760CB">
              <w:t>The authors used a</w:t>
            </w:r>
            <w:r w:rsidR="002C0756" w:rsidRPr="006760CB">
              <w:t xml:space="preserve"> consistent and defined literature search process </w:t>
            </w:r>
            <w:r w:rsidRPr="006760CB">
              <w:t>to</w:t>
            </w:r>
            <w:r w:rsidR="002C0756" w:rsidRPr="006760CB">
              <w:t xml:space="preserve"> develop and </w:t>
            </w:r>
            <w:r w:rsidR="00AA55D4" w:rsidRPr="006760CB">
              <w:t>revise the</w:t>
            </w:r>
            <w:r w:rsidRPr="006760CB">
              <w:t xml:space="preserve"> </w:t>
            </w:r>
            <w:r w:rsidR="002C0756" w:rsidRPr="006760CB">
              <w:t xml:space="preserve">ICSI guidelines. First, </w:t>
            </w:r>
            <w:r w:rsidR="00AC54CB" w:rsidRPr="006760CB">
              <w:t xml:space="preserve">ICSI </w:t>
            </w:r>
            <w:r w:rsidR="002C0756" w:rsidRPr="006760CB">
              <w:t>staff, in consultation with the work group and a medical librarian, conduct</w:t>
            </w:r>
            <w:r w:rsidRPr="006760CB">
              <w:t>ed</w:t>
            </w:r>
            <w:r w:rsidR="00AC54CB" w:rsidRPr="006760CB">
              <w:t xml:space="preserve"> a literature search to identify systematic reviews, randomized clinical trials, meta-</w:t>
            </w:r>
            <w:r w:rsidR="00485DB3" w:rsidRPr="006760CB">
              <w:t>analyses</w:t>
            </w:r>
            <w:r w:rsidR="00AC54CB" w:rsidRPr="006760CB">
              <w:t>, other guidelines, regulatory statements</w:t>
            </w:r>
            <w:r w:rsidR="002C0756" w:rsidRPr="006760CB">
              <w:t>,</w:t>
            </w:r>
            <w:r w:rsidR="00AC54CB" w:rsidRPr="006760CB">
              <w:t xml:space="preserve"> and </w:t>
            </w:r>
            <w:r w:rsidR="002C0756" w:rsidRPr="006760CB">
              <w:t xml:space="preserve">any </w:t>
            </w:r>
            <w:r w:rsidR="00AC54CB" w:rsidRPr="006760CB">
              <w:t xml:space="preserve">other pertinent literature. </w:t>
            </w:r>
            <w:r w:rsidR="002C0756" w:rsidRPr="006760CB">
              <w:t xml:space="preserve">Work group members </w:t>
            </w:r>
            <w:r w:rsidRPr="006760CB">
              <w:t xml:space="preserve">then </w:t>
            </w:r>
            <w:r w:rsidR="002C0756" w:rsidRPr="006760CB">
              <w:t>evaluate</w:t>
            </w:r>
            <w:r w:rsidRPr="006760CB">
              <w:t>d the identified</w:t>
            </w:r>
            <w:r w:rsidR="002C0756" w:rsidRPr="006760CB">
              <w:t xml:space="preserve"> </w:t>
            </w:r>
            <w:r w:rsidR="00AC54CB" w:rsidRPr="006760CB">
              <w:t xml:space="preserve">literature </w:t>
            </w:r>
            <w:r w:rsidR="002C0756" w:rsidRPr="006760CB">
              <w:t>using</w:t>
            </w:r>
            <w:r w:rsidR="00AC54CB" w:rsidRPr="006760CB">
              <w:t xml:space="preserve"> </w:t>
            </w:r>
            <w:r w:rsidR="00485DB3" w:rsidRPr="006760CB">
              <w:t xml:space="preserve">the </w:t>
            </w:r>
            <w:r w:rsidR="00AC54CB" w:rsidRPr="006760CB">
              <w:t xml:space="preserve">GRADE methodology (p. </w:t>
            </w:r>
            <w:r w:rsidR="00485DB3" w:rsidRPr="006760CB">
              <w:t>131</w:t>
            </w:r>
            <w:r w:rsidR="00AC54CB" w:rsidRPr="006760CB">
              <w:t>)</w:t>
            </w:r>
            <w:r w:rsidR="00485DB3" w:rsidRPr="006760CB">
              <w:t>.</w:t>
            </w:r>
          </w:p>
          <w:p w14:paraId="6283C2A0" w14:textId="77777777" w:rsidR="00253B5D" w:rsidRPr="006760CB" w:rsidRDefault="00253B5D" w:rsidP="001E3170">
            <w:pPr>
              <w:ind w:left="0" w:firstLine="0"/>
            </w:pPr>
          </w:p>
          <w:p w14:paraId="6283C2A1" w14:textId="4405BDA4" w:rsidR="00B872E3" w:rsidRPr="006760CB" w:rsidRDefault="002C0756" w:rsidP="00CF1A68">
            <w:pPr>
              <w:pStyle w:val="CommentText"/>
              <w:ind w:left="0" w:firstLine="0"/>
              <w:rPr>
                <w:sz w:val="22"/>
                <w:szCs w:val="22"/>
              </w:rPr>
            </w:pPr>
            <w:r w:rsidRPr="006760CB">
              <w:rPr>
                <w:sz w:val="22"/>
                <w:szCs w:val="22"/>
              </w:rPr>
              <w:t>For this guideline,</w:t>
            </w:r>
            <w:r w:rsidR="00B872E3" w:rsidRPr="006760CB">
              <w:rPr>
                <w:sz w:val="22"/>
                <w:szCs w:val="22"/>
              </w:rPr>
              <w:t xml:space="preserve"> </w:t>
            </w:r>
            <w:r w:rsidR="00397875" w:rsidRPr="006760CB">
              <w:rPr>
                <w:sz w:val="22"/>
                <w:szCs w:val="22"/>
              </w:rPr>
              <w:t xml:space="preserve">ICSI reviewed </w:t>
            </w:r>
            <w:r w:rsidR="00B872E3" w:rsidRPr="006760CB">
              <w:rPr>
                <w:sz w:val="22"/>
                <w:szCs w:val="22"/>
              </w:rPr>
              <w:t xml:space="preserve">12 </w:t>
            </w:r>
            <w:r w:rsidR="00397875" w:rsidRPr="006760CB">
              <w:rPr>
                <w:sz w:val="22"/>
                <w:szCs w:val="22"/>
              </w:rPr>
              <w:t>systematic reviews</w:t>
            </w:r>
            <w:r w:rsidR="00B872E3" w:rsidRPr="006760CB">
              <w:rPr>
                <w:sz w:val="22"/>
                <w:szCs w:val="22"/>
              </w:rPr>
              <w:t xml:space="preserve">, 17 </w:t>
            </w:r>
            <w:r w:rsidR="00397875" w:rsidRPr="006760CB">
              <w:rPr>
                <w:sz w:val="22"/>
                <w:szCs w:val="22"/>
              </w:rPr>
              <w:t>meta</w:t>
            </w:r>
            <w:r w:rsidR="006A0A55" w:rsidRPr="006760CB">
              <w:rPr>
                <w:sz w:val="22"/>
                <w:szCs w:val="22"/>
              </w:rPr>
              <w:t>-</w:t>
            </w:r>
            <w:r w:rsidR="00B872E3" w:rsidRPr="006760CB">
              <w:rPr>
                <w:sz w:val="22"/>
                <w:szCs w:val="22"/>
              </w:rPr>
              <w:t>analyses, 18 RCTs</w:t>
            </w:r>
            <w:r w:rsidR="00397875" w:rsidRPr="006760CB">
              <w:rPr>
                <w:sz w:val="22"/>
                <w:szCs w:val="22"/>
              </w:rPr>
              <w:t>, 1 meta</w:t>
            </w:r>
            <w:r w:rsidR="006A0A55" w:rsidRPr="006760CB">
              <w:rPr>
                <w:sz w:val="22"/>
                <w:szCs w:val="22"/>
              </w:rPr>
              <w:t>-</w:t>
            </w:r>
            <w:r w:rsidR="00397875" w:rsidRPr="006760CB">
              <w:rPr>
                <w:sz w:val="22"/>
                <w:szCs w:val="22"/>
              </w:rPr>
              <w:t>regression, and 2 guidelines</w:t>
            </w:r>
            <w:r w:rsidR="00B872E3" w:rsidRPr="006760CB">
              <w:rPr>
                <w:sz w:val="22"/>
                <w:szCs w:val="22"/>
              </w:rPr>
              <w:t>.</w:t>
            </w:r>
          </w:p>
          <w:p w14:paraId="6283C2A2" w14:textId="77777777" w:rsidR="00253B5D" w:rsidRPr="006760CB" w:rsidRDefault="002C0756" w:rsidP="001E3170">
            <w:pPr>
              <w:ind w:left="0" w:firstLine="0"/>
            </w:pPr>
            <w:r w:rsidRPr="006760CB">
              <w:t xml:space="preserve"> </w:t>
            </w:r>
          </w:p>
          <w:p w14:paraId="7FF5E015" w14:textId="77777777" w:rsidR="00AC54CB" w:rsidRDefault="00B07923" w:rsidP="00B30307">
            <w:pPr>
              <w:ind w:left="0" w:firstLine="0"/>
            </w:pPr>
            <w:r w:rsidRPr="000B3183">
              <w:t>The body of evidence related to screening</w:t>
            </w:r>
            <w:r w:rsidR="00F1133E" w:rsidRPr="000B3183">
              <w:t xml:space="preserve"> all adults and pregnant and post-partum women</w:t>
            </w:r>
            <w:r w:rsidR="00B30307" w:rsidRPr="000B3183">
              <w:t xml:space="preserve"> was of low to moderate quality</w:t>
            </w:r>
            <w:r w:rsidR="00F1133E" w:rsidRPr="000B3183">
              <w:t xml:space="preserve">. </w:t>
            </w:r>
            <w:r w:rsidRPr="000B3183">
              <w:t xml:space="preserve"> </w:t>
            </w:r>
            <w:r w:rsidR="00F1133E" w:rsidRPr="000B3183">
              <w:t xml:space="preserve">The body of evidence </w:t>
            </w:r>
            <w:r w:rsidR="00B30307" w:rsidRPr="000B3183">
              <w:t>for</w:t>
            </w:r>
            <w:r w:rsidRPr="000B3183">
              <w:t xml:space="preserve"> establishing a follow-up plan</w:t>
            </w:r>
            <w:r w:rsidR="00B30307" w:rsidRPr="000B3183">
              <w:t xml:space="preserve"> was of high quality</w:t>
            </w:r>
            <w:r w:rsidRPr="000B3183">
              <w:t>.</w:t>
            </w:r>
            <w:r w:rsidR="00AC54CB" w:rsidRPr="000B3183">
              <w:t xml:space="preserve"> </w:t>
            </w:r>
          </w:p>
          <w:p w14:paraId="77478112" w14:textId="77777777" w:rsidR="00912AB9" w:rsidRDefault="00745C21" w:rsidP="00B30307">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A9" w14:textId="5DF644FC" w:rsidR="00745C21" w:rsidRPr="000B3183" w:rsidRDefault="00912AB9" w:rsidP="00B30307">
            <w:pPr>
              <w:ind w:left="0" w:firstLine="0"/>
            </w:pPr>
            <w:r>
              <w:rPr>
                <w:color w:val="365F91" w:themeColor="accent1" w:themeShade="BF"/>
              </w:rPr>
              <w:t>*</w:t>
            </w:r>
            <w:r w:rsidR="00745C21" w:rsidRPr="00D31D72">
              <w:rPr>
                <w:color w:val="365F91" w:themeColor="accent1" w:themeShade="BF"/>
              </w:rPr>
              <w:t xml:space="preserve">Please see </w:t>
            </w:r>
            <w:r w:rsidR="007B78CC" w:rsidRPr="007B78CC">
              <w:rPr>
                <w:color w:val="365F91" w:themeColor="accent1" w:themeShade="BF"/>
              </w:rPr>
              <w:t>1.c.5</w:t>
            </w:r>
            <w:r w:rsidR="007B78CC">
              <w:rPr>
                <w:color w:val="365F91" w:themeColor="accent1" w:themeShade="BF"/>
              </w:rPr>
              <w:t xml:space="preserve"> and </w:t>
            </w:r>
            <w:r w:rsidR="007B78CC" w:rsidRPr="007B78CC">
              <w:rPr>
                <w:color w:val="365F91" w:themeColor="accent1" w:themeShade="BF"/>
              </w:rPr>
              <w:t>1c.6</w:t>
            </w:r>
            <w:r w:rsidR="007B78CC">
              <w:rPr>
                <w:color w:val="365F91" w:themeColor="accent1" w:themeShade="BF"/>
              </w:rPr>
              <w:t xml:space="preserve"> at </w:t>
            </w:r>
            <w:r w:rsidR="00745C21" w:rsidRPr="00D31D72">
              <w:rPr>
                <w:color w:val="365F91" w:themeColor="accent1" w:themeShade="BF"/>
              </w:rPr>
              <w:t xml:space="preserve">end of document for grading of </w:t>
            </w:r>
            <w:r w:rsidR="0050171D">
              <w:rPr>
                <w:color w:val="365F91" w:themeColor="accent1" w:themeShade="BF"/>
              </w:rPr>
              <w:t>recommend</w:t>
            </w:r>
            <w:r w:rsidR="00745C21">
              <w:rPr>
                <w:color w:val="365F91" w:themeColor="accent1" w:themeShade="BF"/>
              </w:rPr>
              <w:t>ation</w:t>
            </w:r>
            <w:r w:rsidR="00745C21" w:rsidRPr="00D31D72">
              <w:rPr>
                <w:color w:val="365F91" w:themeColor="accent1" w:themeShade="BF"/>
              </w:rPr>
              <w:t xml:space="preserve"> for the </w:t>
            </w:r>
            <w:r w:rsidR="00745C21">
              <w:rPr>
                <w:color w:val="365F91" w:themeColor="accent1" w:themeShade="BF"/>
              </w:rPr>
              <w:t>I</w:t>
            </w:r>
            <w:r w:rsidR="00745C21" w:rsidRPr="00D31D72">
              <w:rPr>
                <w:color w:val="365F91" w:themeColor="accent1" w:themeShade="BF"/>
              </w:rPr>
              <w:t>CSI guidelines</w:t>
            </w:r>
            <w:r w:rsidR="00745C21">
              <w:rPr>
                <w:color w:val="365F91" w:themeColor="accent1" w:themeShade="BF"/>
              </w:rPr>
              <w:t xml:space="preserve"> which was provided in the previous submission</w:t>
            </w:r>
          </w:p>
        </w:tc>
      </w:tr>
      <w:tr w:rsidR="00385CBA" w14:paraId="6283C2B1" w14:textId="77777777" w:rsidTr="00B07923">
        <w:tc>
          <w:tcPr>
            <w:tcW w:w="1908" w:type="dxa"/>
          </w:tcPr>
          <w:p w14:paraId="6283C2AB" w14:textId="77777777" w:rsidR="00385CBA" w:rsidRDefault="00385CBA" w:rsidP="00B07923">
            <w:pPr>
              <w:ind w:left="0" w:firstLine="0"/>
            </w:pPr>
            <w:r>
              <w:t xml:space="preserve">Estimates of benefit and consistency across studies </w:t>
            </w:r>
          </w:p>
        </w:tc>
        <w:tc>
          <w:tcPr>
            <w:tcW w:w="7668" w:type="dxa"/>
          </w:tcPr>
          <w:p w14:paraId="6283C2AC" w14:textId="3064BF82" w:rsidR="00385CBA" w:rsidRPr="006760CB" w:rsidRDefault="00F45FFA" w:rsidP="003F104B">
            <w:pPr>
              <w:ind w:left="0" w:firstLine="0"/>
            </w:pPr>
            <w:r w:rsidRPr="006760CB">
              <w:t>For the</w:t>
            </w:r>
            <w:r w:rsidR="00EE3146" w:rsidRPr="006760CB">
              <w:t xml:space="preserve"> recommendation: </w:t>
            </w:r>
            <w:r w:rsidR="003F104B" w:rsidRPr="006760CB">
              <w:t>“</w:t>
            </w:r>
            <w:r w:rsidR="00EE3146" w:rsidRPr="006760CB">
              <w:t>Clinicians should routinely screen all adults for depression usi</w:t>
            </w:r>
            <w:r w:rsidR="003F104B" w:rsidRPr="006760CB">
              <w:t>ng a standardized instrument</w:t>
            </w:r>
            <w:r w:rsidRPr="006760CB">
              <w:t xml:space="preserve">,” </w:t>
            </w:r>
            <w:r w:rsidR="007B71EB" w:rsidRPr="006760CB">
              <w:t>ICSI determined</w:t>
            </w:r>
            <w:r w:rsidRPr="006760CB">
              <w:t xml:space="preserve"> </w:t>
            </w:r>
            <w:r w:rsidR="00EE3146" w:rsidRPr="006760CB">
              <w:t>that</w:t>
            </w:r>
            <w:r w:rsidR="003D1E00" w:rsidRPr="006760CB">
              <w:t xml:space="preserve"> screening results in</w:t>
            </w:r>
            <w:r w:rsidR="00EE3146" w:rsidRPr="006760CB">
              <w:t xml:space="preserve"> </w:t>
            </w:r>
            <w:r w:rsidR="00F86AA1" w:rsidRPr="006760CB">
              <w:t xml:space="preserve">finding and treating </w:t>
            </w:r>
            <w:r w:rsidR="00FC0EEB" w:rsidRPr="006760CB">
              <w:t xml:space="preserve">more </w:t>
            </w:r>
            <w:r w:rsidR="003F104B" w:rsidRPr="006760CB">
              <w:t>depressed patients</w:t>
            </w:r>
            <w:r w:rsidR="007B71EB" w:rsidRPr="006760CB">
              <w:t>, leading to better</w:t>
            </w:r>
            <w:r w:rsidR="003F104B" w:rsidRPr="006760CB">
              <w:t xml:space="preserve"> </w:t>
            </w:r>
            <w:r w:rsidR="00EE3146" w:rsidRPr="006760CB">
              <w:t>outcomes</w:t>
            </w:r>
            <w:r w:rsidR="003F104B" w:rsidRPr="006760CB">
              <w:t xml:space="preserve"> and </w:t>
            </w:r>
            <w:r w:rsidR="007B71EB" w:rsidRPr="006760CB">
              <w:t xml:space="preserve">improved </w:t>
            </w:r>
            <w:r w:rsidR="003F104B" w:rsidRPr="006760CB">
              <w:t>functioning</w:t>
            </w:r>
            <w:r w:rsidR="003E4FD8" w:rsidRPr="006760CB">
              <w:t xml:space="preserve"> not only for depression</w:t>
            </w:r>
            <w:r w:rsidR="007B71EB" w:rsidRPr="006760CB">
              <w:t>,</w:t>
            </w:r>
            <w:r w:rsidR="003E4FD8" w:rsidRPr="006760CB">
              <w:t xml:space="preserve"> but </w:t>
            </w:r>
            <w:r w:rsidR="007B71EB" w:rsidRPr="006760CB">
              <w:t xml:space="preserve">also </w:t>
            </w:r>
            <w:r w:rsidR="003E4FD8" w:rsidRPr="006760CB">
              <w:t>for other co-morbid</w:t>
            </w:r>
            <w:r w:rsidR="007B71EB" w:rsidRPr="006760CB">
              <w:t xml:space="preserve"> conditions</w:t>
            </w:r>
            <w:r w:rsidR="003F104B" w:rsidRPr="006760CB">
              <w:t>.</w:t>
            </w:r>
            <w:r w:rsidR="00EE3146" w:rsidRPr="006760CB">
              <w:t xml:space="preserve"> There is also som</w:t>
            </w:r>
            <w:r w:rsidR="003F104B" w:rsidRPr="006760CB">
              <w:t xml:space="preserve">e evidence that screening may </w:t>
            </w:r>
            <w:r w:rsidR="007B71EB" w:rsidRPr="006760CB">
              <w:t xml:space="preserve">reduce </w:t>
            </w:r>
            <w:r w:rsidR="00EE3146" w:rsidRPr="006760CB">
              <w:t>overall</w:t>
            </w:r>
            <w:r w:rsidR="007B71EB" w:rsidRPr="006760CB">
              <w:t>, long-term</w:t>
            </w:r>
            <w:r w:rsidR="00EE3146" w:rsidRPr="006760CB">
              <w:t xml:space="preserve"> medical costs for depressed patients </w:t>
            </w:r>
            <w:r w:rsidR="003F104B" w:rsidRPr="006760CB">
              <w:t>(p.</w:t>
            </w:r>
            <w:r w:rsidR="00F1133E" w:rsidRPr="006760CB">
              <w:t xml:space="preserve"> 14</w:t>
            </w:r>
            <w:r w:rsidR="003F104B" w:rsidRPr="006760CB">
              <w:t>)</w:t>
            </w:r>
            <w:r w:rsidR="00FC0EEB" w:rsidRPr="006760CB">
              <w:t>.</w:t>
            </w:r>
          </w:p>
          <w:p w14:paraId="6283C2AD" w14:textId="77777777" w:rsidR="00F45FFA" w:rsidRPr="006760CB" w:rsidRDefault="00F45FFA" w:rsidP="007F0323">
            <w:pPr>
              <w:ind w:left="0" w:firstLine="0"/>
            </w:pPr>
          </w:p>
          <w:p w14:paraId="6283C2AE" w14:textId="392AC423" w:rsidR="007F0323" w:rsidRPr="006760CB" w:rsidRDefault="00F45FFA" w:rsidP="007F0323">
            <w:pPr>
              <w:ind w:left="0" w:firstLine="0"/>
            </w:pPr>
            <w:r w:rsidRPr="006760CB">
              <w:t>For the</w:t>
            </w:r>
            <w:r w:rsidR="007F0323" w:rsidRPr="006760CB">
              <w:t xml:space="preserve"> recommendation: “Clinicians should establish and maintain follow-up with pa</w:t>
            </w:r>
            <w:r w:rsidRPr="006760CB">
              <w:t>tients,”</w:t>
            </w:r>
            <w:r w:rsidR="007F0323" w:rsidRPr="006760CB">
              <w:t xml:space="preserve"> </w:t>
            </w:r>
            <w:r w:rsidR="00FC0EEB" w:rsidRPr="006760CB">
              <w:t>ICSI determined that</w:t>
            </w:r>
            <w:r w:rsidR="007F0323" w:rsidRPr="006760CB">
              <w:t xml:space="preserve"> appropriate, reliable follow-up is highly correlated with improved response and remission scores. </w:t>
            </w:r>
            <w:r w:rsidR="00FC0EEB" w:rsidRPr="006760CB">
              <w:t xml:space="preserve">Follow-up </w:t>
            </w:r>
            <w:r w:rsidR="007F0323" w:rsidRPr="006760CB">
              <w:t xml:space="preserve">is also correlated with the </w:t>
            </w:r>
            <w:r w:rsidR="007F0323" w:rsidRPr="006760CB">
              <w:lastRenderedPageBreak/>
              <w:t>improved safety and efficacy of medications and helps prevent relapse (p.</w:t>
            </w:r>
            <w:r w:rsidR="003E4FD8" w:rsidRPr="006760CB">
              <w:t xml:space="preserve"> 50</w:t>
            </w:r>
            <w:r w:rsidR="007F0323" w:rsidRPr="006760CB">
              <w:t>)</w:t>
            </w:r>
            <w:r w:rsidR="003E4FD8" w:rsidRPr="006760CB">
              <w:t>.</w:t>
            </w:r>
          </w:p>
          <w:p w14:paraId="6283C2AF" w14:textId="77777777" w:rsidR="00F45FFA" w:rsidRPr="006760CB" w:rsidRDefault="00F45FFA" w:rsidP="007A005B">
            <w:pPr>
              <w:ind w:left="0" w:firstLine="0"/>
            </w:pPr>
          </w:p>
          <w:p w14:paraId="761D02EE" w14:textId="77777777" w:rsidR="007A005B" w:rsidRDefault="007A005B" w:rsidP="00044ED6">
            <w:pPr>
              <w:ind w:left="0" w:firstLine="0"/>
            </w:pPr>
            <w:r w:rsidRPr="006760CB">
              <w:t>For</w:t>
            </w:r>
            <w:r w:rsidR="00F45FFA" w:rsidRPr="006760CB">
              <w:t xml:space="preserve"> the</w:t>
            </w:r>
            <w:r w:rsidRPr="006760CB">
              <w:t xml:space="preserve"> recommendation: “Clinicians should screen and monitor depression in pregnant and post-partum women,” </w:t>
            </w:r>
            <w:r w:rsidR="00044ED6" w:rsidRPr="006760CB">
              <w:t xml:space="preserve">ICSI determined that </w:t>
            </w:r>
            <w:r w:rsidRPr="006760CB">
              <w:t>screening patients</w:t>
            </w:r>
            <w:r w:rsidR="00044ED6" w:rsidRPr="006760CB">
              <w:t xml:space="preserve"> leads clinicians to find and treat more patients with </w:t>
            </w:r>
            <w:r w:rsidR="00AA55D4" w:rsidRPr="006760CB">
              <w:t xml:space="preserve">depression. </w:t>
            </w:r>
            <w:r w:rsidR="00044ED6" w:rsidRPr="006760CB">
              <w:t xml:space="preserve">Furthermore, untreated </w:t>
            </w:r>
            <w:r w:rsidR="00261A80" w:rsidRPr="006760CB">
              <w:t xml:space="preserve">prenatal depression </w:t>
            </w:r>
            <w:r w:rsidR="00044ED6" w:rsidRPr="006760CB">
              <w:t>is</w:t>
            </w:r>
            <w:r w:rsidR="00261A80" w:rsidRPr="006760CB">
              <w:t xml:space="preserve"> associated with negative pregnancy outcomes such as poor maternal self-care, poor nutrition, preterm labor</w:t>
            </w:r>
            <w:r w:rsidR="00F86AA1" w:rsidRPr="006760CB">
              <w:t>,</w:t>
            </w:r>
            <w:r w:rsidR="00261A80" w:rsidRPr="006760CB">
              <w:t xml:space="preserve"> and low birth weight</w:t>
            </w:r>
            <w:r w:rsidR="00044ED6" w:rsidRPr="006760CB">
              <w:t xml:space="preserve">. Untreated prenatal depression is also associated with </w:t>
            </w:r>
            <w:r w:rsidR="00261A80" w:rsidRPr="006760CB">
              <w:t>negative effects on children such as developmental delay and cognitive impairment (</w:t>
            </w:r>
            <w:r w:rsidRPr="006760CB">
              <w:t xml:space="preserve">p. </w:t>
            </w:r>
            <w:r w:rsidR="003E4FD8" w:rsidRPr="006760CB">
              <w:t>122</w:t>
            </w:r>
            <w:r w:rsidRPr="006760CB">
              <w:t>)</w:t>
            </w:r>
            <w:r w:rsidR="003E4FD8" w:rsidRPr="006760CB">
              <w:t>.</w:t>
            </w:r>
          </w:p>
          <w:p w14:paraId="79818CA2" w14:textId="77777777" w:rsidR="00912AB9" w:rsidRDefault="00745C21" w:rsidP="00044ED6">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B0" w14:textId="3E4E6D51" w:rsidR="00745C21" w:rsidRPr="006760CB" w:rsidRDefault="00912AB9" w:rsidP="00044ED6">
            <w:pPr>
              <w:ind w:left="0" w:firstLine="0"/>
            </w:pPr>
            <w:r>
              <w:rPr>
                <w:color w:val="365F91" w:themeColor="accent1" w:themeShade="BF"/>
              </w:rPr>
              <w:t>*</w:t>
            </w:r>
            <w:r w:rsidR="00745C21" w:rsidRPr="00D31D72">
              <w:rPr>
                <w:color w:val="365F91" w:themeColor="accent1" w:themeShade="BF"/>
              </w:rPr>
              <w:t xml:space="preserve">Please see </w:t>
            </w:r>
            <w:r w:rsidR="007B78CC" w:rsidRPr="007B78CC">
              <w:rPr>
                <w:color w:val="365F91" w:themeColor="accent1" w:themeShade="BF"/>
              </w:rPr>
              <w:t>1c.7</w:t>
            </w:r>
            <w:r w:rsidR="007B78CC">
              <w:rPr>
                <w:color w:val="365F91" w:themeColor="accent1" w:themeShade="BF"/>
              </w:rPr>
              <w:t xml:space="preserve"> at </w:t>
            </w:r>
            <w:r w:rsidR="00745C21" w:rsidRPr="00D31D72">
              <w:rPr>
                <w:color w:val="365F91" w:themeColor="accent1" w:themeShade="BF"/>
              </w:rPr>
              <w:t xml:space="preserve">end of document for grading of </w:t>
            </w:r>
            <w:r w:rsidR="0050171D">
              <w:rPr>
                <w:color w:val="365F91" w:themeColor="accent1" w:themeShade="BF"/>
              </w:rPr>
              <w:t>recommendation</w:t>
            </w:r>
            <w:r w:rsidR="00745C21" w:rsidRPr="00D31D72">
              <w:rPr>
                <w:color w:val="365F91" w:themeColor="accent1" w:themeShade="BF"/>
              </w:rPr>
              <w:t xml:space="preserve"> for the </w:t>
            </w:r>
            <w:r w:rsidR="00745C21">
              <w:rPr>
                <w:color w:val="365F91" w:themeColor="accent1" w:themeShade="BF"/>
              </w:rPr>
              <w:t>I</w:t>
            </w:r>
            <w:r w:rsidR="00745C21" w:rsidRPr="00D31D72">
              <w:rPr>
                <w:color w:val="365F91" w:themeColor="accent1" w:themeShade="BF"/>
              </w:rPr>
              <w:t>CSI guidelines</w:t>
            </w:r>
            <w:r w:rsidR="00745C21">
              <w:rPr>
                <w:color w:val="365F91" w:themeColor="accent1" w:themeShade="BF"/>
              </w:rPr>
              <w:t xml:space="preserve"> which was provided in the previous submission</w:t>
            </w:r>
          </w:p>
        </w:tc>
      </w:tr>
      <w:tr w:rsidR="00385CBA" w14:paraId="6283C2B9" w14:textId="77777777" w:rsidTr="00B07923">
        <w:tc>
          <w:tcPr>
            <w:tcW w:w="1908" w:type="dxa"/>
          </w:tcPr>
          <w:p w14:paraId="6283C2B2" w14:textId="77777777" w:rsidR="00385CBA" w:rsidRDefault="00385CBA" w:rsidP="00B07923">
            <w:pPr>
              <w:ind w:left="0" w:firstLine="0"/>
            </w:pPr>
            <w:r>
              <w:lastRenderedPageBreak/>
              <w:t>What harms were identified?</w:t>
            </w:r>
          </w:p>
        </w:tc>
        <w:tc>
          <w:tcPr>
            <w:tcW w:w="7668" w:type="dxa"/>
          </w:tcPr>
          <w:p w14:paraId="580919AF" w14:textId="77777777" w:rsidR="00044ED6" w:rsidRDefault="00044ED6" w:rsidP="00CF1A68">
            <w:pPr>
              <w:ind w:left="0" w:firstLine="0"/>
            </w:pPr>
            <w:r w:rsidRPr="006760CB">
              <w:t xml:space="preserve">The only harms identified for all three recommendations were the cost of screening patients who are not depressed, and the potential additional cost of unnecessary follow-up visits (p. 14, p. 50, p. 122). </w:t>
            </w:r>
          </w:p>
          <w:p w14:paraId="2704F060" w14:textId="77777777" w:rsidR="00912AB9" w:rsidRDefault="00745C21" w:rsidP="00CF1A68">
            <w:pPr>
              <w:ind w:left="0" w:firstLine="0"/>
              <w:rPr>
                <w:color w:val="365F91" w:themeColor="accent1" w:themeShade="BF"/>
              </w:rPr>
            </w:pPr>
            <w:r w:rsidRPr="00D31D72">
              <w:rPr>
                <w:b/>
                <w:color w:val="365F91" w:themeColor="accent1" w:themeShade="BF"/>
              </w:rPr>
              <w:t>Previous Submission:</w:t>
            </w:r>
            <w:r w:rsidRPr="00D31D72">
              <w:rPr>
                <w:color w:val="365F91" w:themeColor="accent1" w:themeShade="BF"/>
              </w:rPr>
              <w:t xml:space="preserve"> </w:t>
            </w:r>
          </w:p>
          <w:p w14:paraId="6283C2B8" w14:textId="4FF05E6B" w:rsidR="00745C21" w:rsidRPr="006760CB" w:rsidRDefault="00912AB9" w:rsidP="00CF1A68">
            <w:pPr>
              <w:ind w:left="0" w:firstLine="0"/>
            </w:pPr>
            <w:r>
              <w:rPr>
                <w:color w:val="365F91" w:themeColor="accent1" w:themeShade="BF"/>
              </w:rPr>
              <w:t>*</w:t>
            </w:r>
            <w:r w:rsidR="00745C21" w:rsidRPr="00D31D72">
              <w:rPr>
                <w:color w:val="365F91" w:themeColor="accent1" w:themeShade="BF"/>
              </w:rPr>
              <w:t xml:space="preserve">Please see </w:t>
            </w:r>
            <w:r w:rsidR="007B78CC" w:rsidRPr="007B78CC">
              <w:rPr>
                <w:color w:val="365F91" w:themeColor="accent1" w:themeShade="BF"/>
              </w:rPr>
              <w:t>1c.8</w:t>
            </w:r>
            <w:r w:rsidR="007B78CC">
              <w:rPr>
                <w:color w:val="365F91" w:themeColor="accent1" w:themeShade="BF"/>
              </w:rPr>
              <w:t xml:space="preserve"> at </w:t>
            </w:r>
            <w:r w:rsidR="00745C21" w:rsidRPr="00D31D72">
              <w:rPr>
                <w:color w:val="365F91" w:themeColor="accent1" w:themeShade="BF"/>
              </w:rPr>
              <w:t xml:space="preserve">end of document for grading of </w:t>
            </w:r>
            <w:r w:rsidR="0050171D">
              <w:rPr>
                <w:color w:val="365F91" w:themeColor="accent1" w:themeShade="BF"/>
              </w:rPr>
              <w:t>recommendation</w:t>
            </w:r>
            <w:r w:rsidR="00745C21" w:rsidRPr="00D31D72">
              <w:rPr>
                <w:color w:val="365F91" w:themeColor="accent1" w:themeShade="BF"/>
              </w:rPr>
              <w:t xml:space="preserve"> for the </w:t>
            </w:r>
            <w:r w:rsidR="00745C21">
              <w:rPr>
                <w:color w:val="365F91" w:themeColor="accent1" w:themeShade="BF"/>
              </w:rPr>
              <w:t>I</w:t>
            </w:r>
            <w:r w:rsidR="00745C21" w:rsidRPr="00D31D72">
              <w:rPr>
                <w:color w:val="365F91" w:themeColor="accent1" w:themeShade="BF"/>
              </w:rPr>
              <w:t>CSI guidelines</w:t>
            </w:r>
            <w:r w:rsidR="00745C21">
              <w:rPr>
                <w:color w:val="365F91" w:themeColor="accent1" w:themeShade="BF"/>
              </w:rPr>
              <w:t xml:space="preserve"> which was provided in the previous submission</w:t>
            </w:r>
          </w:p>
        </w:tc>
      </w:tr>
      <w:tr w:rsidR="00385CBA" w14:paraId="6283C2BC" w14:textId="77777777" w:rsidTr="00B07923">
        <w:tc>
          <w:tcPr>
            <w:tcW w:w="1908" w:type="dxa"/>
          </w:tcPr>
          <w:p w14:paraId="6283C2BA" w14:textId="77777777" w:rsidR="00385CBA" w:rsidRDefault="00385CBA" w:rsidP="00B07923">
            <w:pPr>
              <w:ind w:left="0" w:firstLine="0"/>
            </w:pPr>
            <w:r>
              <w:t>Identify any new studies conducted since the SR. Do the new studies change the conclusions from the SR?</w:t>
            </w:r>
          </w:p>
        </w:tc>
        <w:tc>
          <w:tcPr>
            <w:tcW w:w="7668" w:type="dxa"/>
          </w:tcPr>
          <w:p w14:paraId="2DC44E0E" w14:textId="77777777" w:rsidR="00385CBA" w:rsidRDefault="008137D7" w:rsidP="008569AA">
            <w:pPr>
              <w:ind w:left="0" w:firstLine="0"/>
            </w:pPr>
            <w:r>
              <w:t xml:space="preserve">We have not identified any </w:t>
            </w:r>
            <w:r w:rsidR="00EF7D56">
              <w:t xml:space="preserve">additional </w:t>
            </w:r>
            <w:r>
              <w:t>new studies</w:t>
            </w:r>
            <w:r w:rsidR="00BA3014">
              <w:t xml:space="preserve"> published since the release of this guideline that would change its conclusions</w:t>
            </w:r>
            <w:r>
              <w:t xml:space="preserve">. </w:t>
            </w:r>
            <w:r w:rsidR="00B7168C">
              <w:t xml:space="preserve"> </w:t>
            </w:r>
          </w:p>
          <w:p w14:paraId="6283C2BB" w14:textId="5F98198B" w:rsidR="00912AB9" w:rsidRDefault="00912AB9" w:rsidP="00912AB9">
            <w:pPr>
              <w:ind w:left="0" w:firstLine="0"/>
            </w:pPr>
            <w:r w:rsidRPr="00912AB9">
              <w:rPr>
                <w:color w:val="365F91" w:themeColor="accent1" w:themeShade="BF"/>
              </w:rPr>
              <w:t xml:space="preserve">The </w:t>
            </w:r>
            <w:proofErr w:type="spellStart"/>
            <w:r w:rsidRPr="00912AB9">
              <w:rPr>
                <w:color w:val="365F91" w:themeColor="accent1" w:themeShade="BF"/>
              </w:rPr>
              <w:t>ICSI</w:t>
            </w:r>
            <w:proofErr w:type="spellEnd"/>
            <w:r w:rsidRPr="00912AB9">
              <w:rPr>
                <w:color w:val="365F91" w:themeColor="accent1" w:themeShade="BF"/>
              </w:rPr>
              <w:t xml:space="preserve"> </w:t>
            </w:r>
            <w:r w:rsidR="0050171D" w:rsidRPr="00912AB9">
              <w:rPr>
                <w:color w:val="365F91" w:themeColor="accent1" w:themeShade="BF"/>
              </w:rPr>
              <w:t>guideline</w:t>
            </w:r>
            <w:r w:rsidRPr="00912AB9">
              <w:rPr>
                <w:color w:val="365F91" w:themeColor="accent1" w:themeShade="BF"/>
              </w:rPr>
              <w:t xml:space="preserve"> is often based upon the USPSTF recommendations. The 2016 </w:t>
            </w:r>
            <w:r w:rsidR="0050171D" w:rsidRPr="00912AB9">
              <w:rPr>
                <w:color w:val="365F91" w:themeColor="accent1" w:themeShade="BF"/>
              </w:rPr>
              <w:t>guideline</w:t>
            </w:r>
            <w:r w:rsidRPr="00912AB9">
              <w:rPr>
                <w:color w:val="365F91" w:themeColor="accent1" w:themeShade="BF"/>
              </w:rPr>
              <w:t xml:space="preserve"> is an update of the 2012 release, submitted in the previous submission The 2011 </w:t>
            </w:r>
            <w:r w:rsidR="0050171D" w:rsidRPr="00912AB9">
              <w:rPr>
                <w:color w:val="365F91" w:themeColor="accent1" w:themeShade="BF"/>
              </w:rPr>
              <w:t>adolescent</w:t>
            </w:r>
            <w:r w:rsidRPr="00912AB9">
              <w:rPr>
                <w:color w:val="365F91" w:themeColor="accent1" w:themeShade="BF"/>
              </w:rPr>
              <w:t xml:space="preserve"> recommendations submitted in the previous submission are currently under review and being updated, but will </w:t>
            </w:r>
            <w:r w:rsidR="0050171D" w:rsidRPr="00912AB9">
              <w:rPr>
                <w:color w:val="365F91" w:themeColor="accent1" w:themeShade="BF"/>
              </w:rPr>
              <w:t>likely</w:t>
            </w:r>
            <w:r w:rsidRPr="00912AB9">
              <w:rPr>
                <w:color w:val="365F91" w:themeColor="accent1" w:themeShade="BF"/>
              </w:rPr>
              <w:t xml:space="preserve"> be consistent with the USPSTF adolescent recommendations.</w:t>
            </w:r>
          </w:p>
        </w:tc>
      </w:tr>
    </w:tbl>
    <w:p w14:paraId="6283C2BD" w14:textId="77777777" w:rsidR="007C1887" w:rsidRDefault="007C1887" w:rsidP="002E2177">
      <w:pPr>
        <w:ind w:left="0" w:firstLine="0"/>
      </w:pPr>
    </w:p>
    <w:p w14:paraId="418C69C2" w14:textId="77777777" w:rsidR="00745C21" w:rsidRDefault="00745C21" w:rsidP="002E2177">
      <w:pPr>
        <w:ind w:left="0" w:firstLine="0"/>
      </w:pPr>
    </w:p>
    <w:p w14:paraId="42C21BA8" w14:textId="79610761" w:rsidR="00745C21" w:rsidRDefault="00745C21" w:rsidP="002E2177">
      <w:pPr>
        <w:ind w:left="0" w:firstLine="0"/>
        <w:rPr>
          <w:b/>
          <w:color w:val="365F91" w:themeColor="accent1" w:themeShade="BF"/>
        </w:rPr>
      </w:pPr>
      <w:r w:rsidRPr="00745C21">
        <w:rPr>
          <w:b/>
          <w:color w:val="365F91" w:themeColor="accent1" w:themeShade="BF"/>
        </w:rPr>
        <w:t>Previous Submission:</w:t>
      </w:r>
    </w:p>
    <w:p w14:paraId="4DEF1B7B" w14:textId="77777777" w:rsidR="00897EDC" w:rsidRDefault="00897EDC" w:rsidP="002E2177">
      <w:pPr>
        <w:ind w:left="0" w:firstLine="0"/>
        <w:rPr>
          <w:b/>
          <w:color w:val="365F91" w:themeColor="accent1" w:themeShade="BF"/>
        </w:rPr>
      </w:pPr>
    </w:p>
    <w:p w14:paraId="68FE28D4" w14:textId="79714379" w:rsidR="00897EDC" w:rsidRDefault="00897EDC" w:rsidP="002E2177">
      <w:pPr>
        <w:ind w:left="0" w:firstLine="0"/>
      </w:pPr>
      <w:r>
        <w:t xml:space="preserve">Grade assigned to the </w:t>
      </w:r>
      <w:r w:rsidRPr="004E7215">
        <w:rPr>
          <w:b/>
        </w:rPr>
        <w:t>evidence</w:t>
      </w:r>
      <w:r>
        <w:t xml:space="preserve"> associated with the recommendation with the definition of the grade</w:t>
      </w:r>
    </w:p>
    <w:p w14:paraId="01388374" w14:textId="77777777" w:rsidR="00897EDC" w:rsidRPr="00897EDC" w:rsidRDefault="00897EDC" w:rsidP="00897EDC">
      <w:pPr>
        <w:rPr>
          <w:rFonts w:ascii="Arial Narrow" w:hAnsi="Arial Narrow" w:cs="Arial"/>
          <w:color w:val="365F91" w:themeColor="accent1" w:themeShade="BF"/>
        </w:rPr>
      </w:pPr>
      <w:r w:rsidRPr="00CD35D2">
        <w:rPr>
          <w:rFonts w:ascii="Arial Narrow" w:hAnsi="Arial Narrow" w:cs="Arial"/>
          <w:b/>
          <w:color w:val="555555"/>
        </w:rPr>
        <w:t>1c.13</w:t>
      </w:r>
      <w:r w:rsidRPr="00CD35D2">
        <w:rPr>
          <w:rFonts w:ascii="Arial Narrow" w:hAnsi="Arial Narrow" w:cs="Arial"/>
          <w:b/>
        </w:rPr>
        <w:t xml:space="preserve"> Grade </w:t>
      </w:r>
      <w:r>
        <w:rPr>
          <w:rFonts w:ascii="Arial Narrow" w:hAnsi="Arial Narrow" w:cs="Arial"/>
          <w:b/>
        </w:rPr>
        <w:t>A</w:t>
      </w:r>
      <w:r w:rsidRPr="00CD35D2">
        <w:rPr>
          <w:rFonts w:ascii="Arial Narrow" w:hAnsi="Arial Narrow" w:cs="Arial"/>
          <w:b/>
        </w:rPr>
        <w:t xml:space="preserve">ssigned to the </w:t>
      </w:r>
      <w:r>
        <w:rPr>
          <w:rFonts w:ascii="Arial Narrow" w:hAnsi="Arial Narrow" w:cs="Arial"/>
          <w:b/>
        </w:rPr>
        <w:t>B</w:t>
      </w:r>
      <w:r w:rsidRPr="00CD35D2">
        <w:rPr>
          <w:rFonts w:ascii="Arial Narrow" w:hAnsi="Arial Narrow" w:cs="Arial"/>
          <w:b/>
        </w:rPr>
        <w:t xml:space="preserve">ody of </w:t>
      </w:r>
      <w:r>
        <w:rPr>
          <w:rFonts w:ascii="Arial Narrow" w:hAnsi="Arial Narrow" w:cs="Arial"/>
          <w:b/>
        </w:rPr>
        <w:t>E</w:t>
      </w:r>
      <w:r w:rsidRPr="00CD35D2">
        <w:rPr>
          <w:rFonts w:ascii="Arial Narrow" w:hAnsi="Arial Narrow" w:cs="Arial"/>
          <w:b/>
        </w:rPr>
        <w:t>vidence:</w:t>
      </w:r>
      <w:r>
        <w:rPr>
          <w:rFonts w:ascii="Arial Narrow" w:hAnsi="Arial Narrow" w:cs="Arial"/>
          <w:color w:val="0000FF"/>
        </w:rPr>
        <w:t xml:space="preserve">  </w:t>
      </w:r>
      <w:r w:rsidRPr="00897EDC">
        <w:rPr>
          <w:rFonts w:ascii="Arial Narrow" w:hAnsi="Arial Narrow" w:cs="Arial"/>
          <w:color w:val="365F91" w:themeColor="accent1" w:themeShade="BF"/>
        </w:rPr>
        <w:t>Overall Evidence Grading:  SORT Strength of Recommendation B: considerable patient-oriented evidence, i.e., re: improved recognition and diagnosis of depression, and improved depression outcomes, but not consistently high quality evidence.  There is considerable and consistent patient-oriented research evidence, in addition to clinical recommendation statements, documenting the prevalence and burden of depression among adolescents, the importance of screening for depression among adolescents, and the availability of depression screening tools.</w:t>
      </w:r>
    </w:p>
    <w:p w14:paraId="542F7EA3" w14:textId="77777777" w:rsidR="00897EDC" w:rsidRDefault="00897EDC" w:rsidP="00897EDC">
      <w:pPr>
        <w:rPr>
          <w:rFonts w:ascii="Arial Narrow" w:hAnsi="Arial Narrow" w:cs="Arial"/>
          <w:b/>
        </w:rPr>
      </w:pPr>
    </w:p>
    <w:p w14:paraId="3D1A0676" w14:textId="2A76AF24" w:rsidR="00897EDC" w:rsidRDefault="00897EDC" w:rsidP="00897EDC">
      <w:r>
        <w:t>Provide all other grades and definitions from the evidence grading system</w:t>
      </w:r>
    </w:p>
    <w:p w14:paraId="325FCC05" w14:textId="77777777" w:rsidR="00897EDC" w:rsidRPr="00897EDC" w:rsidRDefault="00897EDC" w:rsidP="00897EDC">
      <w:pPr>
        <w:rPr>
          <w:rFonts w:ascii="Arial Narrow" w:hAnsi="Arial Narrow" w:cs="Arial"/>
          <w:b/>
          <w:color w:val="365F91" w:themeColor="accent1" w:themeShade="BF"/>
        </w:rPr>
      </w:pPr>
      <w:r w:rsidRPr="00CD35D2">
        <w:rPr>
          <w:rFonts w:ascii="Arial Narrow" w:hAnsi="Arial Narrow" w:cs="Arial"/>
          <w:b/>
          <w:color w:val="555555"/>
        </w:rPr>
        <w:t xml:space="preserve">1c.12 </w:t>
      </w:r>
      <w:r w:rsidRPr="00CD35D2">
        <w:rPr>
          <w:rFonts w:ascii="Arial Narrow" w:hAnsi="Arial Narrow" w:cs="Arial"/>
          <w:b/>
        </w:rPr>
        <w:t>If other, identify and describe the grading scale with definitions:</w:t>
      </w:r>
      <w:r>
        <w:rPr>
          <w:rFonts w:ascii="Arial Narrow" w:hAnsi="Arial Narrow" w:cs="Arial"/>
          <w:color w:val="0000FF"/>
        </w:rPr>
        <w:t xml:space="preserve">  </w:t>
      </w:r>
      <w:r w:rsidRPr="00897EDC">
        <w:rPr>
          <w:rFonts w:ascii="Arial Narrow" w:hAnsi="Arial Narrow" w:cs="Arial"/>
          <w:color w:val="365F91" w:themeColor="accent1" w:themeShade="BF"/>
        </w:rPr>
        <w:t>The Strength of Recommendation Taxonomy (SORT)</w:t>
      </w:r>
    </w:p>
    <w:p w14:paraId="2022BAAE" w14:textId="77777777" w:rsidR="00897EDC" w:rsidRPr="00897EDC" w:rsidRDefault="00897EDC" w:rsidP="00897EDC">
      <w:pPr>
        <w:rPr>
          <w:rFonts w:ascii="Arial Narrow" w:hAnsi="Arial Narrow" w:cs="Arial"/>
          <w:color w:val="365F91" w:themeColor="accent1" w:themeShade="BF"/>
        </w:rPr>
      </w:pPr>
    </w:p>
    <w:p w14:paraId="521EC355" w14:textId="58D99293" w:rsidR="00897EDC" w:rsidRDefault="00897EDC" w:rsidP="00897EDC">
      <w:pPr>
        <w:ind w:left="0" w:firstLine="0"/>
        <w:rPr>
          <w:b/>
          <w:color w:val="365F91" w:themeColor="accent1" w:themeShade="BF"/>
        </w:rPr>
      </w:pPr>
      <w:r w:rsidRPr="00897EDC">
        <w:rPr>
          <w:rFonts w:ascii="Arial Narrow" w:hAnsi="Arial Narrow" w:cs="Arial"/>
          <w:color w:val="365F91" w:themeColor="accent1" w:themeShade="BF"/>
        </w:rPr>
        <w:t>An A-level recommendation is based on consistent  and good-quality patient-oriented evidence; a B-level recommendation is based on inconsistent or limited-quality patient-oriented evidence; and a C-level recommendation is based on consensus, usual practice, opinion, disease oriented  evidence, or case series for studies of diagnosis, treatment, prevention, or screening. The quality of individual studies is rated 1, 2, or 3; numbers are used to distinguish ratings of individual studies from the letters A, B, and C used to evaluate the strength of a recommendation based on a body of evidence</w:t>
      </w:r>
      <w:r>
        <w:rPr>
          <w:rFonts w:ascii="Arial Narrow" w:hAnsi="Arial Narrow" w:cs="Arial"/>
          <w:color w:val="0000FF"/>
        </w:rPr>
        <w:t>.</w:t>
      </w:r>
    </w:p>
    <w:p w14:paraId="0A2804EB" w14:textId="77777777" w:rsidR="00276568" w:rsidRDefault="00276568" w:rsidP="002E2177">
      <w:pPr>
        <w:ind w:left="0" w:firstLine="0"/>
        <w:rPr>
          <w:b/>
          <w:color w:val="365F91" w:themeColor="accent1" w:themeShade="BF"/>
        </w:rPr>
      </w:pPr>
    </w:p>
    <w:p w14:paraId="19F54DE5" w14:textId="77777777" w:rsidR="00276568" w:rsidRDefault="00276568" w:rsidP="00276568">
      <w:pPr>
        <w:ind w:left="0" w:firstLine="0"/>
      </w:pPr>
      <w:r>
        <w:t>Body of evidence:</w:t>
      </w:r>
    </w:p>
    <w:p w14:paraId="72B9F7E5" w14:textId="77777777" w:rsidR="00276568" w:rsidRDefault="00276568" w:rsidP="00276568">
      <w:pPr>
        <w:pStyle w:val="ListParagraph"/>
        <w:numPr>
          <w:ilvl w:val="0"/>
          <w:numId w:val="10"/>
        </w:numPr>
      </w:pPr>
      <w:r>
        <w:lastRenderedPageBreak/>
        <w:t>Quantity – how many studies?</w:t>
      </w:r>
    </w:p>
    <w:p w14:paraId="3005BA34" w14:textId="77777777" w:rsidR="00897EDC" w:rsidRDefault="00276568" w:rsidP="00401538">
      <w:pPr>
        <w:rPr>
          <w:rFonts w:ascii="Arial Narrow" w:hAnsi="Arial Narrow" w:cs="Arial"/>
          <w:color w:val="0000FF"/>
        </w:rPr>
      </w:pPr>
      <w:r>
        <w:rPr>
          <w:rFonts w:ascii="Arial Narrow" w:hAnsi="Arial Narrow" w:cs="Arial"/>
          <w:b/>
          <w:color w:val="555555"/>
        </w:rPr>
        <w:t>1.c.</w:t>
      </w:r>
      <w:r w:rsidR="00401538" w:rsidRPr="00CD35D2">
        <w:rPr>
          <w:rFonts w:ascii="Arial Narrow" w:hAnsi="Arial Narrow" w:cs="Arial"/>
          <w:b/>
          <w:color w:val="555555"/>
        </w:rPr>
        <w:t xml:space="preserve">5 </w:t>
      </w:r>
      <w:r w:rsidR="00401538" w:rsidRPr="00CD35D2">
        <w:rPr>
          <w:rFonts w:ascii="Arial Narrow" w:hAnsi="Arial Narrow" w:cs="Arial"/>
          <w:b/>
          <w:bCs/>
        </w:rPr>
        <w:t>Quantity of Studies in the Body of Evidence</w:t>
      </w:r>
      <w:r w:rsidR="00401538" w:rsidRPr="00CD35D2">
        <w:rPr>
          <w:rFonts w:ascii="Arial Narrow" w:hAnsi="Arial Narrow" w:cs="Arial"/>
          <w:b/>
          <w:color w:val="555555"/>
        </w:rPr>
        <w:t xml:space="preserve"> </w:t>
      </w:r>
      <w:r w:rsidR="00401538" w:rsidRPr="00CD35D2">
        <w:rPr>
          <w:rFonts w:ascii="Arial Narrow" w:hAnsi="Arial Narrow" w:cs="Arial"/>
          <w:i/>
        </w:rPr>
        <w:t>(Total number of studies, not article</w:t>
      </w:r>
      <w:r w:rsidR="00401538" w:rsidRPr="00B96AC5">
        <w:rPr>
          <w:rFonts w:ascii="Arial Narrow" w:hAnsi="Arial Narrow" w:cs="Arial"/>
          <w:i/>
        </w:rPr>
        <w:t>s</w:t>
      </w:r>
      <w:r w:rsidR="00401538" w:rsidRPr="00B96AC5">
        <w:rPr>
          <w:rFonts w:ascii="Arial Narrow" w:hAnsi="Arial Narrow" w:cs="Arial"/>
        </w:rPr>
        <w:t>)</w:t>
      </w:r>
      <w:r w:rsidR="00401538" w:rsidRPr="00B96AC5">
        <w:rPr>
          <w:rFonts w:ascii="Arial Narrow" w:hAnsi="Arial Narrow" w:cs="Arial"/>
          <w:b/>
        </w:rPr>
        <w:t>:</w:t>
      </w:r>
      <w:r w:rsidR="00401538">
        <w:rPr>
          <w:rFonts w:ascii="Arial Narrow" w:hAnsi="Arial Narrow" w:cs="Arial"/>
          <w:color w:val="0000FF"/>
        </w:rPr>
        <w:t xml:space="preserve">  </w:t>
      </w:r>
    </w:p>
    <w:p w14:paraId="190DC21C" w14:textId="66C51E9A" w:rsidR="00401538" w:rsidRPr="00897EDC" w:rsidRDefault="00401538" w:rsidP="00897EDC">
      <w:pPr>
        <w:ind w:left="0" w:firstLine="0"/>
        <w:rPr>
          <w:rFonts w:ascii="Arial Narrow" w:hAnsi="Arial Narrow" w:cs="Arial"/>
          <w:i/>
          <w:color w:val="365F91" w:themeColor="accent1" w:themeShade="BF"/>
        </w:rPr>
      </w:pPr>
      <w:r w:rsidRPr="00897EDC">
        <w:rPr>
          <w:rFonts w:ascii="Arial Narrow" w:hAnsi="Arial Narrow" w:cs="Arial"/>
          <w:color w:val="365F91" w:themeColor="accent1" w:themeShade="BF"/>
        </w:rPr>
        <w:t>Numerous studies were reviewed in the body of the evidence.  Refer to 1c.6 for details of studies within evidence.  Evidence is annually reviewed through an environmental scan of the measure focus and target population.  The measure specification’s rationale and clinical recommendation statements were reviewed and revised based on the current evidence found in the environmental scan.</w:t>
      </w:r>
    </w:p>
    <w:p w14:paraId="3FDC5EE6" w14:textId="77777777" w:rsidR="00401538" w:rsidRDefault="00401538" w:rsidP="00401538">
      <w:pPr>
        <w:rPr>
          <w:rFonts w:ascii="Arial Narrow" w:hAnsi="Arial Narrow" w:cs="Arial"/>
          <w:color w:val="0000FF"/>
        </w:rPr>
      </w:pPr>
    </w:p>
    <w:p w14:paraId="04317646" w14:textId="77777777" w:rsidR="00401538" w:rsidRDefault="00401538" w:rsidP="00401538">
      <w:pPr>
        <w:rPr>
          <w:rFonts w:ascii="Arial Narrow" w:hAnsi="Arial Narrow" w:cs="Arial"/>
          <w:color w:val="0000FF"/>
        </w:rPr>
      </w:pPr>
      <w:r w:rsidRPr="00897EDC">
        <w:rPr>
          <w:rFonts w:ascii="Arial Narrow" w:hAnsi="Arial Narrow" w:cs="Arial"/>
          <w:color w:val="365F91" w:themeColor="accent1" w:themeShade="BF"/>
        </w:rPr>
        <w:t>For complete list of evidence with grading, refer to section 1c 15</w:t>
      </w:r>
      <w:r>
        <w:rPr>
          <w:rFonts w:ascii="Arial Narrow" w:hAnsi="Arial Narrow" w:cs="Arial"/>
          <w:color w:val="0000FF"/>
        </w:rPr>
        <w:t>.</w:t>
      </w:r>
    </w:p>
    <w:p w14:paraId="2201D6C9" w14:textId="77777777" w:rsidR="00276568" w:rsidRDefault="00276568" w:rsidP="00401538">
      <w:pPr>
        <w:rPr>
          <w:rFonts w:ascii="Arial Narrow" w:hAnsi="Arial Narrow" w:cs="Arial"/>
          <w:color w:val="0000FF"/>
        </w:rPr>
      </w:pPr>
    </w:p>
    <w:p w14:paraId="3B9990CC" w14:textId="75875543" w:rsidR="00276568" w:rsidRDefault="00276568" w:rsidP="00276568">
      <w:pPr>
        <w:ind w:left="0" w:firstLine="0"/>
        <w:rPr>
          <w:rFonts w:ascii="Arial Narrow" w:hAnsi="Arial Narrow" w:cs="Arial"/>
          <w:color w:val="0000FF"/>
        </w:rPr>
      </w:pPr>
      <w:r>
        <w:t>Quality – what type of studies?</w:t>
      </w:r>
    </w:p>
    <w:p w14:paraId="7893114D" w14:textId="77777777" w:rsidR="00401538" w:rsidRPr="00CD35D2" w:rsidRDefault="00401538" w:rsidP="00401538">
      <w:pPr>
        <w:rPr>
          <w:rFonts w:ascii="Arial Narrow" w:hAnsi="Arial Narrow" w:cs="Arial"/>
          <w:i/>
        </w:rPr>
      </w:pPr>
    </w:p>
    <w:p w14:paraId="3D0BA7D1" w14:textId="77777777" w:rsidR="00401538" w:rsidRPr="00897EDC" w:rsidRDefault="00401538" w:rsidP="00401538">
      <w:pPr>
        <w:rPr>
          <w:rFonts w:ascii="Arial Narrow" w:hAnsi="Arial Narrow" w:cs="Arial"/>
          <w:color w:val="365F91" w:themeColor="accent1" w:themeShade="BF"/>
        </w:rPr>
      </w:pPr>
      <w:r w:rsidRPr="00CD35D2">
        <w:rPr>
          <w:rFonts w:ascii="Arial Narrow" w:hAnsi="Arial Narrow" w:cs="Arial"/>
          <w:b/>
          <w:color w:val="555555"/>
        </w:rPr>
        <w:t xml:space="preserve">1c.6 </w:t>
      </w:r>
      <w:r w:rsidRPr="00CD35D2">
        <w:rPr>
          <w:rFonts w:ascii="Arial Narrow" w:hAnsi="Arial Narrow" w:cs="Arial"/>
          <w:b/>
          <w:bCs/>
        </w:rPr>
        <w:t>Quality of Body of Evidence</w:t>
      </w:r>
      <w:r w:rsidRPr="00CD35D2">
        <w:rPr>
          <w:rFonts w:ascii="Arial Narrow" w:hAnsi="Arial Narrow" w:cs="Arial"/>
          <w:b/>
          <w:color w:val="555555"/>
        </w:rPr>
        <w:t xml:space="preserve"> (</w:t>
      </w:r>
      <w:r w:rsidRPr="00CD35D2">
        <w:rPr>
          <w:rFonts w:ascii="Arial Narrow" w:hAnsi="Arial Narrow" w:cs="Arial"/>
          <w:i/>
        </w:rPr>
        <w:t>Summarize the certainty or confidence in the estimates of benefits and harms to patients across studies in the body of evidence resulting from study factors. Please address: a) study design/flaws; b) directness/indirectness of the evidence to this measure (e.g., interventions, comparisons, outcomes assessed, population included in the evidence); and c) imprecision/wide confidence intervals due to few patients or events</w:t>
      </w:r>
      <w:r w:rsidRPr="00897EDC">
        <w:rPr>
          <w:rFonts w:ascii="Arial Narrow" w:hAnsi="Arial Narrow" w:cs="Arial"/>
          <w:color w:val="365F91" w:themeColor="accent1" w:themeShade="BF"/>
        </w:rPr>
        <w:t>)</w:t>
      </w:r>
      <w:r w:rsidRPr="00897EDC">
        <w:rPr>
          <w:rFonts w:ascii="Arial Narrow" w:hAnsi="Arial Narrow" w:cs="Arial"/>
          <w:b/>
          <w:color w:val="365F91" w:themeColor="accent1" w:themeShade="BF"/>
        </w:rPr>
        <w:t>:</w:t>
      </w:r>
      <w:r w:rsidRPr="00897EDC">
        <w:rPr>
          <w:rFonts w:ascii="Arial Narrow" w:hAnsi="Arial Narrow" w:cs="Arial"/>
          <w:color w:val="365F91" w:themeColor="accent1" w:themeShade="BF"/>
        </w:rPr>
        <w:t xml:space="preserve">  The articles in the body of evidence review numerous studies addressing the measure focus and/or target population. They are listed in detail below:</w:t>
      </w:r>
    </w:p>
    <w:p w14:paraId="0331C589" w14:textId="77777777" w:rsidR="00401538" w:rsidRPr="00897EDC" w:rsidRDefault="00401538" w:rsidP="00401538">
      <w:pPr>
        <w:rPr>
          <w:rFonts w:ascii="Arial Narrow" w:hAnsi="Arial Narrow" w:cs="Arial"/>
          <w:color w:val="365F91" w:themeColor="accent1" w:themeShade="BF"/>
        </w:rPr>
      </w:pPr>
      <w:r w:rsidRPr="00897EDC">
        <w:rPr>
          <w:rFonts w:ascii="Arial Narrow" w:hAnsi="Arial Narrow" w:cs="Arial"/>
          <w:color w:val="365F91" w:themeColor="accent1" w:themeShade="BF"/>
        </w:rPr>
        <w:t>• Borner et al. 2010 is one study examining the potential use of the Patient Health Questionnaire (PHQ-2) screening instrument for depression in adolescents when seen by their primary care physician.</w:t>
      </w:r>
    </w:p>
    <w:p w14:paraId="2773CC9F" w14:textId="77777777" w:rsidR="00401538" w:rsidRPr="00897EDC" w:rsidRDefault="00401538" w:rsidP="00401538">
      <w:pPr>
        <w:rPr>
          <w:rFonts w:ascii="Arial Narrow" w:hAnsi="Arial Narrow" w:cs="Arial"/>
          <w:color w:val="365F91" w:themeColor="accent1" w:themeShade="BF"/>
        </w:rPr>
      </w:pPr>
      <w:r w:rsidRPr="00897EDC">
        <w:rPr>
          <w:rFonts w:ascii="Arial Narrow" w:hAnsi="Arial Narrow" w:cs="Arial"/>
          <w:color w:val="365F91" w:themeColor="accent1" w:themeShade="BF"/>
        </w:rPr>
        <w:t>• Coyle et al. 2003 is a consensus statement in which the expert panel reviewed 104 studies including many randomized controlled trials and other studies to make recommendations about risk factors, diagnosis, treatment and services in children and adolescents with mood disorders.</w:t>
      </w:r>
    </w:p>
    <w:p w14:paraId="207DBDEB" w14:textId="77777777" w:rsidR="00401538" w:rsidRPr="00897EDC" w:rsidRDefault="00401538" w:rsidP="00401538">
      <w:pPr>
        <w:rPr>
          <w:rFonts w:ascii="Arial Narrow" w:hAnsi="Arial Narrow" w:cs="Arial"/>
          <w:color w:val="365F91" w:themeColor="accent1" w:themeShade="BF"/>
        </w:rPr>
      </w:pPr>
      <w:r w:rsidRPr="00897EDC">
        <w:rPr>
          <w:rFonts w:ascii="Arial Narrow" w:hAnsi="Arial Narrow" w:cs="Arial"/>
          <w:color w:val="365F91" w:themeColor="accent1" w:themeShade="BF"/>
        </w:rPr>
        <w:t xml:space="preserve">• Dunn et al. 2012 is one study which evaluated the psychometric properties of an adapted version of the Modified Depression Scale among 9th-12th graders in Boston through a school-based survey. This article also reviewed and compared at least 15 randomized controlled trial results, measurement tool literature and numerous review articles. </w:t>
      </w:r>
    </w:p>
    <w:p w14:paraId="12EB95CC" w14:textId="77777777" w:rsidR="00401538" w:rsidRPr="00897EDC" w:rsidRDefault="00401538" w:rsidP="00401538">
      <w:pPr>
        <w:rPr>
          <w:rFonts w:ascii="Arial Narrow" w:hAnsi="Arial Narrow" w:cs="Arial"/>
          <w:color w:val="365F91" w:themeColor="accent1" w:themeShade="BF"/>
        </w:rPr>
      </w:pPr>
      <w:r w:rsidRPr="00897EDC">
        <w:rPr>
          <w:rFonts w:ascii="Arial Narrow" w:hAnsi="Arial Narrow" w:cs="Arial"/>
          <w:color w:val="365F91" w:themeColor="accent1" w:themeShade="BF"/>
        </w:rPr>
        <w:t>• Feinberg et al. 2009 is one study in which 42 women were screened for maternal depression and reported gaps in care for postpartum women.</w:t>
      </w:r>
    </w:p>
    <w:p w14:paraId="72DE7A23" w14:textId="77777777" w:rsidR="00401538" w:rsidRPr="00897EDC" w:rsidRDefault="00401538" w:rsidP="00401538">
      <w:pPr>
        <w:rPr>
          <w:rFonts w:ascii="Arial Narrow" w:hAnsi="Arial Narrow" w:cs="Arial"/>
          <w:color w:val="365F91" w:themeColor="accent1" w:themeShade="BF"/>
        </w:rPr>
      </w:pPr>
      <w:r w:rsidRPr="00897EDC">
        <w:rPr>
          <w:rFonts w:ascii="Arial Narrow" w:hAnsi="Arial Narrow" w:cs="Arial"/>
          <w:color w:val="365F91" w:themeColor="accent1" w:themeShade="BF"/>
        </w:rPr>
        <w:t>• Liberto 2012 is an integrated review of 35 articles (which included both quantitative and qualitative research studies) addressing literature on screening for depression and help-seeking behaviors by postpartum women during pediatric well-baby visits; to identify gaps in the literature relating to depression and help-seeking behaviors; and to discuss implications for practice and future research.</w:t>
      </w:r>
    </w:p>
    <w:p w14:paraId="5C009869" w14:textId="77777777" w:rsidR="00401538" w:rsidRPr="00897EDC" w:rsidRDefault="00401538" w:rsidP="00401538">
      <w:pPr>
        <w:rPr>
          <w:rFonts w:ascii="Arial Narrow" w:hAnsi="Arial Narrow" w:cs="Arial"/>
          <w:color w:val="365F91" w:themeColor="accent1" w:themeShade="BF"/>
        </w:rPr>
      </w:pPr>
      <w:r w:rsidRPr="00897EDC">
        <w:rPr>
          <w:rFonts w:ascii="Arial Narrow" w:hAnsi="Arial Narrow" w:cs="Arial"/>
          <w:color w:val="365F91" w:themeColor="accent1" w:themeShade="BF"/>
        </w:rPr>
        <w:t>• Pratt et al. 2008 is a data brief with data derived from the National Health and Nutrition Examination Survey, 2005-2006 The report did reference at least four randomized controlled trials.</w:t>
      </w:r>
    </w:p>
    <w:p w14:paraId="1DE3CC30" w14:textId="77777777" w:rsidR="00401538" w:rsidRPr="00897EDC" w:rsidRDefault="00401538" w:rsidP="00401538">
      <w:pPr>
        <w:rPr>
          <w:rFonts w:ascii="Arial Narrow" w:hAnsi="Arial Narrow" w:cs="Arial"/>
          <w:color w:val="365F91" w:themeColor="accent1" w:themeShade="BF"/>
        </w:rPr>
      </w:pPr>
      <w:r w:rsidRPr="00897EDC">
        <w:rPr>
          <w:rFonts w:ascii="Arial Narrow" w:hAnsi="Arial Narrow" w:cs="Arial"/>
          <w:color w:val="365F91" w:themeColor="accent1" w:themeShade="BF"/>
        </w:rPr>
        <w:t xml:space="preserve">• Williams et al. 2009 is a systematic evidence review by the U.S. Preventive Services Task Force which included 4 systematic reviews/meta-analyses and 31 studies (including fair to good quality randomized, controlled trials) </w:t>
      </w:r>
    </w:p>
    <w:p w14:paraId="471D1153" w14:textId="77777777" w:rsidR="00401538" w:rsidRPr="00897EDC" w:rsidRDefault="00401538" w:rsidP="00401538">
      <w:pPr>
        <w:rPr>
          <w:rFonts w:ascii="Arial Narrow" w:hAnsi="Arial Narrow" w:cs="Arial"/>
          <w:color w:val="365F91" w:themeColor="accent1" w:themeShade="BF"/>
        </w:rPr>
      </w:pPr>
      <w:r w:rsidRPr="00897EDC">
        <w:rPr>
          <w:rFonts w:ascii="Arial Narrow" w:hAnsi="Arial Narrow" w:cs="Arial"/>
          <w:color w:val="365F91" w:themeColor="accent1" w:themeShade="BF"/>
        </w:rPr>
        <w:t>• Healthy People 2020 are a comprehensive framework of evidence-based objectives and goals targeted to improve the health behaviors of a nation which references numerous high quality data sets and randomized controlled trials.</w:t>
      </w:r>
    </w:p>
    <w:p w14:paraId="412E665C" w14:textId="77777777" w:rsidR="00401538" w:rsidRPr="00897EDC" w:rsidRDefault="00401538" w:rsidP="00401538">
      <w:pPr>
        <w:rPr>
          <w:rFonts w:ascii="Arial Narrow" w:hAnsi="Arial Narrow" w:cs="Arial"/>
          <w:color w:val="365F91" w:themeColor="accent1" w:themeShade="BF"/>
        </w:rPr>
      </w:pPr>
      <w:r w:rsidRPr="00897EDC">
        <w:rPr>
          <w:rFonts w:ascii="Arial Narrow" w:hAnsi="Arial Narrow" w:cs="Arial"/>
          <w:color w:val="365F91" w:themeColor="accent1" w:themeShade="BF"/>
        </w:rPr>
        <w:t xml:space="preserve">• U.S. Preventive Services Task Force 2009 is a recommendation statement in which the researchers reported results of multiple randomized trials studies and meta-analyses for each aspect of diagnosis, treatment and follow-up as well as additional research-based studies. </w:t>
      </w:r>
    </w:p>
    <w:p w14:paraId="2C199CA8" w14:textId="77777777" w:rsidR="00401538" w:rsidRPr="008513BD" w:rsidRDefault="00401538" w:rsidP="00401538">
      <w:pPr>
        <w:rPr>
          <w:rFonts w:ascii="Arial Narrow" w:hAnsi="Arial Narrow" w:cs="Arial"/>
          <w:color w:val="0000FF"/>
        </w:rPr>
      </w:pPr>
    </w:p>
    <w:p w14:paraId="6D9BAC93" w14:textId="77777777" w:rsidR="00401538" w:rsidRPr="00897EDC" w:rsidRDefault="00401538" w:rsidP="00897EDC">
      <w:pPr>
        <w:ind w:left="0" w:firstLine="0"/>
        <w:rPr>
          <w:rFonts w:ascii="Arial Narrow" w:hAnsi="Arial Narrow" w:cs="Arial"/>
          <w:color w:val="365F91" w:themeColor="accent1" w:themeShade="BF"/>
        </w:rPr>
      </w:pPr>
      <w:r w:rsidRPr="00897EDC">
        <w:rPr>
          <w:rFonts w:ascii="Arial Narrow" w:hAnsi="Arial Narrow" w:cs="Arial"/>
          <w:color w:val="365F91" w:themeColor="accent1" w:themeShade="BF"/>
        </w:rPr>
        <w:t xml:space="preserve">The body of evidence consists of a total of thirteen evidences (excluding the three clinical guidelines listed in evidence guideline recommendation section 1c.16-1c.24). Two evidences have SORT Study quality level 1: good-quality patient-oriented evidence (Liberto, 2012 &amp; Williams et al., 2009), One evidence has a USPSTF Grade B and Grade C Recommendation (USPSTF, 2009).  Eight evidences have SORT Study quality level 2: limited-quality patient-oriented evidence (Borner et al., 2010; Centers for Disease Control and Prevention, 2007; Dunn et al., 2012; Feinberg et al., 2009; Geriatric Mental Health Foundation, 2008;Pratt &amp; Brody, 2008; Steinman et al., 2007; Unützer et al., 2009).  Two evidences have SORT Study quality level 3: other evidence: guideline (U.S. Department of Health </w:t>
      </w:r>
      <w:r w:rsidRPr="00897EDC">
        <w:rPr>
          <w:rFonts w:ascii="Arial Narrow" w:hAnsi="Arial Narrow" w:cs="Arial"/>
          <w:color w:val="365F91" w:themeColor="accent1" w:themeShade="BF"/>
        </w:rPr>
        <w:lastRenderedPageBreak/>
        <w:t>and Human Services, 2011; Coyle et al., 2003).  The evidence bears directly on the importance, benchmarking, performance gaps and disparities of depression screening and follow-up in the outpatient setting and the potential reduction of negative outcomes with improved recognition and diagnosis of depression, and improved depression outcomes. Since the studies show consistently statistically significant effects, there are no issues of "imprecision/wide confidence intervals due to few patients or events".</w:t>
      </w:r>
    </w:p>
    <w:p w14:paraId="7A24637C" w14:textId="77777777" w:rsidR="00276568" w:rsidRDefault="00276568" w:rsidP="00401538">
      <w:pPr>
        <w:rPr>
          <w:rFonts w:ascii="Arial Narrow" w:hAnsi="Arial Narrow" w:cs="Arial"/>
          <w:color w:val="0000FF"/>
        </w:rPr>
      </w:pPr>
    </w:p>
    <w:p w14:paraId="61097C96" w14:textId="43FD7FF3" w:rsidR="00276568" w:rsidRPr="008513BD" w:rsidRDefault="00276568" w:rsidP="00401538">
      <w:pPr>
        <w:rPr>
          <w:rFonts w:ascii="Arial Narrow" w:hAnsi="Arial Narrow" w:cs="Arial"/>
          <w:color w:val="0000FF"/>
        </w:rPr>
      </w:pPr>
      <w:r>
        <w:t>Estimates of benefit and consistency across studies</w:t>
      </w:r>
    </w:p>
    <w:p w14:paraId="0838718D" w14:textId="77777777" w:rsidR="00401538" w:rsidRPr="00CD35D2" w:rsidRDefault="00401538" w:rsidP="00401538">
      <w:pPr>
        <w:rPr>
          <w:rFonts w:ascii="Arial Narrow" w:hAnsi="Arial Narrow" w:cs="Arial"/>
          <w:i/>
        </w:rPr>
      </w:pPr>
    </w:p>
    <w:p w14:paraId="7868E225" w14:textId="77777777" w:rsidR="00401538" w:rsidRDefault="00401538" w:rsidP="00401538">
      <w:pPr>
        <w:rPr>
          <w:rFonts w:ascii="Arial Narrow" w:hAnsi="Arial Narrow" w:cs="Arial"/>
          <w:color w:val="0000FF"/>
        </w:rPr>
      </w:pPr>
      <w:r w:rsidRPr="00CD35D2">
        <w:rPr>
          <w:rFonts w:ascii="Arial Narrow" w:hAnsi="Arial Narrow" w:cs="Arial"/>
          <w:b/>
          <w:color w:val="555555"/>
        </w:rPr>
        <w:t xml:space="preserve">1c.7 </w:t>
      </w:r>
      <w:r w:rsidRPr="00CD35D2">
        <w:rPr>
          <w:rFonts w:ascii="Arial Narrow" w:hAnsi="Arial Narrow" w:cs="Arial"/>
          <w:b/>
        </w:rPr>
        <w:t xml:space="preserve">Consistency of Results across Studies </w:t>
      </w:r>
      <w:r w:rsidRPr="00CD35D2">
        <w:rPr>
          <w:rFonts w:ascii="Arial Narrow" w:hAnsi="Arial Narrow" w:cs="Arial"/>
          <w:i/>
        </w:rPr>
        <w:t xml:space="preserve">(Summarize the consistency of the magnitude and direction of the effect): </w:t>
      </w:r>
      <w:r w:rsidRPr="00897EDC">
        <w:rPr>
          <w:rFonts w:ascii="Arial Narrow" w:hAnsi="Arial Narrow" w:cs="Arial"/>
          <w:color w:val="365F91" w:themeColor="accent1" w:themeShade="BF"/>
        </w:rPr>
        <w:t>Consistency of results across studies: While the magnitude of the effects varies from study to study, the effects are consistently positive.</w:t>
      </w:r>
    </w:p>
    <w:p w14:paraId="1056A5C4" w14:textId="77777777" w:rsidR="00276568" w:rsidRDefault="00276568" w:rsidP="00401538">
      <w:pPr>
        <w:rPr>
          <w:rFonts w:ascii="Arial Narrow" w:hAnsi="Arial Narrow" w:cs="Arial"/>
          <w:color w:val="0000FF"/>
        </w:rPr>
      </w:pPr>
    </w:p>
    <w:p w14:paraId="39D7A6F5" w14:textId="32793614" w:rsidR="00276568" w:rsidRPr="00CD35D2" w:rsidRDefault="00276568" w:rsidP="00401538">
      <w:pPr>
        <w:rPr>
          <w:rFonts w:ascii="Arial Narrow" w:hAnsi="Arial Narrow" w:cs="Arial"/>
          <w:i/>
        </w:rPr>
      </w:pPr>
      <w:r>
        <w:t>What harms were identified?</w:t>
      </w:r>
    </w:p>
    <w:p w14:paraId="6AB8A0EC" w14:textId="77777777" w:rsidR="00401538" w:rsidRPr="00CD35D2" w:rsidRDefault="00401538" w:rsidP="00401538">
      <w:pPr>
        <w:rPr>
          <w:rFonts w:ascii="Arial Narrow" w:hAnsi="Arial Narrow" w:cs="Arial"/>
        </w:rPr>
      </w:pPr>
    </w:p>
    <w:p w14:paraId="480264C3" w14:textId="77777777" w:rsidR="00401538" w:rsidRDefault="00401538" w:rsidP="00401538">
      <w:pPr>
        <w:rPr>
          <w:rFonts w:ascii="Arial Narrow" w:hAnsi="Arial Narrow" w:cs="Arial"/>
          <w:bCs/>
          <w:color w:val="0000FF"/>
        </w:rPr>
      </w:pPr>
      <w:r w:rsidRPr="00CD35D2">
        <w:rPr>
          <w:rFonts w:ascii="Arial Narrow" w:hAnsi="Arial Narrow" w:cs="Arial"/>
          <w:b/>
          <w:color w:val="555555"/>
        </w:rPr>
        <w:t xml:space="preserve">1c.8 </w:t>
      </w:r>
      <w:r w:rsidRPr="00CD35D2">
        <w:rPr>
          <w:rFonts w:ascii="Arial Narrow" w:hAnsi="Arial Narrow" w:cs="Arial"/>
          <w:b/>
        </w:rPr>
        <w:t xml:space="preserve">Net Benefit </w:t>
      </w:r>
      <w:r w:rsidRPr="00CD35D2">
        <w:rPr>
          <w:rFonts w:ascii="Arial Narrow" w:hAnsi="Arial Narrow" w:cs="Arial"/>
          <w:bCs/>
          <w:i/>
        </w:rPr>
        <w:t>(Provide estimates of effect for benefit/outcome; identify harms addressed and estimates of effect; and net benefit - benefit over harms)</w:t>
      </w:r>
      <w:r w:rsidRPr="00CD35D2">
        <w:rPr>
          <w:rFonts w:ascii="Arial Narrow" w:hAnsi="Arial Narrow" w:cs="Arial"/>
          <w:b/>
          <w:bCs/>
        </w:rPr>
        <w:t>:</w:t>
      </w:r>
      <w:r w:rsidRPr="00CD35D2">
        <w:rPr>
          <w:rFonts w:ascii="Arial Narrow" w:hAnsi="Arial Narrow" w:cs="Arial"/>
          <w:bCs/>
          <w:color w:val="0000FF"/>
        </w:rPr>
        <w:t xml:space="preserve"> </w:t>
      </w:r>
      <w:r>
        <w:rPr>
          <w:rFonts w:ascii="Arial Narrow" w:hAnsi="Arial Narrow" w:cs="Arial"/>
          <w:bCs/>
          <w:color w:val="0000FF"/>
        </w:rPr>
        <w:t xml:space="preserve"> </w:t>
      </w:r>
    </w:p>
    <w:p w14:paraId="1A65162B" w14:textId="0DA97298" w:rsidR="00745C21" w:rsidRPr="00745C21" w:rsidRDefault="00401538" w:rsidP="008D1687">
      <w:pPr>
        <w:rPr>
          <w:b/>
          <w:color w:val="365F91" w:themeColor="accent1" w:themeShade="BF"/>
        </w:rPr>
      </w:pPr>
      <w:r w:rsidRPr="00897EDC">
        <w:rPr>
          <w:rFonts w:ascii="Arial Narrow" w:hAnsi="Arial Narrow" w:cs="Arial"/>
          <w:bCs/>
          <w:color w:val="365F91" w:themeColor="accent1" w:themeShade="BF"/>
        </w:rPr>
        <w:t>Studies show consistent benefits while detecting no harm and yielding consistent net benefits.</w:t>
      </w:r>
    </w:p>
    <w:p w14:paraId="2BABD041" w14:textId="77777777" w:rsidR="00745C21" w:rsidRPr="003B1CC5" w:rsidRDefault="00745C21" w:rsidP="002E2177">
      <w:pPr>
        <w:ind w:left="0" w:firstLine="0"/>
      </w:pPr>
    </w:p>
    <w:p w14:paraId="6283C2BE" w14:textId="77777777" w:rsidR="0094689F" w:rsidRPr="003B1CC5" w:rsidRDefault="00925F11" w:rsidP="002E2177">
      <w:pPr>
        <w:ind w:left="0" w:firstLine="0"/>
        <w:rPr>
          <w:b/>
          <w:color w:val="0070C0"/>
        </w:rPr>
      </w:pPr>
      <w:r w:rsidRPr="003B1CC5">
        <w:rPr>
          <w:b/>
          <w:iCs/>
          <w:caps/>
        </w:rPr>
        <w:t>________________________</w:t>
      </w:r>
    </w:p>
    <w:p w14:paraId="6283C2BF" w14:textId="77777777" w:rsidR="00837121" w:rsidRPr="003B1CC5" w:rsidRDefault="000E5C93" w:rsidP="002E2177">
      <w:pPr>
        <w:ind w:left="0" w:firstLine="0"/>
        <w:rPr>
          <w:b/>
        </w:rPr>
      </w:pPr>
      <w:bookmarkStart w:id="13" w:name="Section1a8"/>
      <w:bookmarkEnd w:id="13"/>
      <w:r>
        <w:rPr>
          <w:b/>
          <w:color w:val="0000FF"/>
        </w:rPr>
        <w:t>1a.4</w:t>
      </w:r>
      <w:r w:rsidR="00837121" w:rsidRPr="003B1CC5">
        <w:rPr>
          <w:b/>
          <w:color w:val="0000FF"/>
        </w:rPr>
        <w:t xml:space="preserve"> </w:t>
      </w:r>
      <w:r w:rsidR="00837121" w:rsidRPr="003B1CC5">
        <w:rPr>
          <w:b/>
        </w:rPr>
        <w:t>OTHER SOURCE OF EVIDENCE</w:t>
      </w:r>
    </w:p>
    <w:p w14:paraId="6283C2C0"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6283C2C1" w14:textId="77777777" w:rsidR="00837121" w:rsidRPr="003B1CC5" w:rsidRDefault="00837121" w:rsidP="002E2177">
      <w:pPr>
        <w:ind w:left="0" w:firstLine="0"/>
      </w:pPr>
    </w:p>
    <w:p w14:paraId="6283C2C2"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6283C2C3" w14:textId="77777777" w:rsidR="000E5C93" w:rsidRDefault="000E5C93" w:rsidP="002E2177">
      <w:pPr>
        <w:ind w:left="0" w:firstLine="0"/>
        <w:rPr>
          <w:b/>
        </w:rPr>
      </w:pPr>
    </w:p>
    <w:p w14:paraId="6283C2C4"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6283C2C5" w14:textId="77777777" w:rsidR="00837121" w:rsidRPr="003B1CC5" w:rsidRDefault="00837121" w:rsidP="002E2177">
      <w:pPr>
        <w:ind w:left="0" w:firstLine="0"/>
      </w:pPr>
    </w:p>
    <w:p w14:paraId="6283C2C6"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1"/>
      <w:footerReference w:type="default" r:id="rId2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393309" w15:done="0"/>
  <w15:commentEx w15:paraId="774F318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4E2832" w14:textId="77777777" w:rsidR="00BB5DBE" w:rsidRDefault="00BB5DBE" w:rsidP="007E37A5">
      <w:r>
        <w:separator/>
      </w:r>
    </w:p>
  </w:endnote>
  <w:endnote w:type="continuationSeparator" w:id="0">
    <w:p w14:paraId="585133E1" w14:textId="77777777" w:rsidR="00BB5DBE" w:rsidRDefault="00BB5DBE" w:rsidP="007E37A5">
      <w:r>
        <w:continuationSeparator/>
      </w:r>
    </w:p>
  </w:endnote>
  <w:endnote w:type="continuationNotice" w:id="1">
    <w:p w14:paraId="3E268CDD" w14:textId="77777777" w:rsidR="00BB5DBE" w:rsidRDefault="00BB5D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3C2DC" w14:textId="77777777" w:rsidR="00CB7038" w:rsidRDefault="00CB7038">
    <w:pPr>
      <w:pStyle w:val="Footer"/>
    </w:pPr>
    <w:r w:rsidRPr="00395263">
      <w:t xml:space="preserve">Version </w:t>
    </w:r>
    <w:r>
      <w:t xml:space="preserve">7.0 </w:t>
    </w:r>
    <w:r w:rsidRPr="00395263">
      <w:t xml:space="preserve"> </w:t>
    </w:r>
    <w:r>
      <w:t>8/1/16</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50171D">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D80AF" w14:textId="77777777" w:rsidR="00BB5DBE" w:rsidRDefault="00BB5DBE" w:rsidP="007E37A5">
      <w:r>
        <w:separator/>
      </w:r>
    </w:p>
  </w:footnote>
  <w:footnote w:type="continuationSeparator" w:id="0">
    <w:p w14:paraId="48896D37" w14:textId="77777777" w:rsidR="00BB5DBE" w:rsidRDefault="00BB5DBE" w:rsidP="007E37A5">
      <w:r>
        <w:continuationSeparator/>
      </w:r>
    </w:p>
  </w:footnote>
  <w:footnote w:type="continuationNotice" w:id="1">
    <w:p w14:paraId="4F34DEBF" w14:textId="77777777" w:rsidR="00BB5DBE" w:rsidRDefault="00BB5D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3C2DB" w14:textId="77777777" w:rsidR="00CB7038" w:rsidRDefault="00CB7038"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5F02835"/>
    <w:multiLevelType w:val="hybridMultilevel"/>
    <w:tmpl w:val="7A189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50F11DF"/>
    <w:multiLevelType w:val="hybridMultilevel"/>
    <w:tmpl w:val="70144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3"/>
  </w:num>
  <w:num w:numId="5">
    <w:abstractNumId w:val="5"/>
  </w:num>
  <w:num w:numId="6">
    <w:abstractNumId w:val="4"/>
  </w:num>
  <w:num w:numId="7">
    <w:abstractNumId w:val="9"/>
  </w:num>
  <w:num w:numId="8">
    <w:abstractNumId w:val="8"/>
  </w:num>
  <w:num w:numId="9">
    <w:abstractNumId w:val="10"/>
  </w:num>
  <w:num w:numId="10">
    <w:abstractNumId w:val="0"/>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indy George">
    <w15:presenceInfo w15:providerId="AD" w15:userId="S-1-5-21-484763869-796845957-839522115-17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16A7"/>
    <w:rsid w:val="00001C2C"/>
    <w:rsid w:val="000113C1"/>
    <w:rsid w:val="00013D84"/>
    <w:rsid w:val="00015986"/>
    <w:rsid w:val="000160E6"/>
    <w:rsid w:val="00024526"/>
    <w:rsid w:val="00024C25"/>
    <w:rsid w:val="00030163"/>
    <w:rsid w:val="00030F43"/>
    <w:rsid w:val="000374C0"/>
    <w:rsid w:val="00040DCF"/>
    <w:rsid w:val="00044ED6"/>
    <w:rsid w:val="00052C0B"/>
    <w:rsid w:val="00054C81"/>
    <w:rsid w:val="00061CF3"/>
    <w:rsid w:val="00063601"/>
    <w:rsid w:val="00070679"/>
    <w:rsid w:val="0007151A"/>
    <w:rsid w:val="00073079"/>
    <w:rsid w:val="0007593F"/>
    <w:rsid w:val="00080C2A"/>
    <w:rsid w:val="00083361"/>
    <w:rsid w:val="00095EC9"/>
    <w:rsid w:val="00096A37"/>
    <w:rsid w:val="000A0810"/>
    <w:rsid w:val="000A2D8F"/>
    <w:rsid w:val="000B1608"/>
    <w:rsid w:val="000B2487"/>
    <w:rsid w:val="000B3183"/>
    <w:rsid w:val="000B46E4"/>
    <w:rsid w:val="000B627F"/>
    <w:rsid w:val="000C075C"/>
    <w:rsid w:val="000D57E5"/>
    <w:rsid w:val="000D649E"/>
    <w:rsid w:val="000D6D06"/>
    <w:rsid w:val="000E5C93"/>
    <w:rsid w:val="000E69AD"/>
    <w:rsid w:val="000E7BF8"/>
    <w:rsid w:val="000F4A7F"/>
    <w:rsid w:val="00114848"/>
    <w:rsid w:val="00120934"/>
    <w:rsid w:val="00123E53"/>
    <w:rsid w:val="00132070"/>
    <w:rsid w:val="00141875"/>
    <w:rsid w:val="0014347E"/>
    <w:rsid w:val="00154438"/>
    <w:rsid w:val="001547F6"/>
    <w:rsid w:val="001551F6"/>
    <w:rsid w:val="0015535B"/>
    <w:rsid w:val="00162036"/>
    <w:rsid w:val="001632DD"/>
    <w:rsid w:val="001714BA"/>
    <w:rsid w:val="00176E60"/>
    <w:rsid w:val="00194D9A"/>
    <w:rsid w:val="00197B21"/>
    <w:rsid w:val="001A196B"/>
    <w:rsid w:val="001A6D05"/>
    <w:rsid w:val="001B38BF"/>
    <w:rsid w:val="001B6E08"/>
    <w:rsid w:val="001B772D"/>
    <w:rsid w:val="001C3790"/>
    <w:rsid w:val="001D1592"/>
    <w:rsid w:val="001D5B5D"/>
    <w:rsid w:val="001D5E38"/>
    <w:rsid w:val="001E0B65"/>
    <w:rsid w:val="001E3170"/>
    <w:rsid w:val="001E3928"/>
    <w:rsid w:val="001E6153"/>
    <w:rsid w:val="001E7190"/>
    <w:rsid w:val="001E76B8"/>
    <w:rsid w:val="00201FF9"/>
    <w:rsid w:val="0020352E"/>
    <w:rsid w:val="00205857"/>
    <w:rsid w:val="00206704"/>
    <w:rsid w:val="0022268D"/>
    <w:rsid w:val="00223E55"/>
    <w:rsid w:val="00235ADC"/>
    <w:rsid w:val="00236F87"/>
    <w:rsid w:val="00245C86"/>
    <w:rsid w:val="00251640"/>
    <w:rsid w:val="00253B5D"/>
    <w:rsid w:val="002576AB"/>
    <w:rsid w:val="0026066E"/>
    <w:rsid w:val="00261A80"/>
    <w:rsid w:val="0026226A"/>
    <w:rsid w:val="00265702"/>
    <w:rsid w:val="002662B2"/>
    <w:rsid w:val="002717C7"/>
    <w:rsid w:val="00276568"/>
    <w:rsid w:val="00280966"/>
    <w:rsid w:val="00282704"/>
    <w:rsid w:val="002833C5"/>
    <w:rsid w:val="002875E9"/>
    <w:rsid w:val="00287EB3"/>
    <w:rsid w:val="002A257C"/>
    <w:rsid w:val="002A47BA"/>
    <w:rsid w:val="002A6777"/>
    <w:rsid w:val="002B06BD"/>
    <w:rsid w:val="002B61D1"/>
    <w:rsid w:val="002C0756"/>
    <w:rsid w:val="002C0E48"/>
    <w:rsid w:val="002C6F04"/>
    <w:rsid w:val="002E2177"/>
    <w:rsid w:val="002E2E41"/>
    <w:rsid w:val="002E78CD"/>
    <w:rsid w:val="002F20A7"/>
    <w:rsid w:val="003008F4"/>
    <w:rsid w:val="00302B1D"/>
    <w:rsid w:val="00307FA5"/>
    <w:rsid w:val="00310E4D"/>
    <w:rsid w:val="00315D46"/>
    <w:rsid w:val="00324D64"/>
    <w:rsid w:val="00331B8B"/>
    <w:rsid w:val="00352B52"/>
    <w:rsid w:val="0035760D"/>
    <w:rsid w:val="00363E5A"/>
    <w:rsid w:val="00363ECC"/>
    <w:rsid w:val="0037091F"/>
    <w:rsid w:val="00385CBA"/>
    <w:rsid w:val="0039020B"/>
    <w:rsid w:val="00395263"/>
    <w:rsid w:val="003956E0"/>
    <w:rsid w:val="0039609A"/>
    <w:rsid w:val="00397500"/>
    <w:rsid w:val="00397875"/>
    <w:rsid w:val="003B1CC5"/>
    <w:rsid w:val="003B65CE"/>
    <w:rsid w:val="003D1E00"/>
    <w:rsid w:val="003E039E"/>
    <w:rsid w:val="003E4FD8"/>
    <w:rsid w:val="003E5A92"/>
    <w:rsid w:val="003F104B"/>
    <w:rsid w:val="003F43EB"/>
    <w:rsid w:val="00401538"/>
    <w:rsid w:val="0040230E"/>
    <w:rsid w:val="00413492"/>
    <w:rsid w:val="0041662F"/>
    <w:rsid w:val="00422917"/>
    <w:rsid w:val="00440687"/>
    <w:rsid w:val="0044131D"/>
    <w:rsid w:val="00441ADA"/>
    <w:rsid w:val="004450FD"/>
    <w:rsid w:val="00450825"/>
    <w:rsid w:val="00457E46"/>
    <w:rsid w:val="00465678"/>
    <w:rsid w:val="00473F42"/>
    <w:rsid w:val="00485DB3"/>
    <w:rsid w:val="00496AF8"/>
    <w:rsid w:val="004A210F"/>
    <w:rsid w:val="004A575D"/>
    <w:rsid w:val="004B62D6"/>
    <w:rsid w:val="004B65C6"/>
    <w:rsid w:val="004C05BB"/>
    <w:rsid w:val="004D021D"/>
    <w:rsid w:val="004D1DC7"/>
    <w:rsid w:val="004D1F0C"/>
    <w:rsid w:val="004D616F"/>
    <w:rsid w:val="004E25BA"/>
    <w:rsid w:val="004E7215"/>
    <w:rsid w:val="004F7D7E"/>
    <w:rsid w:val="00500B0C"/>
    <w:rsid w:val="0050171D"/>
    <w:rsid w:val="0051481B"/>
    <w:rsid w:val="005212E0"/>
    <w:rsid w:val="005349CA"/>
    <w:rsid w:val="00537150"/>
    <w:rsid w:val="00540984"/>
    <w:rsid w:val="00541CF6"/>
    <w:rsid w:val="00543851"/>
    <w:rsid w:val="0055559D"/>
    <w:rsid w:val="005569AE"/>
    <w:rsid w:val="00562567"/>
    <w:rsid w:val="00566FFC"/>
    <w:rsid w:val="00572D93"/>
    <w:rsid w:val="0057789D"/>
    <w:rsid w:val="0058231F"/>
    <w:rsid w:val="00584308"/>
    <w:rsid w:val="005857F8"/>
    <w:rsid w:val="005879D3"/>
    <w:rsid w:val="00592E92"/>
    <w:rsid w:val="005A63C3"/>
    <w:rsid w:val="005B0D18"/>
    <w:rsid w:val="005B12C3"/>
    <w:rsid w:val="005B22C7"/>
    <w:rsid w:val="005B409D"/>
    <w:rsid w:val="005B4822"/>
    <w:rsid w:val="005C7F2A"/>
    <w:rsid w:val="005D0FDB"/>
    <w:rsid w:val="005D2477"/>
    <w:rsid w:val="005D25E9"/>
    <w:rsid w:val="005D43CD"/>
    <w:rsid w:val="005D6D59"/>
    <w:rsid w:val="005E559C"/>
    <w:rsid w:val="0061327A"/>
    <w:rsid w:val="00617390"/>
    <w:rsid w:val="00623420"/>
    <w:rsid w:val="00634768"/>
    <w:rsid w:val="0063596F"/>
    <w:rsid w:val="00651CB9"/>
    <w:rsid w:val="006533BF"/>
    <w:rsid w:val="0066582D"/>
    <w:rsid w:val="0066713A"/>
    <w:rsid w:val="00667E26"/>
    <w:rsid w:val="006709EB"/>
    <w:rsid w:val="00672824"/>
    <w:rsid w:val="00672AE5"/>
    <w:rsid w:val="006760CB"/>
    <w:rsid w:val="00676BD4"/>
    <w:rsid w:val="0068184A"/>
    <w:rsid w:val="006919B1"/>
    <w:rsid w:val="006962C4"/>
    <w:rsid w:val="006A0249"/>
    <w:rsid w:val="006A0A55"/>
    <w:rsid w:val="006B5C51"/>
    <w:rsid w:val="006C7F30"/>
    <w:rsid w:val="006D08EE"/>
    <w:rsid w:val="006D0B9B"/>
    <w:rsid w:val="006D43FF"/>
    <w:rsid w:val="006D648D"/>
    <w:rsid w:val="006E1C1F"/>
    <w:rsid w:val="006E6FDD"/>
    <w:rsid w:val="006F1AFA"/>
    <w:rsid w:val="006F344E"/>
    <w:rsid w:val="006F4B7F"/>
    <w:rsid w:val="006F760B"/>
    <w:rsid w:val="00701CC3"/>
    <w:rsid w:val="0071100F"/>
    <w:rsid w:val="007131DF"/>
    <w:rsid w:val="00724801"/>
    <w:rsid w:val="00734949"/>
    <w:rsid w:val="00736AEC"/>
    <w:rsid w:val="00736E0F"/>
    <w:rsid w:val="007434FA"/>
    <w:rsid w:val="00744128"/>
    <w:rsid w:val="00745C21"/>
    <w:rsid w:val="007571D8"/>
    <w:rsid w:val="007573F0"/>
    <w:rsid w:val="00765156"/>
    <w:rsid w:val="00767669"/>
    <w:rsid w:val="00773485"/>
    <w:rsid w:val="00776E8F"/>
    <w:rsid w:val="00776F6D"/>
    <w:rsid w:val="00792720"/>
    <w:rsid w:val="007A005B"/>
    <w:rsid w:val="007A7484"/>
    <w:rsid w:val="007B010A"/>
    <w:rsid w:val="007B71EB"/>
    <w:rsid w:val="007B78CC"/>
    <w:rsid w:val="007C0297"/>
    <w:rsid w:val="007C1887"/>
    <w:rsid w:val="007D4775"/>
    <w:rsid w:val="007D5DC6"/>
    <w:rsid w:val="007E37A5"/>
    <w:rsid w:val="007E77E3"/>
    <w:rsid w:val="007F0323"/>
    <w:rsid w:val="007F49D8"/>
    <w:rsid w:val="00805940"/>
    <w:rsid w:val="008137D7"/>
    <w:rsid w:val="0081599C"/>
    <w:rsid w:val="00816367"/>
    <w:rsid w:val="00822873"/>
    <w:rsid w:val="0083026E"/>
    <w:rsid w:val="00837121"/>
    <w:rsid w:val="00844711"/>
    <w:rsid w:val="008471E5"/>
    <w:rsid w:val="00850C35"/>
    <w:rsid w:val="00851466"/>
    <w:rsid w:val="008569AA"/>
    <w:rsid w:val="00863E43"/>
    <w:rsid w:val="008647C3"/>
    <w:rsid w:val="008659ED"/>
    <w:rsid w:val="00870987"/>
    <w:rsid w:val="0087564A"/>
    <w:rsid w:val="00881160"/>
    <w:rsid w:val="0088371C"/>
    <w:rsid w:val="008907F4"/>
    <w:rsid w:val="00897EDC"/>
    <w:rsid w:val="008A45F3"/>
    <w:rsid w:val="008B51D9"/>
    <w:rsid w:val="008B652E"/>
    <w:rsid w:val="008B7246"/>
    <w:rsid w:val="008C3796"/>
    <w:rsid w:val="008C47A0"/>
    <w:rsid w:val="008D1687"/>
    <w:rsid w:val="008F1DC6"/>
    <w:rsid w:val="009035A2"/>
    <w:rsid w:val="00905C5B"/>
    <w:rsid w:val="00912AB9"/>
    <w:rsid w:val="00923295"/>
    <w:rsid w:val="00924197"/>
    <w:rsid w:val="009255C2"/>
    <w:rsid w:val="00925F11"/>
    <w:rsid w:val="00935265"/>
    <w:rsid w:val="009379EF"/>
    <w:rsid w:val="0094689F"/>
    <w:rsid w:val="009477D6"/>
    <w:rsid w:val="00953ED3"/>
    <w:rsid w:val="00965FF6"/>
    <w:rsid w:val="00983CFA"/>
    <w:rsid w:val="009846D6"/>
    <w:rsid w:val="009852E1"/>
    <w:rsid w:val="0098657F"/>
    <w:rsid w:val="009A3236"/>
    <w:rsid w:val="009B5A93"/>
    <w:rsid w:val="009B5BEA"/>
    <w:rsid w:val="009C291F"/>
    <w:rsid w:val="009E37BD"/>
    <w:rsid w:val="009E6B86"/>
    <w:rsid w:val="009F05C9"/>
    <w:rsid w:val="00A03301"/>
    <w:rsid w:val="00A12762"/>
    <w:rsid w:val="00A13867"/>
    <w:rsid w:val="00A26FED"/>
    <w:rsid w:val="00A359B8"/>
    <w:rsid w:val="00A40CB6"/>
    <w:rsid w:val="00A421D4"/>
    <w:rsid w:val="00A44FF0"/>
    <w:rsid w:val="00A50E55"/>
    <w:rsid w:val="00A51533"/>
    <w:rsid w:val="00A51B88"/>
    <w:rsid w:val="00A624A7"/>
    <w:rsid w:val="00A62966"/>
    <w:rsid w:val="00A66BEC"/>
    <w:rsid w:val="00A67EB1"/>
    <w:rsid w:val="00A75F35"/>
    <w:rsid w:val="00A9011D"/>
    <w:rsid w:val="00A91A47"/>
    <w:rsid w:val="00A95D2B"/>
    <w:rsid w:val="00A95E05"/>
    <w:rsid w:val="00A97E75"/>
    <w:rsid w:val="00AA5587"/>
    <w:rsid w:val="00AA55D4"/>
    <w:rsid w:val="00AA595E"/>
    <w:rsid w:val="00AB4ECE"/>
    <w:rsid w:val="00AB53A7"/>
    <w:rsid w:val="00AC09A2"/>
    <w:rsid w:val="00AC1E53"/>
    <w:rsid w:val="00AC54CB"/>
    <w:rsid w:val="00AD1C3C"/>
    <w:rsid w:val="00AD79C8"/>
    <w:rsid w:val="00AE3813"/>
    <w:rsid w:val="00AE6CE0"/>
    <w:rsid w:val="00B058A6"/>
    <w:rsid w:val="00B06798"/>
    <w:rsid w:val="00B07923"/>
    <w:rsid w:val="00B117D0"/>
    <w:rsid w:val="00B13998"/>
    <w:rsid w:val="00B30307"/>
    <w:rsid w:val="00B439DD"/>
    <w:rsid w:val="00B45AD6"/>
    <w:rsid w:val="00B52E0F"/>
    <w:rsid w:val="00B56E87"/>
    <w:rsid w:val="00B6096E"/>
    <w:rsid w:val="00B61E07"/>
    <w:rsid w:val="00B67E0D"/>
    <w:rsid w:val="00B7168C"/>
    <w:rsid w:val="00B72381"/>
    <w:rsid w:val="00B74629"/>
    <w:rsid w:val="00B837B1"/>
    <w:rsid w:val="00B872E3"/>
    <w:rsid w:val="00B91F58"/>
    <w:rsid w:val="00B939AE"/>
    <w:rsid w:val="00BA3014"/>
    <w:rsid w:val="00BA579E"/>
    <w:rsid w:val="00BB5DBE"/>
    <w:rsid w:val="00BC65AF"/>
    <w:rsid w:val="00BD09A6"/>
    <w:rsid w:val="00BE12E9"/>
    <w:rsid w:val="00BE2295"/>
    <w:rsid w:val="00BE32BC"/>
    <w:rsid w:val="00BE3905"/>
    <w:rsid w:val="00BE6373"/>
    <w:rsid w:val="00BF533A"/>
    <w:rsid w:val="00C24B8F"/>
    <w:rsid w:val="00C3116F"/>
    <w:rsid w:val="00C32C4C"/>
    <w:rsid w:val="00C41794"/>
    <w:rsid w:val="00C46677"/>
    <w:rsid w:val="00C46C98"/>
    <w:rsid w:val="00C5180E"/>
    <w:rsid w:val="00C54E40"/>
    <w:rsid w:val="00C55F56"/>
    <w:rsid w:val="00C57BA4"/>
    <w:rsid w:val="00C613EB"/>
    <w:rsid w:val="00C64308"/>
    <w:rsid w:val="00C7124B"/>
    <w:rsid w:val="00C71C1A"/>
    <w:rsid w:val="00C727C8"/>
    <w:rsid w:val="00C84623"/>
    <w:rsid w:val="00C93CC5"/>
    <w:rsid w:val="00C95DE5"/>
    <w:rsid w:val="00CA410D"/>
    <w:rsid w:val="00CB06C9"/>
    <w:rsid w:val="00CB1E41"/>
    <w:rsid w:val="00CB271C"/>
    <w:rsid w:val="00CB7038"/>
    <w:rsid w:val="00CC09DE"/>
    <w:rsid w:val="00CD27FC"/>
    <w:rsid w:val="00CD7DBF"/>
    <w:rsid w:val="00CE4F96"/>
    <w:rsid w:val="00CF0AB1"/>
    <w:rsid w:val="00CF1A68"/>
    <w:rsid w:val="00CF3A02"/>
    <w:rsid w:val="00CF46C0"/>
    <w:rsid w:val="00CF4B9B"/>
    <w:rsid w:val="00CF5179"/>
    <w:rsid w:val="00CF55E6"/>
    <w:rsid w:val="00CF6515"/>
    <w:rsid w:val="00CF772F"/>
    <w:rsid w:val="00D048DB"/>
    <w:rsid w:val="00D14F0B"/>
    <w:rsid w:val="00D178CA"/>
    <w:rsid w:val="00D25651"/>
    <w:rsid w:val="00D26B85"/>
    <w:rsid w:val="00D304CD"/>
    <w:rsid w:val="00D31D72"/>
    <w:rsid w:val="00D3311C"/>
    <w:rsid w:val="00D438C0"/>
    <w:rsid w:val="00D4475E"/>
    <w:rsid w:val="00D53405"/>
    <w:rsid w:val="00D5457B"/>
    <w:rsid w:val="00D63469"/>
    <w:rsid w:val="00D661E2"/>
    <w:rsid w:val="00D71CA3"/>
    <w:rsid w:val="00D72995"/>
    <w:rsid w:val="00D73685"/>
    <w:rsid w:val="00D805DD"/>
    <w:rsid w:val="00DA1447"/>
    <w:rsid w:val="00DA336D"/>
    <w:rsid w:val="00DA7FA2"/>
    <w:rsid w:val="00DC2D8D"/>
    <w:rsid w:val="00DD3B7D"/>
    <w:rsid w:val="00DE1F5D"/>
    <w:rsid w:val="00DE50D8"/>
    <w:rsid w:val="00DF278A"/>
    <w:rsid w:val="00DF4DE5"/>
    <w:rsid w:val="00E01C9E"/>
    <w:rsid w:val="00E164C7"/>
    <w:rsid w:val="00E1664B"/>
    <w:rsid w:val="00E21036"/>
    <w:rsid w:val="00E26F2E"/>
    <w:rsid w:val="00E271C0"/>
    <w:rsid w:val="00E30D12"/>
    <w:rsid w:val="00E3394E"/>
    <w:rsid w:val="00E35241"/>
    <w:rsid w:val="00E41417"/>
    <w:rsid w:val="00E42FAA"/>
    <w:rsid w:val="00E536D3"/>
    <w:rsid w:val="00E57BE2"/>
    <w:rsid w:val="00E62A95"/>
    <w:rsid w:val="00E712E5"/>
    <w:rsid w:val="00E746A2"/>
    <w:rsid w:val="00E77AEF"/>
    <w:rsid w:val="00E84BAB"/>
    <w:rsid w:val="00E8774A"/>
    <w:rsid w:val="00E90D06"/>
    <w:rsid w:val="00E95B4E"/>
    <w:rsid w:val="00E97E59"/>
    <w:rsid w:val="00EA79C9"/>
    <w:rsid w:val="00EB66AC"/>
    <w:rsid w:val="00EC1225"/>
    <w:rsid w:val="00EC2247"/>
    <w:rsid w:val="00ED2243"/>
    <w:rsid w:val="00ED6DE6"/>
    <w:rsid w:val="00EE1F87"/>
    <w:rsid w:val="00EE3146"/>
    <w:rsid w:val="00EE3931"/>
    <w:rsid w:val="00EE3AC5"/>
    <w:rsid w:val="00EE5AF6"/>
    <w:rsid w:val="00EF2CEF"/>
    <w:rsid w:val="00EF337E"/>
    <w:rsid w:val="00EF7D56"/>
    <w:rsid w:val="00F1092D"/>
    <w:rsid w:val="00F1133E"/>
    <w:rsid w:val="00F20DD8"/>
    <w:rsid w:val="00F31CCD"/>
    <w:rsid w:val="00F31F1F"/>
    <w:rsid w:val="00F33BA8"/>
    <w:rsid w:val="00F4101D"/>
    <w:rsid w:val="00F42C20"/>
    <w:rsid w:val="00F431D8"/>
    <w:rsid w:val="00F45FFA"/>
    <w:rsid w:val="00F472A0"/>
    <w:rsid w:val="00F63E8D"/>
    <w:rsid w:val="00F63EAA"/>
    <w:rsid w:val="00F67706"/>
    <w:rsid w:val="00F81FE3"/>
    <w:rsid w:val="00F842B6"/>
    <w:rsid w:val="00F86AA1"/>
    <w:rsid w:val="00F90F82"/>
    <w:rsid w:val="00F92D75"/>
    <w:rsid w:val="00F97327"/>
    <w:rsid w:val="00FA296F"/>
    <w:rsid w:val="00FA5227"/>
    <w:rsid w:val="00FA7323"/>
    <w:rsid w:val="00FB44DA"/>
    <w:rsid w:val="00FC0EEB"/>
    <w:rsid w:val="00FC0F47"/>
    <w:rsid w:val="00FC2A1D"/>
    <w:rsid w:val="00FC32D3"/>
    <w:rsid w:val="00FD47D3"/>
    <w:rsid w:val="00FD4D82"/>
    <w:rsid w:val="00FE3D66"/>
    <w:rsid w:val="00FE57AE"/>
    <w:rsid w:val="00FF3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3C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2622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262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s://www.uspreventiveservicestaskforce.org/Page/Document/UpdateSummaryFinal/depression-in-children-and-adolescents-screening1?ds=1&amp;s=depression"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yperlink" Target="http://www.gradeworkinggrou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icsi.org/guidelines__more/catalog_guidelines_and_more/catalog_guidelines/catalog_behavioral_health_guidelines/depressio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footer" Target="footer1.xml"/><Relationship Id="rId27" Type="http://schemas.microsoft.com/office/2011/relationships/commentsExtended" Target="commentsExtended.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87F06"/>
    <w:rsid w:val="000B59CB"/>
    <w:rsid w:val="00110C95"/>
    <w:rsid w:val="00160241"/>
    <w:rsid w:val="001F47A0"/>
    <w:rsid w:val="002B5F47"/>
    <w:rsid w:val="003A1E4B"/>
    <w:rsid w:val="00455EB5"/>
    <w:rsid w:val="00461C1C"/>
    <w:rsid w:val="004B1FED"/>
    <w:rsid w:val="004C241C"/>
    <w:rsid w:val="004E2027"/>
    <w:rsid w:val="00502633"/>
    <w:rsid w:val="00596FCD"/>
    <w:rsid w:val="005F21F3"/>
    <w:rsid w:val="00641824"/>
    <w:rsid w:val="008877F8"/>
    <w:rsid w:val="008B665F"/>
    <w:rsid w:val="008F6A9B"/>
    <w:rsid w:val="00A77B15"/>
    <w:rsid w:val="00BE0F2D"/>
    <w:rsid w:val="00C03643"/>
    <w:rsid w:val="00C2797F"/>
    <w:rsid w:val="00C80225"/>
    <w:rsid w:val="00D228C9"/>
    <w:rsid w:val="00D2552B"/>
    <w:rsid w:val="00D75B64"/>
    <w:rsid w:val="00DB5324"/>
    <w:rsid w:val="00E02FB8"/>
    <w:rsid w:val="00E21CDA"/>
    <w:rsid w:val="00E21EC1"/>
    <w:rsid w:val="00E46EB3"/>
    <w:rsid w:val="00E86045"/>
    <w:rsid w:val="00E97654"/>
    <w:rsid w:val="00EA555A"/>
    <w:rsid w:val="00F0230F"/>
    <w:rsid w:val="00F47345"/>
    <w:rsid w:val="00F57189"/>
    <w:rsid w:val="00F87B61"/>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6452D414DD3F4984F1EB2CD88C671C" ma:contentTypeVersion="2" ma:contentTypeDescription="Create a new document." ma:contentTypeScope="" ma:versionID="c0d9e3e8e88a9ccb04c4cd4fcefddaa6">
  <xsd:schema xmlns:xsd="http://www.w3.org/2001/XMLSchema" xmlns:xs="http://www.w3.org/2001/XMLSchema" xmlns:p="http://schemas.microsoft.com/office/2006/metadata/properties" xmlns:ns2="e7e33051-0410-4747-a68b-22f0ce07dfbc" xmlns:ns3="http://schemas.microsoft.com/sharepoint/v4" targetNamespace="http://schemas.microsoft.com/office/2006/metadata/properties" ma:root="true" ma:fieldsID="fec35adad18be35eb9f5a3275e99e9ff" ns2:_="" ns3:_="">
    <xsd:import namespace="e7e33051-0410-4747-a68b-22f0ce07dfbc"/>
    <xsd:import namespace="http://schemas.microsoft.com/sharepoint/v4"/>
    <xsd:element name="properties">
      <xsd:complexType>
        <xsd:sequence>
          <xsd:element name="documentManagement">
            <xsd:complexType>
              <xsd:all>
                <xsd:element ref="ns2:Statu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33051-0410-4747-a68b-22f0ce07dfbc" elementFormDefault="qualified">
    <xsd:import namespace="http://schemas.microsoft.com/office/2006/documentManagement/types"/>
    <xsd:import namespace="http://schemas.microsoft.com/office/infopath/2007/PartnerControls"/>
    <xsd:element name="Status" ma:index="8" nillable="true" ma:displayName="Status" ma:default="Mathematica" ma:description="Displays the organization who has control of the document" ma:format="Dropdown" ma:internalName="Status">
      <xsd:simpleType>
        <xsd:restriction base="dms:Choice">
          <xsd:enumeration value="Mathematica"/>
          <xsd:enumeration value="AMA"/>
          <xsd:enumeration value="BAH"/>
          <xsd:enumeration value="IFMC"/>
          <xsd:enumeration value="Lewin"/>
          <xsd:enumeration value="NCQA"/>
          <xsd:enumeration value="Relis"/>
          <xsd:enumeration value="CMS"/>
          <xsd:enumeration value="Final, approv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Status xmlns="e7e33051-0410-4747-a68b-22f0ce07dfbc">Mathematica</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5C842-4A7D-4F29-9679-EB4305282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33051-0410-4747-a68b-22f0ce07dfb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http://schemas.microsoft.com/sharepoint/v4"/>
    <ds:schemaRef ds:uri="e7e33051-0410-4747-a68b-22f0ce07dfbc"/>
  </ds:schemaRefs>
</ds:datastoreItem>
</file>

<file path=customXml/itemProps4.xml><?xml version="1.0" encoding="utf-8"?>
<ds:datastoreItem xmlns:ds="http://schemas.openxmlformats.org/officeDocument/2006/customXml" ds:itemID="{57F8934B-7558-497A-AD58-A3FFF8FAF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14</Pages>
  <Words>6506</Words>
  <Characters>37088</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Stump, Terra</cp:lastModifiedBy>
  <cp:revision>7</cp:revision>
  <dcterms:created xsi:type="dcterms:W3CDTF">2017-01-22T21:01:00Z</dcterms:created>
  <dcterms:modified xsi:type="dcterms:W3CDTF">2017-01-23T16:31:00Z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0x010100F06452D414DD3F4984F1EB2CD88C671C</vt:lpwstr>
  </property>
</Properties>
</file>