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6733FE" w14:textId="77777777"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w:t>
      </w:r>
      <w:r w:rsidR="00915886">
        <w:rPr>
          <w:rFonts w:cstheme="minorHAnsi"/>
          <w:b/>
          <w:noProof/>
        </w:rPr>
        <w:t>7</w:t>
      </w:r>
      <w:r>
        <w:rPr>
          <w:rFonts w:cstheme="minorHAnsi"/>
          <w:b/>
          <w:noProof/>
        </w:rPr>
        <w:t>)</w:t>
      </w:r>
    </w:p>
    <w:p w14:paraId="726733FF" w14:textId="77777777" w:rsidR="00797624" w:rsidRDefault="00797624" w:rsidP="00105D8B">
      <w:pPr>
        <w:contextualSpacing/>
        <w:rPr>
          <w:rFonts w:cstheme="minorHAnsi"/>
          <w:b/>
          <w:noProof/>
        </w:rPr>
      </w:pPr>
    </w:p>
    <w:p w14:paraId="72673400" w14:textId="469D114A"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BC4A6E">
            <w:rPr>
              <w:rStyle w:val="Style1"/>
            </w:rPr>
            <w:t>0418</w:t>
          </w:r>
          <w:r w:rsidR="00702D5F">
            <w:rPr>
              <w:rStyle w:val="Style1"/>
            </w:rPr>
            <w:t>/3148</w:t>
          </w:r>
        </w:sdtContent>
      </w:sdt>
    </w:p>
    <w:p w14:paraId="72673401" w14:textId="10DE5C1D"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BC4A6E" w:rsidRPr="00BC4A6E">
            <w:rPr>
              <w:rStyle w:val="Style1"/>
              <w:rFonts w:cstheme="minorHAnsi"/>
            </w:rPr>
            <w:t>Preventive Care and Screening: Screening for Depression and Follow-Up Plan</w:t>
          </w:r>
        </w:sdtContent>
      </w:sdt>
    </w:p>
    <w:p w14:paraId="72673402" w14:textId="5ACDEDE5" w:rsidR="005C73CA" w:rsidRPr="00450C58" w:rsidRDefault="00105D8B" w:rsidP="009E1846">
      <w:pPr>
        <w:spacing w:after="0"/>
        <w:rPr>
          <w:rStyle w:val="Style2"/>
          <w:rFonts w:cstheme="minorHAnsi"/>
        </w:rPr>
      </w:pPr>
      <w:r w:rsidRPr="00450C58">
        <w:rPr>
          <w:rFonts w:cstheme="minorHAnsi"/>
          <w:b/>
          <w:noProof/>
        </w:rPr>
        <w:t>Date of Submission</w:t>
      </w:r>
      <w:r w:rsidRPr="00450C58">
        <w:rPr>
          <w:rFonts w:cstheme="minorHAnsi"/>
          <w:noProof/>
        </w:rPr>
        <w:t xml:space="preserve">:  </w:t>
      </w:r>
      <w:sdt>
        <w:sdtPr>
          <w:rPr>
            <w:rStyle w:val="Style2"/>
            <w:rFonts w:cstheme="minorHAnsi"/>
          </w:rPr>
          <w:id w:val="-1689821638"/>
          <w:placeholder>
            <w:docPart w:val="D0A5AE3409394D21BA5FA5F27780E302"/>
          </w:placeholder>
          <w:date w:fullDate="2016-12-09T00:00:00Z">
            <w:dateFormat w:val="M/d/yyyy"/>
            <w:lid w:val="en-US"/>
            <w:storeMappedDataAs w:val="dateTime"/>
            <w:calendar w:val="gregorian"/>
          </w:date>
        </w:sdtPr>
        <w:sdtEndPr>
          <w:rPr>
            <w:rStyle w:val="DefaultParagraphFont"/>
            <w:noProof/>
            <w:color w:val="auto"/>
            <w:u w:val="none"/>
          </w:rPr>
        </w:sdtEndPr>
        <w:sdtContent>
          <w:r w:rsidR="00BC4A6E">
            <w:rPr>
              <w:rStyle w:val="Style2"/>
              <w:rFonts w:cstheme="minorHAnsi"/>
            </w:rPr>
            <w:t>12/9/2016</w:t>
          </w:r>
        </w:sdtContent>
      </w:sdt>
    </w:p>
    <w:p w14:paraId="72673403" w14:textId="77777777" w:rsidR="00CD364B" w:rsidRPr="00450C58" w:rsidRDefault="009E1846" w:rsidP="009E1846">
      <w:pPr>
        <w:spacing w:after="0"/>
        <w:rPr>
          <w:rFonts w:cstheme="minorHAnsi"/>
          <w:b/>
        </w:rPr>
      </w:pPr>
      <w:r w:rsidRPr="00450C58">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003"/>
        <w:gridCol w:w="3962"/>
      </w:tblGrid>
      <w:tr w:rsidR="000B7D57" w:rsidRPr="00450C58" w14:paraId="72673406" w14:textId="77777777" w:rsidTr="000B7D57">
        <w:trPr>
          <w:jc w:val="center"/>
        </w:trPr>
        <w:tc>
          <w:tcPr>
            <w:tcW w:w="2513" w:type="pct"/>
          </w:tcPr>
          <w:p w14:paraId="72673404" w14:textId="77777777" w:rsidR="000B7D57" w:rsidRPr="00450C58" w:rsidRDefault="00CA7B4A"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0B7D57" w:rsidRPr="00450C58">
                  <w:rPr>
                    <w:rFonts w:ascii="MS Gothic" w:eastAsia="MS Gothic" w:cstheme="minorHAnsi" w:hint="eastAsia"/>
                    <w:bCs/>
                    <w:color w:val="0000FF"/>
                  </w:rPr>
                  <w:t>☐</w:t>
                </w:r>
              </w:sdtContent>
            </w:sdt>
            <w:r w:rsidR="000B7D57" w:rsidRPr="00450C58">
              <w:rPr>
                <w:rFonts w:cstheme="minorHAnsi"/>
                <w:bCs/>
              </w:rPr>
              <w:t xml:space="preserve"> Outcome (</w:t>
            </w:r>
            <w:r w:rsidR="000B7D57" w:rsidRPr="00450C58">
              <w:rPr>
                <w:rFonts w:cstheme="minorHAnsi"/>
                <w:bCs/>
                <w:i/>
              </w:rPr>
              <w:t>including PRO-PM</w:t>
            </w:r>
            <w:r w:rsidR="000B7D57" w:rsidRPr="00450C58">
              <w:rPr>
                <w:rFonts w:cstheme="minorHAnsi"/>
                <w:bCs/>
              </w:rPr>
              <w:t>)</w:t>
            </w:r>
          </w:p>
        </w:tc>
        <w:tc>
          <w:tcPr>
            <w:tcW w:w="2487" w:type="pct"/>
          </w:tcPr>
          <w:p w14:paraId="72673405" w14:textId="77777777" w:rsidR="000B7D57" w:rsidRPr="00450C58" w:rsidRDefault="00CA7B4A"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450C58">
                  <w:rPr>
                    <w:rFonts w:ascii="MS Gothic" w:eastAsia="MS Gothic" w:hAnsi="MS Gothic" w:cstheme="minorHAnsi" w:hint="eastAsia"/>
                    <w:bCs/>
                  </w:rPr>
                  <w:t>☐</w:t>
                </w:r>
              </w:sdtContent>
            </w:sdt>
            <w:r w:rsidR="000B7D57" w:rsidRPr="00450C58">
              <w:rPr>
                <w:rFonts w:cstheme="minorHAnsi"/>
                <w:bCs/>
              </w:rPr>
              <w:t xml:space="preserve"> Composite – </w:t>
            </w:r>
            <w:r w:rsidR="000B7D57" w:rsidRPr="00450C58">
              <w:rPr>
                <w:rFonts w:cstheme="minorHAnsi"/>
                <w:b/>
                <w:bCs/>
                <w:i/>
              </w:rPr>
              <w:t>STOP – use composite testing form</w:t>
            </w:r>
          </w:p>
        </w:tc>
      </w:tr>
      <w:tr w:rsidR="000B7D57" w:rsidRPr="00450C58" w14:paraId="72673409" w14:textId="77777777" w:rsidTr="000B7D57">
        <w:trPr>
          <w:jc w:val="center"/>
        </w:trPr>
        <w:tc>
          <w:tcPr>
            <w:tcW w:w="2513" w:type="pct"/>
          </w:tcPr>
          <w:p w14:paraId="72673407" w14:textId="77777777" w:rsidR="000B7D57" w:rsidRPr="00450C58" w:rsidRDefault="00CA7B4A" w:rsidP="00CD364B">
            <w:pPr>
              <w:autoSpaceDE w:val="0"/>
              <w:autoSpaceDN w:val="0"/>
              <w:adjustRightInd w:val="0"/>
              <w:rPr>
                <w:rFonts w:cstheme="minorHAnsi"/>
                <w:bCs/>
                <w:color w:val="0000FF"/>
              </w:rPr>
            </w:pPr>
            <w:sdt>
              <w:sdtPr>
                <w:rPr>
                  <w:rFonts w:cstheme="minorHAnsi"/>
                  <w:bCs/>
                  <w:color w:val="0000FF"/>
                </w:rPr>
                <w:id w:val="654653068"/>
                <w14:checkbox>
                  <w14:checked w14:val="0"/>
                  <w14:checkedState w14:val="2612" w14:font="MS Gothic"/>
                  <w14:uncheckedState w14:val="2610" w14:font="MS Gothic"/>
                </w14:checkbox>
              </w:sdtPr>
              <w:sdtEndPr/>
              <w:sdtContent>
                <w:r w:rsidR="000B7D57" w:rsidRPr="00450C58">
                  <w:rPr>
                    <w:rFonts w:cstheme="minorHAnsi" w:hint="eastAsia"/>
                    <w:bCs/>
                    <w:color w:val="0000FF"/>
                  </w:rPr>
                  <w:t>☐</w:t>
                </w:r>
              </w:sdtContent>
            </w:sdt>
            <w:r w:rsidR="000B7D57" w:rsidRPr="00450C58">
              <w:rPr>
                <w:rFonts w:cstheme="minorHAnsi"/>
                <w:bCs/>
                <w:color w:val="0000FF"/>
              </w:rPr>
              <w:t xml:space="preserve"> </w:t>
            </w:r>
            <w:r w:rsidR="000B7D57" w:rsidRPr="00450C58">
              <w:rPr>
                <w:rFonts w:cstheme="minorHAnsi"/>
                <w:bCs/>
              </w:rPr>
              <w:t>Intermediate Clinical Outcome</w:t>
            </w:r>
          </w:p>
        </w:tc>
        <w:tc>
          <w:tcPr>
            <w:tcW w:w="2487" w:type="pct"/>
          </w:tcPr>
          <w:p w14:paraId="72673408" w14:textId="77777777" w:rsidR="000B7D57" w:rsidRPr="00450C58" w:rsidRDefault="00CA7B4A"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B7D57" w:rsidRPr="00450C58">
                  <w:rPr>
                    <w:rFonts w:ascii="MS Gothic" w:eastAsia="MS Gothic" w:hAnsi="MS Gothic" w:cstheme="minorHAnsi" w:hint="eastAsia"/>
                    <w:bCs/>
                  </w:rPr>
                  <w:t>☐</w:t>
                </w:r>
              </w:sdtContent>
            </w:sdt>
            <w:r w:rsidR="000B7D57" w:rsidRPr="00450C58">
              <w:rPr>
                <w:rFonts w:cstheme="minorHAnsi"/>
                <w:bCs/>
              </w:rPr>
              <w:t xml:space="preserve"> Cost/resource</w:t>
            </w:r>
          </w:p>
        </w:tc>
      </w:tr>
      <w:tr w:rsidR="000B7D57" w:rsidRPr="00450C58" w14:paraId="7267340C" w14:textId="77777777" w:rsidTr="000B7D57">
        <w:trPr>
          <w:jc w:val="center"/>
        </w:trPr>
        <w:tc>
          <w:tcPr>
            <w:tcW w:w="2513" w:type="pct"/>
          </w:tcPr>
          <w:p w14:paraId="7267340A" w14:textId="77777777" w:rsidR="000B7D57" w:rsidRPr="00450C58" w:rsidRDefault="00CA7B4A" w:rsidP="00CD364B">
            <w:pPr>
              <w:autoSpaceDE w:val="0"/>
              <w:autoSpaceDN w:val="0"/>
              <w:adjustRightInd w:val="0"/>
              <w:rPr>
                <w:rFonts w:cstheme="minorHAnsi"/>
                <w:bCs/>
              </w:rPr>
            </w:pPr>
            <w:sdt>
              <w:sdtPr>
                <w:rPr>
                  <w:rFonts w:cstheme="minorHAnsi"/>
                  <w:bCs/>
                  <w:color w:val="0000FF"/>
                </w:rPr>
                <w:id w:val="-1952933063"/>
                <w14:checkbox>
                  <w14:checked w14:val="1"/>
                  <w14:checkedState w14:val="2612" w14:font="MS Gothic"/>
                  <w14:uncheckedState w14:val="2610" w14:font="MS Gothic"/>
                </w14:checkbox>
              </w:sdtPr>
              <w:sdtEndPr/>
              <w:sdtContent>
                <w:r w:rsidR="00003705">
                  <w:rPr>
                    <w:rFonts w:ascii="MS Gothic" w:eastAsia="MS Gothic" w:hAnsi="MS Gothic" w:cstheme="minorHAnsi" w:hint="eastAsia"/>
                    <w:bCs/>
                    <w:color w:val="0000FF"/>
                  </w:rPr>
                  <w:t>☒</w:t>
                </w:r>
              </w:sdtContent>
            </w:sdt>
            <w:r w:rsidR="000B7D57" w:rsidRPr="00450C58">
              <w:rPr>
                <w:rFonts w:cstheme="minorHAnsi"/>
                <w:bCs/>
              </w:rPr>
              <w:t xml:space="preserve"> </w:t>
            </w:r>
            <w:r w:rsidR="000B7D57" w:rsidRPr="00450C58">
              <w:rPr>
                <w:rFonts w:eastAsia="MS Gothic" w:cstheme="minorHAnsi"/>
                <w:bCs/>
              </w:rPr>
              <w:t>Process</w:t>
            </w:r>
          </w:p>
        </w:tc>
        <w:tc>
          <w:tcPr>
            <w:tcW w:w="2487" w:type="pct"/>
          </w:tcPr>
          <w:p w14:paraId="7267340B" w14:textId="77777777" w:rsidR="000B7D57" w:rsidRPr="00450C58" w:rsidRDefault="00CA7B4A"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450C58">
                  <w:rPr>
                    <w:rFonts w:ascii="MS Gothic" w:eastAsia="MS Gothic" w:hAnsi="MS Gothic" w:cstheme="minorHAnsi" w:hint="eastAsia"/>
                    <w:bCs/>
                  </w:rPr>
                  <w:t>☐</w:t>
                </w:r>
              </w:sdtContent>
            </w:sdt>
            <w:r w:rsidR="000B7D57" w:rsidRPr="00450C58">
              <w:rPr>
                <w:rFonts w:cstheme="minorHAnsi"/>
                <w:bCs/>
              </w:rPr>
              <w:t xml:space="preserve"> Efficiency</w:t>
            </w:r>
          </w:p>
        </w:tc>
      </w:tr>
      <w:tr w:rsidR="000B7D57" w:rsidRPr="00B82A57" w14:paraId="7267340F" w14:textId="77777777" w:rsidTr="000B7D57">
        <w:trPr>
          <w:jc w:val="center"/>
        </w:trPr>
        <w:tc>
          <w:tcPr>
            <w:tcW w:w="2513" w:type="pct"/>
          </w:tcPr>
          <w:p w14:paraId="7267340D" w14:textId="77777777" w:rsidR="000B7D57" w:rsidRPr="00B82A57" w:rsidRDefault="00CA7B4A"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450C58">
                  <w:rPr>
                    <w:rFonts w:ascii="MS Gothic" w:eastAsia="MS Gothic" w:cstheme="minorHAnsi" w:hint="eastAsia"/>
                    <w:bCs/>
                    <w:color w:val="0000FF"/>
                  </w:rPr>
                  <w:t>☐</w:t>
                </w:r>
              </w:sdtContent>
            </w:sdt>
            <w:r w:rsidR="000B7D57" w:rsidRPr="00450C58">
              <w:rPr>
                <w:rFonts w:cstheme="minorHAnsi"/>
                <w:bCs/>
              </w:rPr>
              <w:t xml:space="preserve"> </w:t>
            </w:r>
            <w:r w:rsidR="000B7D57" w:rsidRPr="00450C58">
              <w:rPr>
                <w:rFonts w:eastAsia="MS Gothic" w:cstheme="minorHAnsi"/>
                <w:bCs/>
              </w:rPr>
              <w:t>Structure</w:t>
            </w:r>
          </w:p>
        </w:tc>
        <w:tc>
          <w:tcPr>
            <w:tcW w:w="2487" w:type="pct"/>
          </w:tcPr>
          <w:p w14:paraId="7267340E" w14:textId="77777777" w:rsidR="000B7D57" w:rsidRDefault="000B7D57" w:rsidP="00CD364B">
            <w:pPr>
              <w:autoSpaceDE w:val="0"/>
              <w:autoSpaceDN w:val="0"/>
              <w:adjustRightInd w:val="0"/>
              <w:rPr>
                <w:rFonts w:cstheme="minorHAnsi"/>
                <w:bCs/>
                <w:color w:val="0000FF"/>
              </w:rPr>
            </w:pPr>
          </w:p>
        </w:tc>
      </w:tr>
    </w:tbl>
    <w:p w14:paraId="72673410"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14:paraId="7267341B" w14:textId="77777777" w:rsidTr="00145149">
        <w:trPr>
          <w:jc w:val="center"/>
        </w:trPr>
        <w:tc>
          <w:tcPr>
            <w:tcW w:w="9576" w:type="dxa"/>
          </w:tcPr>
          <w:p w14:paraId="72673411" w14:textId="77777777" w:rsidR="00B53E8B" w:rsidRPr="00B53E8B" w:rsidRDefault="00B53E8B" w:rsidP="00B53E8B">
            <w:pPr>
              <w:rPr>
                <w:rFonts w:cstheme="minorHAnsi"/>
                <w:b/>
                <w:noProof/>
              </w:rPr>
            </w:pPr>
            <w:r w:rsidRPr="00B53E8B">
              <w:rPr>
                <w:rFonts w:cstheme="minorHAnsi"/>
                <w:b/>
                <w:noProof/>
              </w:rPr>
              <w:t>Instructions</w:t>
            </w:r>
          </w:p>
          <w:p w14:paraId="72673412"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72673413" w14:textId="77777777"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14:paraId="72673414" w14:textId="77777777"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14:paraId="72673415" w14:textId="77777777"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14:paraId="72673416" w14:textId="77777777"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w:t>
            </w:r>
            <w:proofErr w:type="spellStart"/>
            <w:r w:rsidR="008F589F">
              <w:t>2a</w:t>
            </w:r>
            <w:r w:rsidR="00145149">
              <w:t>2</w:t>
            </w:r>
            <w:proofErr w:type="spellEnd"/>
            <w:r w:rsidR="008F589F">
              <w:t>) and validity (</w:t>
            </w:r>
            <w:proofErr w:type="spellStart"/>
            <w:r w:rsidR="008F589F">
              <w:t>2b</w:t>
            </w:r>
            <w:r w:rsidR="00145149">
              <w:t>2-2b6</w:t>
            </w:r>
            <w:proofErr w:type="spellEnd"/>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72673417"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72673418" w14:textId="77777777"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proofErr w:type="spellStart"/>
            <w:r w:rsidR="00977591">
              <w:rPr>
                <w:b/>
                <w:i/>
              </w:rPr>
              <w:t>NQF</w:t>
            </w:r>
            <w:proofErr w:type="spellEnd"/>
            <w:r w:rsidR="00977591">
              <w:rPr>
                <w:b/>
                <w:i/>
              </w:rPr>
              <w:t xml:space="preserve"> staff if more pages are needed</w:t>
            </w:r>
            <w:r w:rsidR="00977591" w:rsidRPr="000D6D06">
              <w:rPr>
                <w:b/>
                <w:i/>
              </w:rPr>
              <w:t>.</w:t>
            </w:r>
          </w:p>
          <w:p w14:paraId="72673419" w14:textId="77777777" w:rsidR="00904E91" w:rsidRPr="00A71200" w:rsidRDefault="00977591" w:rsidP="00904E91">
            <w:pPr>
              <w:pStyle w:val="ListParagraph"/>
              <w:numPr>
                <w:ilvl w:val="0"/>
                <w:numId w:val="6"/>
              </w:numPr>
              <w:rPr>
                <w:rFonts w:cstheme="minorHAnsi"/>
                <w:noProof/>
              </w:rPr>
            </w:pPr>
            <w:r w:rsidRPr="00496AF8">
              <w:t xml:space="preserve">Contact </w:t>
            </w:r>
            <w:proofErr w:type="spellStart"/>
            <w:r w:rsidRPr="00496AF8">
              <w:t>NQ</w:t>
            </w:r>
            <w:r>
              <w:t>F</w:t>
            </w:r>
            <w:proofErr w:type="spellEnd"/>
            <w:r>
              <w:t xml:space="preserve"> staff regardi</w:t>
            </w:r>
            <w:r w:rsidR="008F589F">
              <w:t xml:space="preserve">ng questions. Check for resources at </w:t>
            </w:r>
            <w:hyperlink r:id="rId12" w:history="1">
              <w:r w:rsidR="00145149" w:rsidRPr="00145149">
                <w:rPr>
                  <w:rStyle w:val="Hyperlink"/>
                </w:rPr>
                <w:t>Submitting Standards webpage</w:t>
              </w:r>
            </w:hyperlink>
            <w:r w:rsidR="00145149">
              <w:t>.</w:t>
            </w:r>
          </w:p>
          <w:p w14:paraId="7267341A" w14:textId="77777777" w:rsidR="00A64EBF" w:rsidRDefault="00A64EBF" w:rsidP="00904E91">
            <w:pPr>
              <w:pStyle w:val="ListParagraph"/>
              <w:numPr>
                <w:ilvl w:val="0"/>
                <w:numId w:val="6"/>
              </w:numPr>
              <w:rPr>
                <w:rFonts w:cstheme="minorHAnsi"/>
                <w:noProof/>
              </w:rPr>
            </w:pPr>
            <w:r>
              <w:t xml:space="preserve">For information on the most updated guidance on how to address </w:t>
            </w:r>
            <w:proofErr w:type="spellStart"/>
            <w:r>
              <w:t>sociodemographic</w:t>
            </w:r>
            <w:proofErr w:type="spellEnd"/>
            <w:r>
              <w:t xml:space="preserve"> variables and testing in this form refer to the release notes for version 6.6 of the Measure Testing Attachment.</w:t>
            </w:r>
          </w:p>
        </w:tc>
      </w:tr>
    </w:tbl>
    <w:p w14:paraId="7267341C"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A831B4" w14:paraId="7267343B" w14:textId="77777777" w:rsidTr="00145149">
        <w:trPr>
          <w:jc w:val="center"/>
        </w:trPr>
        <w:tc>
          <w:tcPr>
            <w:tcW w:w="9576" w:type="dxa"/>
          </w:tcPr>
          <w:p w14:paraId="7267341D" w14:textId="77777777" w:rsidR="00B53E8B" w:rsidRPr="000F034A" w:rsidRDefault="00B53E8B" w:rsidP="00702C73">
            <w:pPr>
              <w:rPr>
                <w:rFonts w:cstheme="minorHAnsi"/>
                <w:b/>
                <w:bCs/>
              </w:rPr>
            </w:pPr>
            <w:r w:rsidRPr="000F034A">
              <w:rPr>
                <w:b/>
                <w:bCs/>
                <w:u w:val="single"/>
              </w:rPr>
              <w:t>Note</w:t>
            </w:r>
            <w:r w:rsidRPr="000F034A">
              <w:rPr>
                <w:b/>
                <w:bCs/>
              </w:rPr>
              <w:t xml:space="preserve">: The information provided in this form is intended to aid the Steering Committee and other stakeholders in understanding to what degree the testing results for this measure meet </w:t>
            </w:r>
            <w:proofErr w:type="spellStart"/>
            <w:r w:rsidRPr="000F034A">
              <w:rPr>
                <w:b/>
                <w:bCs/>
              </w:rPr>
              <w:t>NQF’s</w:t>
            </w:r>
            <w:proofErr w:type="spellEnd"/>
            <w:r w:rsidRPr="000F034A">
              <w:rPr>
                <w:b/>
                <w:bCs/>
              </w:rPr>
              <w:t xml:space="preserve"> evaluation criteria</w:t>
            </w:r>
            <w:r w:rsidR="000E78F6" w:rsidRPr="000F034A">
              <w:rPr>
                <w:b/>
                <w:bCs/>
              </w:rPr>
              <w:t xml:space="preserve"> for testing</w:t>
            </w:r>
            <w:r w:rsidRPr="000F034A">
              <w:rPr>
                <w:b/>
                <w:bCs/>
              </w:rPr>
              <w:t>.</w:t>
            </w:r>
          </w:p>
          <w:p w14:paraId="7267341E" w14:textId="77777777" w:rsidR="00B53E8B" w:rsidRPr="00A831B4" w:rsidRDefault="00B53E8B" w:rsidP="00702C73">
            <w:pPr>
              <w:rPr>
                <w:rFonts w:cstheme="minorHAnsi"/>
                <w:b/>
                <w:bCs/>
                <w:sz w:val="20"/>
                <w:szCs w:val="20"/>
              </w:rPr>
            </w:pPr>
          </w:p>
          <w:p w14:paraId="7267341F" w14:textId="77777777" w:rsidR="00BC0D25" w:rsidRPr="000F034A" w:rsidRDefault="00145149" w:rsidP="00702C73">
            <w:pPr>
              <w:rPr>
                <w:rFonts w:cstheme="minorHAnsi"/>
                <w:bCs/>
                <w:iCs/>
              </w:rPr>
            </w:pPr>
            <w:proofErr w:type="spellStart"/>
            <w:r w:rsidRPr="000F034A">
              <w:rPr>
                <w:rFonts w:cstheme="minorHAnsi"/>
                <w:b/>
                <w:bCs/>
              </w:rPr>
              <w:t>2a2</w:t>
            </w:r>
            <w:proofErr w:type="spellEnd"/>
            <w:r w:rsidRPr="000F034A">
              <w:rPr>
                <w:rFonts w:cstheme="minorHAnsi"/>
                <w:b/>
                <w:bCs/>
              </w:rPr>
              <w:t>.</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125273" w:rsidRPr="000F034A">
              <w:rPr>
                <w:rFonts w:cstheme="minorHAnsi"/>
                <w:b/>
                <w:bCs/>
                <w:iCs/>
              </w:rPr>
              <w:t>PRO-</w:t>
            </w:r>
            <w:proofErr w:type="spellStart"/>
            <w:r w:rsidR="00125273" w:rsidRPr="000F034A">
              <w:rPr>
                <w:rFonts w:cstheme="minorHAnsi"/>
                <w:b/>
                <w:bCs/>
                <w:iCs/>
              </w:rPr>
              <w:t>PMs</w:t>
            </w:r>
            <w:proofErr w:type="spellEnd"/>
            <w:r w:rsidR="00125273" w:rsidRPr="000F034A">
              <w:rPr>
                <w:rFonts w:cstheme="minorHAnsi"/>
                <w:b/>
                <w:bCs/>
                <w:iCs/>
              </w:rPr>
              <w:t xml:space="preserve"> and composite performance measures</w:t>
            </w:r>
            <w:r w:rsidR="00125273" w:rsidRPr="000F034A">
              <w:rPr>
                <w:rFonts w:cstheme="minorHAnsi"/>
                <w:bCs/>
                <w:iCs/>
              </w:rPr>
              <w:t>, reliability should be demonstrated for the computed performance score.</w:t>
            </w:r>
          </w:p>
          <w:p w14:paraId="72673420" w14:textId="77777777" w:rsidR="00145149" w:rsidRPr="000F034A" w:rsidRDefault="00145149" w:rsidP="00145149">
            <w:pPr>
              <w:autoSpaceDE w:val="0"/>
              <w:autoSpaceDN w:val="0"/>
              <w:adjustRightInd w:val="0"/>
              <w:rPr>
                <w:rFonts w:cstheme="minorHAnsi"/>
                <w:b/>
                <w:iCs/>
              </w:rPr>
            </w:pPr>
          </w:p>
          <w:p w14:paraId="72673421" w14:textId="77777777" w:rsidR="00145149" w:rsidRPr="000F034A" w:rsidRDefault="00145149" w:rsidP="00145149">
            <w:pPr>
              <w:autoSpaceDE w:val="0"/>
              <w:autoSpaceDN w:val="0"/>
              <w:adjustRightInd w:val="0"/>
              <w:rPr>
                <w:rFonts w:cstheme="minorHAnsi"/>
              </w:rPr>
            </w:pPr>
            <w:proofErr w:type="spellStart"/>
            <w:r w:rsidRPr="000F034A">
              <w:rPr>
                <w:rFonts w:cstheme="minorHAnsi"/>
                <w:b/>
                <w:iCs/>
              </w:rPr>
              <w:t>2b2</w:t>
            </w:r>
            <w:proofErr w:type="spellEnd"/>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372FE3" w:rsidRPr="000F034A">
              <w:rPr>
                <w:rFonts w:cstheme="minorHAnsi"/>
                <w:b/>
                <w:bCs/>
                <w:iCs/>
              </w:rPr>
              <w:t>PRO-</w:t>
            </w:r>
            <w:proofErr w:type="spellStart"/>
            <w:r w:rsidR="00372FE3" w:rsidRPr="000F034A">
              <w:rPr>
                <w:rFonts w:cstheme="minorHAnsi"/>
                <w:b/>
                <w:bCs/>
                <w:iCs/>
              </w:rPr>
              <w:t>PMs</w:t>
            </w:r>
            <w:proofErr w:type="spellEnd"/>
            <w:r w:rsidR="00372FE3" w:rsidRPr="000F034A">
              <w:rPr>
                <w:rFonts w:cstheme="minorHAnsi"/>
                <w:b/>
                <w:bCs/>
                <w:iCs/>
              </w:rPr>
              <w:t xml:space="preserve">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72673422" w14:textId="77777777" w:rsidR="00145149" w:rsidRPr="000F034A" w:rsidRDefault="00145149" w:rsidP="00145149">
            <w:pPr>
              <w:rPr>
                <w:rFonts w:cstheme="minorHAnsi"/>
              </w:rPr>
            </w:pPr>
            <w:bookmarkStart w:id="0" w:name="_Toc256067249"/>
          </w:p>
          <w:p w14:paraId="72673423" w14:textId="77777777" w:rsidR="00145149" w:rsidRPr="000F034A" w:rsidRDefault="00145149" w:rsidP="00145149">
            <w:pPr>
              <w:rPr>
                <w:rFonts w:cstheme="minorHAnsi"/>
              </w:rPr>
            </w:pPr>
            <w:proofErr w:type="spellStart"/>
            <w:r w:rsidRPr="000F034A">
              <w:rPr>
                <w:rFonts w:cstheme="minorHAnsi"/>
                <w:b/>
                <w:bCs/>
              </w:rPr>
              <w:t>2b3</w:t>
            </w:r>
            <w:proofErr w:type="spellEnd"/>
            <w:r w:rsidRPr="000F034A">
              <w:rPr>
                <w:rFonts w:cstheme="minorHAnsi"/>
                <w:b/>
                <w:bCs/>
              </w:rPr>
              <w:t>.</w:t>
            </w:r>
            <w:r w:rsidRPr="000F034A">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0F034A">
                <w:rPr>
                  <w:rStyle w:val="Hyperlink"/>
                  <w:rFonts w:cstheme="minorHAnsi"/>
                  <w:b/>
                  <w:vertAlign w:val="superscript"/>
                </w:rPr>
                <w:t>12</w:t>
              </w:r>
            </w:hyperlink>
          </w:p>
          <w:p w14:paraId="72673424" w14:textId="77777777" w:rsidR="00145149" w:rsidRPr="000F034A" w:rsidRDefault="00145149" w:rsidP="00145149">
            <w:pPr>
              <w:rPr>
                <w:rFonts w:cstheme="minorHAnsi"/>
                <w:b/>
              </w:rPr>
            </w:pPr>
            <w:r w:rsidRPr="000F034A">
              <w:rPr>
                <w:rFonts w:cstheme="minorHAnsi"/>
                <w:b/>
              </w:rPr>
              <w:t xml:space="preserve">AND </w:t>
            </w:r>
          </w:p>
          <w:p w14:paraId="72673425" w14:textId="77777777" w:rsidR="00145149" w:rsidRPr="000F034A" w:rsidRDefault="00145149" w:rsidP="00145149">
            <w:pPr>
              <w:rPr>
                <w:rFonts w:cstheme="minorHAnsi"/>
              </w:rPr>
            </w:pPr>
            <w:r w:rsidRPr="000F034A">
              <w:rPr>
                <w:rFonts w:cstheme="minorHAnsi"/>
              </w:rPr>
              <w:t xml:space="preserve">If patient preference (e.g., informed </w:t>
            </w:r>
            <w:proofErr w:type="spellStart"/>
            <w:r w:rsidRPr="000F034A">
              <w:rPr>
                <w:rFonts w:cstheme="minorHAnsi"/>
              </w:rPr>
              <w:t>decisionmaking</w:t>
            </w:r>
            <w:proofErr w:type="spellEnd"/>
            <w:r w:rsidRPr="000F034A">
              <w:rPr>
                <w:rFonts w:cstheme="minorHAnsi"/>
              </w:rPr>
              <w:t xml:space="preserve">) is a basis for exclusion, there must be evidence that the </w:t>
            </w:r>
            <w:r w:rsidRPr="000F034A">
              <w:rPr>
                <w:rFonts w:cstheme="minorHAnsi"/>
              </w:rPr>
              <w:lastRenderedPageBreak/>
              <w:t xml:space="preserve">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72673426" w14:textId="77777777" w:rsidR="00145149" w:rsidRPr="000F034A" w:rsidRDefault="00145149" w:rsidP="00145149">
            <w:pPr>
              <w:rPr>
                <w:rFonts w:cstheme="minorHAnsi"/>
                <w:b/>
                <w:bCs/>
              </w:rPr>
            </w:pPr>
          </w:p>
          <w:p w14:paraId="72673427" w14:textId="77777777" w:rsidR="00145149" w:rsidRPr="000F034A" w:rsidRDefault="00145149" w:rsidP="00145149">
            <w:pPr>
              <w:rPr>
                <w:rFonts w:cstheme="minorHAnsi"/>
              </w:rPr>
            </w:pPr>
            <w:bookmarkStart w:id="1" w:name="_Toc256067250"/>
            <w:proofErr w:type="spellStart"/>
            <w:r w:rsidRPr="000F034A">
              <w:rPr>
                <w:rFonts w:cstheme="minorHAnsi"/>
                <w:b/>
                <w:bCs/>
              </w:rPr>
              <w:t>2b4</w:t>
            </w:r>
            <w:proofErr w:type="spellEnd"/>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72673428" w14:textId="77777777"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proofErr w:type="spellStart"/>
            <w:r w:rsidR="00A64EBF">
              <w:rPr>
                <w:rFonts w:cstheme="minorHAnsi"/>
              </w:rPr>
              <w:t>sociodemographic</w:t>
            </w:r>
            <w:proofErr w:type="spellEnd"/>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72673429" w14:textId="77777777" w:rsidR="00145149" w:rsidRPr="000F034A" w:rsidRDefault="00145149" w:rsidP="00145149">
            <w:pPr>
              <w:rPr>
                <w:rFonts w:cstheme="minorHAnsi"/>
                <w:b/>
              </w:rPr>
            </w:pPr>
            <w:r w:rsidRPr="000F034A">
              <w:rPr>
                <w:rFonts w:cstheme="minorHAnsi"/>
                <w:b/>
              </w:rPr>
              <w:t>OR</w:t>
            </w:r>
          </w:p>
          <w:p w14:paraId="7267342A" w14:textId="77777777" w:rsidR="00145149" w:rsidRPr="000F034A" w:rsidRDefault="00145149" w:rsidP="00145149">
            <w:pPr>
              <w:numPr>
                <w:ilvl w:val="0"/>
                <w:numId w:val="26"/>
              </w:numPr>
              <w:ind w:left="0" w:firstLine="0"/>
              <w:rPr>
                <w:rFonts w:cstheme="minorHAnsi"/>
              </w:rPr>
            </w:pPr>
            <w:proofErr w:type="gramStart"/>
            <w:r w:rsidRPr="000F034A">
              <w:rPr>
                <w:rFonts w:cstheme="minorHAnsi"/>
              </w:rPr>
              <w:t>rationale/data</w:t>
            </w:r>
            <w:proofErr w:type="gramEnd"/>
            <w:r w:rsidRPr="000F034A">
              <w:rPr>
                <w:rFonts w:cstheme="minorHAnsi"/>
              </w:rPr>
              <w:t xml:space="preserve"> support no risk adjustment/ stratification. </w:t>
            </w:r>
          </w:p>
          <w:p w14:paraId="7267342B" w14:textId="77777777" w:rsidR="00145149" w:rsidRPr="000F034A" w:rsidRDefault="00145149" w:rsidP="00145149">
            <w:pPr>
              <w:rPr>
                <w:rFonts w:cstheme="minorHAnsi"/>
                <w:b/>
                <w:bCs/>
              </w:rPr>
            </w:pPr>
          </w:p>
          <w:bookmarkEnd w:id="1"/>
          <w:p w14:paraId="7267342C" w14:textId="77777777" w:rsidR="00145149" w:rsidRPr="000F034A" w:rsidRDefault="00145149" w:rsidP="00145149">
            <w:pPr>
              <w:rPr>
                <w:rFonts w:cstheme="minorHAnsi"/>
              </w:rPr>
            </w:pPr>
            <w:proofErr w:type="spellStart"/>
            <w:r w:rsidRPr="000F034A">
              <w:rPr>
                <w:rFonts w:cstheme="minorHAnsi"/>
                <w:b/>
                <w:bCs/>
              </w:rPr>
              <w:t>2b5</w:t>
            </w:r>
            <w:proofErr w:type="spellEnd"/>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7267342D" w14:textId="77777777" w:rsidR="00145149" w:rsidRPr="000F034A" w:rsidRDefault="00145149" w:rsidP="00145149">
            <w:pPr>
              <w:rPr>
                <w:rFonts w:cstheme="minorHAnsi"/>
              </w:rPr>
            </w:pPr>
            <w:r w:rsidRPr="000F034A">
              <w:rPr>
                <w:rFonts w:cstheme="minorHAnsi"/>
                <w:b/>
              </w:rPr>
              <w:t>OR</w:t>
            </w:r>
          </w:p>
          <w:p w14:paraId="7267342E" w14:textId="77777777" w:rsidR="00145149" w:rsidRPr="000F034A" w:rsidRDefault="00145149" w:rsidP="00145149">
            <w:pPr>
              <w:rPr>
                <w:rFonts w:cstheme="minorHAnsi"/>
              </w:rPr>
            </w:pPr>
            <w:proofErr w:type="gramStart"/>
            <w:r w:rsidRPr="000F034A">
              <w:rPr>
                <w:rFonts w:cstheme="minorHAnsi"/>
              </w:rPr>
              <w:t>there</w:t>
            </w:r>
            <w:proofErr w:type="gramEnd"/>
            <w:r w:rsidRPr="000F034A">
              <w:rPr>
                <w:rFonts w:cstheme="minorHAnsi"/>
              </w:rPr>
              <w:t xml:space="preserve"> is evidence of overall less-than-optimal performance. </w:t>
            </w:r>
          </w:p>
          <w:p w14:paraId="7267342F" w14:textId="77777777" w:rsidR="00145149" w:rsidRPr="000F034A" w:rsidRDefault="00145149" w:rsidP="00145149">
            <w:pPr>
              <w:rPr>
                <w:rFonts w:cstheme="minorHAnsi"/>
                <w:b/>
                <w:bCs/>
              </w:rPr>
            </w:pPr>
          </w:p>
          <w:p w14:paraId="72673430" w14:textId="77777777" w:rsidR="00145149" w:rsidRPr="000F034A" w:rsidRDefault="00145149" w:rsidP="00145149">
            <w:pPr>
              <w:rPr>
                <w:rFonts w:cstheme="minorHAnsi"/>
              </w:rPr>
            </w:pPr>
            <w:proofErr w:type="spellStart"/>
            <w:r w:rsidRPr="000F034A">
              <w:rPr>
                <w:rFonts w:cstheme="minorHAnsi"/>
                <w:b/>
                <w:bCs/>
              </w:rPr>
              <w:t>2b6</w:t>
            </w:r>
            <w:proofErr w:type="spellEnd"/>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72673431" w14:textId="77777777" w:rsidR="00E30584" w:rsidRPr="000F034A" w:rsidRDefault="00E30584" w:rsidP="00145149">
            <w:pPr>
              <w:rPr>
                <w:rFonts w:cstheme="minorHAnsi"/>
              </w:rPr>
            </w:pPr>
          </w:p>
          <w:p w14:paraId="72673432" w14:textId="77777777" w:rsidR="00E30584" w:rsidRPr="00A831B4" w:rsidRDefault="00E30584" w:rsidP="00145149">
            <w:pPr>
              <w:rPr>
                <w:rFonts w:cstheme="minorHAnsi"/>
                <w:sz w:val="20"/>
                <w:szCs w:val="20"/>
              </w:rPr>
            </w:pPr>
            <w:proofErr w:type="spellStart"/>
            <w:r w:rsidRPr="000F034A">
              <w:rPr>
                <w:rFonts w:ascii="Calibri" w:eastAsia="Calibri" w:hAnsi="Calibri" w:cs="Calibri"/>
                <w:b/>
              </w:rPr>
              <w:t>2b7</w:t>
            </w:r>
            <w:proofErr w:type="spellEnd"/>
            <w:r w:rsidRPr="000F034A">
              <w:rPr>
                <w:rFonts w:ascii="Calibri" w:eastAsia="Calibri" w:hAnsi="Calibri" w:cs="Calibri"/>
                <w:b/>
              </w:rPr>
              <w:t>.</w:t>
            </w:r>
            <w:r w:rsidRPr="000F034A">
              <w:rPr>
                <w:rFonts w:ascii="Calibri" w:eastAsia="Calibri" w:hAnsi="Calibri" w:cs="Calibri"/>
              </w:rPr>
              <w:t xml:space="preserve"> For </w:t>
            </w:r>
            <w:proofErr w:type="spellStart"/>
            <w:r w:rsidRPr="000F034A">
              <w:rPr>
                <w:rFonts w:ascii="Calibri" w:eastAsia="Calibri" w:hAnsi="Calibri" w:cs="Calibri"/>
                <w:b/>
              </w:rPr>
              <w:t>eMeasures</w:t>
            </w:r>
            <w:proofErr w:type="spellEnd"/>
            <w:r w:rsidRPr="000F034A">
              <w:rPr>
                <w:rFonts w:ascii="Calibri" w:eastAsia="Calibri" w:hAnsi="Calibri" w:cs="Calibri"/>
                <w:b/>
              </w:rPr>
              <w:t>, composites, and PRO-</w:t>
            </w:r>
            <w:proofErr w:type="spellStart"/>
            <w:r w:rsidRPr="000F034A">
              <w:rPr>
                <w:rFonts w:ascii="Calibri" w:eastAsia="Calibri" w:hAnsi="Calibri" w:cs="Calibri"/>
                <w:b/>
              </w:rPr>
              <w:t>PMs</w:t>
            </w:r>
            <w:proofErr w:type="spellEnd"/>
            <w:r w:rsidRPr="000F034A">
              <w:rPr>
                <w:rFonts w:ascii="Calibri" w:eastAsia="Calibri" w:hAnsi="Calibri" w:cs="Calibri"/>
              </w:rPr>
              <w:t xml:space="preserve"> (or other measures susceptible to missing data),</w:t>
            </w:r>
            <w:r w:rsidR="00A831B4" w:rsidRPr="000F034A">
              <w:rPr>
                <w:rFonts w:ascii="Calibri" w:eastAsia="Calibri" w:hAnsi="Calibri" w:cs="Calibri"/>
                <w:b/>
              </w:rPr>
              <w:t xml:space="preserve"> </w:t>
            </w:r>
            <w:r w:rsidRPr="000F034A">
              <w:rPr>
                <w:rFonts w:ascii="Calibri" w:eastAsia="Calibri" w:hAnsi="Calibri" w:cs="Calibri"/>
              </w:rPr>
              <w:t xml:space="preserve">analyses identify the extent and distribution of missing data (or nonresponse) and demonstrate that performance results are not biased due to systematic missing data (or differences between responders and </w:t>
            </w:r>
            <w:proofErr w:type="spellStart"/>
            <w:r w:rsidRPr="000F034A">
              <w:rPr>
                <w:rFonts w:ascii="Calibri" w:eastAsia="Calibri" w:hAnsi="Calibri" w:cs="Calibri"/>
              </w:rPr>
              <w:t>nonresponders</w:t>
            </w:r>
            <w:proofErr w:type="spellEnd"/>
            <w:r w:rsidRPr="000F034A">
              <w:rPr>
                <w:rFonts w:ascii="Calibri" w:eastAsia="Calibri" w:hAnsi="Calibri" w:cs="Calibri"/>
              </w:rPr>
              <w:t>) and how the specified handling of missing data minimizes bias.</w:t>
            </w:r>
          </w:p>
          <w:bookmarkEnd w:id="0"/>
          <w:p w14:paraId="72673433" w14:textId="77777777" w:rsidR="00145149" w:rsidRPr="00A831B4" w:rsidRDefault="00145149" w:rsidP="00145149">
            <w:pPr>
              <w:rPr>
                <w:rFonts w:cstheme="minorHAnsi"/>
                <w:b/>
                <w:bCs/>
                <w:sz w:val="20"/>
                <w:szCs w:val="20"/>
              </w:rPr>
            </w:pPr>
          </w:p>
          <w:p w14:paraId="72673434"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72673435"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72673436" w14:textId="77777777"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14:paraId="72673437"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w:t>
            </w:r>
            <w:proofErr w:type="gramStart"/>
            <w:r w:rsidRPr="00A831B4">
              <w:rPr>
                <w:rFonts w:asciiTheme="minorHAnsi" w:hAnsiTheme="minorHAnsi" w:cstheme="minorHAnsi"/>
              </w:rPr>
              <w:t>an exclusion</w:t>
            </w:r>
            <w:proofErr w:type="gramEnd"/>
            <w:r w:rsidRPr="00A831B4">
              <w:rPr>
                <w:rFonts w:asciiTheme="minorHAnsi" w:hAnsiTheme="minorHAnsi" w:cstheme="minorHAnsi"/>
              </w:rPr>
              <w:t xml:space="preserve"> distorts measure results include, but are not limited to: frequency of occurrence, variability of exclusions across providers, and sensitivity analyses with and without the exclusion.  </w:t>
            </w:r>
          </w:p>
          <w:p w14:paraId="72673438"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72673439" w14:textId="77777777" w:rsidR="00145149" w:rsidRPr="00A831B4" w:rsidRDefault="00145149" w:rsidP="00A71200">
            <w:pPr>
              <w:pStyle w:val="FootnoteText"/>
              <w:rPr>
                <w:b/>
                <w:bCs/>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9" w:name="Note15"/>
            <w:bookmarkEnd w:id="9"/>
          </w:p>
          <w:p w14:paraId="7267343A" w14:textId="77777777" w:rsidR="00145149" w:rsidRPr="00A831B4" w:rsidRDefault="00A64EBF">
            <w:pPr>
              <w:rPr>
                <w:rFonts w:cstheme="minorHAnsi"/>
                <w:noProof/>
                <w:sz w:val="20"/>
                <w:szCs w:val="20"/>
              </w:rPr>
            </w:pPr>
            <w:bookmarkStart w:id="10" w:name="Note16"/>
            <w:bookmarkEnd w:id="10"/>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7267343C" w14:textId="77777777" w:rsidR="00BC0D25" w:rsidRDefault="00BC0D25" w:rsidP="00702C73">
      <w:pPr>
        <w:spacing w:after="0" w:line="240" w:lineRule="auto"/>
        <w:rPr>
          <w:rFonts w:cstheme="minorHAnsi"/>
          <w:noProof/>
        </w:rPr>
      </w:pPr>
    </w:p>
    <w:p w14:paraId="7267343D" w14:textId="77777777" w:rsidR="00702C73" w:rsidRPr="00702C73" w:rsidRDefault="00702C73" w:rsidP="00702C73">
      <w:pPr>
        <w:spacing w:after="0" w:line="240" w:lineRule="auto"/>
        <w:rPr>
          <w:rFonts w:cstheme="minorHAnsi"/>
          <w:noProof/>
        </w:rPr>
      </w:pPr>
    </w:p>
    <w:p w14:paraId="7267343E"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7267343F"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72673440" w14:textId="77777777" w:rsidR="000574AB" w:rsidRPr="00A25024" w:rsidRDefault="000574AB" w:rsidP="008A403A">
      <w:pPr>
        <w:spacing w:after="0" w:line="240" w:lineRule="auto"/>
        <w:rPr>
          <w:rFonts w:cstheme="minorHAnsi"/>
          <w:noProof/>
        </w:rPr>
      </w:pPr>
    </w:p>
    <w:p w14:paraId="72673441"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14:paraId="72673445" w14:textId="77777777" w:rsidTr="0014773C">
        <w:trPr>
          <w:jc w:val="center"/>
        </w:trPr>
        <w:tc>
          <w:tcPr>
            <w:tcW w:w="5208" w:type="dxa"/>
            <w:shd w:val="clear" w:color="auto" w:fill="D9D9D9" w:themeFill="background1" w:themeFillShade="D9"/>
          </w:tcPr>
          <w:p w14:paraId="72673442"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72673443" w14:textId="77777777"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proofErr w:type="spellStart"/>
            <w:r w:rsidRPr="009A6A57">
              <w:rPr>
                <w:rFonts w:cstheme="minorHAnsi"/>
                <w:b/>
                <w:bCs/>
                <w:i/>
              </w:rPr>
              <w:t>S.23</w:t>
            </w:r>
            <w:proofErr w:type="spellEnd"/>
            <w:r>
              <w:rPr>
                <w:rFonts w:cstheme="minorHAnsi"/>
                <w:b/>
                <w:bCs/>
              </w:rPr>
              <w:t>)</w:t>
            </w:r>
          </w:p>
        </w:tc>
        <w:tc>
          <w:tcPr>
            <w:tcW w:w="4847" w:type="dxa"/>
            <w:shd w:val="clear" w:color="auto" w:fill="D9D9D9" w:themeFill="background1" w:themeFillShade="D9"/>
          </w:tcPr>
          <w:p w14:paraId="72673444"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72673448" w14:textId="77777777" w:rsidTr="0014773C">
        <w:trPr>
          <w:jc w:val="center"/>
        </w:trPr>
        <w:tc>
          <w:tcPr>
            <w:tcW w:w="5208" w:type="dxa"/>
          </w:tcPr>
          <w:p w14:paraId="72673446" w14:textId="77777777" w:rsidR="00A01494" w:rsidRPr="00A01494" w:rsidRDefault="00CA7B4A"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72673447" w14:textId="77777777" w:rsidR="00A01494" w:rsidRPr="00A01494" w:rsidRDefault="00CA7B4A"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7267344B" w14:textId="77777777" w:rsidTr="0014773C">
        <w:trPr>
          <w:jc w:val="center"/>
        </w:trPr>
        <w:tc>
          <w:tcPr>
            <w:tcW w:w="5208" w:type="dxa"/>
          </w:tcPr>
          <w:p w14:paraId="72673449" w14:textId="77777777" w:rsidR="00A01494" w:rsidRPr="00A01494" w:rsidRDefault="00CA7B4A" w:rsidP="00DB3627">
            <w:pPr>
              <w:autoSpaceDE w:val="0"/>
              <w:autoSpaceDN w:val="0"/>
              <w:adjustRightInd w:val="0"/>
              <w:rPr>
                <w:rFonts w:cstheme="minorHAnsi"/>
                <w:bCs/>
              </w:rPr>
            </w:pPr>
            <w:sdt>
              <w:sdtPr>
                <w:rPr>
                  <w:rFonts w:cstheme="minorHAnsi"/>
                  <w:bCs/>
                  <w:color w:val="0000FF"/>
                </w:rPr>
                <w:id w:val="560149406"/>
                <w14:checkbox>
                  <w14:checked w14:val="1"/>
                  <w14:checkedState w14:val="2612" w14:font="MS Gothic"/>
                  <w14:uncheckedState w14:val="2610" w14:font="MS Gothic"/>
                </w14:checkbox>
              </w:sdtPr>
              <w:sdtEndPr/>
              <w:sdtContent>
                <w:r w:rsidR="00003705">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c>
          <w:tcPr>
            <w:tcW w:w="4847" w:type="dxa"/>
          </w:tcPr>
          <w:p w14:paraId="7267344A" w14:textId="77777777" w:rsidR="00A01494" w:rsidRPr="00A01494" w:rsidRDefault="00CA7B4A" w:rsidP="00DB3627">
            <w:pPr>
              <w:autoSpaceDE w:val="0"/>
              <w:autoSpaceDN w:val="0"/>
              <w:adjustRightInd w:val="0"/>
              <w:rPr>
                <w:rFonts w:cstheme="minorHAnsi"/>
                <w:bCs/>
              </w:rPr>
            </w:pPr>
            <w:sdt>
              <w:sdtPr>
                <w:rPr>
                  <w:rFonts w:cstheme="minorHAnsi"/>
                  <w:bCs/>
                  <w:color w:val="0000FF"/>
                </w:rPr>
                <w:id w:val="-387195507"/>
                <w14:checkbox>
                  <w14:checked w14:val="1"/>
                  <w14:checkedState w14:val="2612" w14:font="MS Gothic"/>
                  <w14:uncheckedState w14:val="2610" w14:font="MS Gothic"/>
                </w14:checkbox>
              </w:sdtPr>
              <w:sdtEndPr/>
              <w:sdtContent>
                <w:r w:rsidR="00003705">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r>
      <w:tr w:rsidR="00A01494" w:rsidRPr="00A01494" w14:paraId="7267344E" w14:textId="77777777" w:rsidTr="0014773C">
        <w:trPr>
          <w:jc w:val="center"/>
        </w:trPr>
        <w:tc>
          <w:tcPr>
            <w:tcW w:w="5208" w:type="dxa"/>
          </w:tcPr>
          <w:p w14:paraId="7267344C" w14:textId="77777777" w:rsidR="00A01494" w:rsidRPr="00A01494" w:rsidRDefault="00CA7B4A" w:rsidP="00DB3627">
            <w:pPr>
              <w:autoSpaceDE w:val="0"/>
              <w:autoSpaceDN w:val="0"/>
              <w:adjustRightInd w:val="0"/>
              <w:rPr>
                <w:rFonts w:cstheme="minorHAnsi"/>
                <w:bCs/>
              </w:rPr>
            </w:pPr>
            <w:sdt>
              <w:sdtPr>
                <w:rPr>
                  <w:rFonts w:cstheme="minorHAnsi"/>
                  <w:bCs/>
                  <w:color w:val="0000FF"/>
                </w:rPr>
                <w:id w:val="751091068"/>
                <w14:checkbox>
                  <w14:checked w14:val="1"/>
                  <w14:checkedState w14:val="2612" w14:font="MS Gothic"/>
                  <w14:uncheckedState w14:val="2610" w14:font="MS Gothic"/>
                </w14:checkbox>
              </w:sdtPr>
              <w:sdtEndPr/>
              <w:sdtContent>
                <w:r w:rsidR="00003705">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14:paraId="7267344D" w14:textId="77777777" w:rsidR="00A01494" w:rsidRPr="00A01494" w:rsidRDefault="00CA7B4A" w:rsidP="00DB3627">
            <w:pPr>
              <w:autoSpaceDE w:val="0"/>
              <w:autoSpaceDN w:val="0"/>
              <w:adjustRightInd w:val="0"/>
              <w:rPr>
                <w:rFonts w:cstheme="minorHAnsi"/>
                <w:bCs/>
              </w:rPr>
            </w:pPr>
            <w:sdt>
              <w:sdtPr>
                <w:rPr>
                  <w:rFonts w:cstheme="minorHAnsi"/>
                  <w:bCs/>
                  <w:color w:val="0000FF"/>
                </w:rPr>
                <w:id w:val="547026371"/>
                <w14:checkbox>
                  <w14:checked w14:val="1"/>
                  <w14:checkedState w14:val="2612" w14:font="MS Gothic"/>
                  <w14:uncheckedState w14:val="2610" w14:font="MS Gothic"/>
                </w14:checkbox>
              </w:sdtPr>
              <w:sdtEndPr/>
              <w:sdtContent>
                <w:r w:rsidR="00003705">
                  <w:rPr>
                    <w:rFonts w:ascii="MS Gothic" w:eastAsia="MS Gothic" w:hAnsi="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14:paraId="72673451" w14:textId="77777777" w:rsidTr="0014773C">
        <w:trPr>
          <w:jc w:val="center"/>
        </w:trPr>
        <w:tc>
          <w:tcPr>
            <w:tcW w:w="5208" w:type="dxa"/>
          </w:tcPr>
          <w:p w14:paraId="7267344F" w14:textId="77777777" w:rsidR="00A01494" w:rsidRPr="00A01494" w:rsidRDefault="00CA7B4A"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14:paraId="72673450" w14:textId="77777777" w:rsidR="00A01494" w:rsidRPr="00A01494" w:rsidRDefault="00CA7B4A"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14:paraId="72673454" w14:textId="77777777" w:rsidTr="0014773C">
        <w:trPr>
          <w:jc w:val="center"/>
        </w:trPr>
        <w:tc>
          <w:tcPr>
            <w:tcW w:w="5208" w:type="dxa"/>
          </w:tcPr>
          <w:p w14:paraId="72673452" w14:textId="77777777" w:rsidR="00A01494" w:rsidRPr="00A01494" w:rsidRDefault="00CA7B4A"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w:t>
            </w:r>
            <w:proofErr w:type="spellStart"/>
            <w:r w:rsidR="004756E1">
              <w:rPr>
                <w:rFonts w:cstheme="minorHAnsi"/>
                <w:bCs/>
              </w:rPr>
              <w:t>HQMF</w:t>
            </w:r>
            <w:proofErr w:type="spellEnd"/>
            <w:r w:rsidR="004756E1">
              <w:rPr>
                <w:rFonts w:cstheme="minorHAnsi"/>
                <w:bCs/>
              </w:rPr>
              <w:t xml:space="preserve">) </w:t>
            </w:r>
            <w:r w:rsidR="00A01494" w:rsidRPr="00A01494">
              <w:rPr>
                <w:rFonts w:cstheme="minorHAnsi"/>
                <w:bCs/>
              </w:rPr>
              <w:t xml:space="preserve">implemented in </w:t>
            </w:r>
            <w:proofErr w:type="spellStart"/>
            <w:r w:rsidR="00B82A57">
              <w:rPr>
                <w:rFonts w:cstheme="minorHAnsi"/>
                <w:bCs/>
              </w:rPr>
              <w:t>EHRs</w:t>
            </w:r>
            <w:proofErr w:type="spellEnd"/>
          </w:p>
        </w:tc>
        <w:tc>
          <w:tcPr>
            <w:tcW w:w="4847" w:type="dxa"/>
          </w:tcPr>
          <w:p w14:paraId="72673453" w14:textId="77777777" w:rsidR="00A01494" w:rsidRPr="00A01494" w:rsidRDefault="00CA7B4A"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w:t>
            </w:r>
            <w:proofErr w:type="spellStart"/>
            <w:r w:rsidR="004756E1">
              <w:rPr>
                <w:rFonts w:cstheme="minorHAnsi"/>
                <w:bCs/>
              </w:rPr>
              <w:t>HQMF</w:t>
            </w:r>
            <w:proofErr w:type="spellEnd"/>
            <w:r w:rsidR="004756E1">
              <w:rPr>
                <w:rFonts w:cstheme="minorHAnsi"/>
                <w:bCs/>
              </w:rPr>
              <w:t xml:space="preserve">) </w:t>
            </w:r>
            <w:r w:rsidR="00A01494" w:rsidRPr="00A01494">
              <w:rPr>
                <w:rFonts w:cstheme="minorHAnsi"/>
                <w:bCs/>
              </w:rPr>
              <w:t>impleme</w:t>
            </w:r>
            <w:r w:rsidR="00B82A57">
              <w:rPr>
                <w:rFonts w:cstheme="minorHAnsi"/>
                <w:bCs/>
              </w:rPr>
              <w:t xml:space="preserve">nted in </w:t>
            </w:r>
            <w:proofErr w:type="spellStart"/>
            <w:r w:rsidR="00B82A57">
              <w:rPr>
                <w:rFonts w:cstheme="minorHAnsi"/>
                <w:bCs/>
              </w:rPr>
              <w:t>EHRs</w:t>
            </w:r>
            <w:proofErr w:type="spellEnd"/>
          </w:p>
        </w:tc>
      </w:tr>
      <w:tr w:rsidR="00A01494" w:rsidRPr="00A01494" w14:paraId="72673457" w14:textId="77777777" w:rsidTr="0014773C">
        <w:trPr>
          <w:jc w:val="center"/>
        </w:trPr>
        <w:tc>
          <w:tcPr>
            <w:tcW w:w="5208" w:type="dxa"/>
          </w:tcPr>
          <w:p w14:paraId="72673455" w14:textId="77777777" w:rsidR="00A01494" w:rsidRPr="00A01494" w:rsidRDefault="00CA7B4A"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14:paraId="72673456" w14:textId="77777777" w:rsidR="00A01494" w:rsidRPr="00A01494" w:rsidRDefault="00CA7B4A"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r>
    </w:tbl>
    <w:p w14:paraId="72673458"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72673459" w14:textId="77777777" w:rsidR="00C355B9"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7267345A" w14:textId="77777777" w:rsidR="00003705" w:rsidRDefault="00003705" w:rsidP="00DB3627">
      <w:pPr>
        <w:autoSpaceDE w:val="0"/>
        <w:autoSpaceDN w:val="0"/>
        <w:adjustRightInd w:val="0"/>
        <w:spacing w:after="0" w:line="240" w:lineRule="auto"/>
        <w:rPr>
          <w:rFonts w:cstheme="minorHAnsi"/>
          <w:bCs/>
        </w:rPr>
      </w:pPr>
    </w:p>
    <w:p w14:paraId="7267345B" w14:textId="77777777" w:rsidR="00003705" w:rsidRPr="00464099" w:rsidRDefault="00003705" w:rsidP="00003705">
      <w:pPr>
        <w:autoSpaceDE w:val="0"/>
        <w:autoSpaceDN w:val="0"/>
        <w:adjustRightInd w:val="0"/>
        <w:spacing w:after="0" w:line="240" w:lineRule="auto"/>
        <w:rPr>
          <w:rFonts w:cstheme="minorHAnsi"/>
          <w:bCs/>
        </w:rPr>
      </w:pPr>
      <w:r w:rsidRPr="00464099">
        <w:rPr>
          <w:rFonts w:cstheme="minorHAnsi"/>
          <w:bCs/>
        </w:rPr>
        <w:t>Part B Medicare claims data</w:t>
      </w:r>
    </w:p>
    <w:p w14:paraId="7267345C" w14:textId="77777777" w:rsidR="00003705" w:rsidRPr="00464099" w:rsidRDefault="00003705" w:rsidP="00003705">
      <w:pPr>
        <w:autoSpaceDE w:val="0"/>
        <w:autoSpaceDN w:val="0"/>
        <w:adjustRightInd w:val="0"/>
        <w:spacing w:after="0" w:line="240" w:lineRule="auto"/>
        <w:rPr>
          <w:rFonts w:cstheme="minorHAnsi"/>
          <w:bCs/>
        </w:rPr>
      </w:pPr>
    </w:p>
    <w:p w14:paraId="7267345D" w14:textId="31E7407F" w:rsidR="00003705" w:rsidRDefault="00C8584D" w:rsidP="00003705">
      <w:pPr>
        <w:autoSpaceDE w:val="0"/>
        <w:autoSpaceDN w:val="0"/>
        <w:adjustRightInd w:val="0"/>
        <w:spacing w:after="0" w:line="240" w:lineRule="auto"/>
        <w:rPr>
          <w:rFonts w:cstheme="minorHAnsi"/>
          <w:bCs/>
        </w:rPr>
      </w:pPr>
      <w:r w:rsidRPr="00464099">
        <w:rPr>
          <w:rFonts w:cstheme="minorHAnsi"/>
          <w:bCs/>
        </w:rPr>
        <w:t>Physician Quality Reporting System (</w:t>
      </w:r>
      <w:proofErr w:type="spellStart"/>
      <w:r w:rsidR="00003705" w:rsidRPr="00464099">
        <w:rPr>
          <w:rFonts w:cstheme="minorHAnsi"/>
          <w:bCs/>
        </w:rPr>
        <w:t>PQRS</w:t>
      </w:r>
      <w:proofErr w:type="spellEnd"/>
      <w:r w:rsidRPr="00464099">
        <w:rPr>
          <w:rFonts w:cstheme="minorHAnsi"/>
          <w:bCs/>
        </w:rPr>
        <w:t>)</w:t>
      </w:r>
      <w:r w:rsidR="00003705" w:rsidRPr="00464099">
        <w:rPr>
          <w:rFonts w:cstheme="minorHAnsi"/>
          <w:bCs/>
        </w:rPr>
        <w:t xml:space="preserve"> </w:t>
      </w:r>
      <w:r w:rsidR="00FD0334" w:rsidRPr="00464099">
        <w:rPr>
          <w:rFonts w:cstheme="minorHAnsi"/>
          <w:bCs/>
        </w:rPr>
        <w:t>a</w:t>
      </w:r>
      <w:r w:rsidR="00003705" w:rsidRPr="00464099">
        <w:rPr>
          <w:rFonts w:cstheme="minorHAnsi"/>
          <w:bCs/>
        </w:rPr>
        <w:t xml:space="preserve">dministrative </w:t>
      </w:r>
      <w:r w:rsidR="00FD0334" w:rsidRPr="00464099">
        <w:rPr>
          <w:rFonts w:cstheme="minorHAnsi"/>
          <w:bCs/>
        </w:rPr>
        <w:t>d</w:t>
      </w:r>
      <w:r w:rsidR="00003705" w:rsidRPr="00464099">
        <w:rPr>
          <w:rFonts w:cstheme="minorHAnsi"/>
          <w:bCs/>
        </w:rPr>
        <w:t>ata from registries</w:t>
      </w:r>
    </w:p>
    <w:p w14:paraId="3EF73C39" w14:textId="77777777" w:rsidR="00104B84" w:rsidRDefault="00104B84" w:rsidP="00003705">
      <w:pPr>
        <w:autoSpaceDE w:val="0"/>
        <w:autoSpaceDN w:val="0"/>
        <w:adjustRightInd w:val="0"/>
        <w:spacing w:after="0" w:line="240" w:lineRule="auto"/>
        <w:rPr>
          <w:rFonts w:cstheme="minorHAnsi"/>
          <w:bCs/>
        </w:rPr>
      </w:pPr>
    </w:p>
    <w:p w14:paraId="2DCE3977" w14:textId="616866E4" w:rsidR="00104B84" w:rsidRPr="006420C8" w:rsidRDefault="00104B84" w:rsidP="00003705">
      <w:pPr>
        <w:autoSpaceDE w:val="0"/>
        <w:autoSpaceDN w:val="0"/>
        <w:adjustRightInd w:val="0"/>
        <w:spacing w:after="0" w:line="240" w:lineRule="auto"/>
        <w:rPr>
          <w:rFonts w:cstheme="minorHAnsi"/>
          <w:b/>
          <w:bCs/>
          <w:color w:val="1F497D" w:themeColor="text2"/>
        </w:rPr>
      </w:pPr>
      <w:r w:rsidRPr="006420C8">
        <w:rPr>
          <w:rFonts w:cstheme="minorHAnsi"/>
          <w:b/>
          <w:bCs/>
          <w:color w:val="1F497D" w:themeColor="text2"/>
        </w:rPr>
        <w:t>Previous Submission</w:t>
      </w:r>
      <w:r w:rsidR="0039603A" w:rsidRPr="006420C8">
        <w:rPr>
          <w:rFonts w:cstheme="minorHAnsi"/>
          <w:b/>
          <w:bCs/>
          <w:color w:val="1F497D" w:themeColor="text2"/>
        </w:rPr>
        <w:t>:</w:t>
      </w:r>
    </w:p>
    <w:p w14:paraId="25002A98" w14:textId="77777777" w:rsidR="0039603A" w:rsidRPr="0039603A" w:rsidRDefault="0039603A" w:rsidP="0039603A">
      <w:pPr>
        <w:autoSpaceDE w:val="0"/>
        <w:autoSpaceDN w:val="0"/>
        <w:adjustRightInd w:val="0"/>
        <w:spacing w:after="0" w:line="240" w:lineRule="auto"/>
        <w:rPr>
          <w:rFonts w:cstheme="minorHAnsi"/>
          <w:bCs/>
          <w:i/>
          <w:color w:val="1F497D" w:themeColor="text2"/>
        </w:rPr>
      </w:pPr>
      <w:r w:rsidRPr="0039603A">
        <w:rPr>
          <w:rFonts w:cstheme="minorHAnsi"/>
          <w:bCs/>
          <w:i/>
          <w:color w:val="1F497D" w:themeColor="text2"/>
        </w:rPr>
        <w:t>Claim Type:  Claim Carrier (B)</w:t>
      </w:r>
    </w:p>
    <w:p w14:paraId="126ED2CD" w14:textId="77777777" w:rsidR="0039603A" w:rsidRPr="0039603A" w:rsidRDefault="0039603A" w:rsidP="0039603A">
      <w:pPr>
        <w:autoSpaceDE w:val="0"/>
        <w:autoSpaceDN w:val="0"/>
        <w:adjustRightInd w:val="0"/>
        <w:spacing w:after="0" w:line="240" w:lineRule="auto"/>
        <w:rPr>
          <w:rFonts w:cstheme="minorHAnsi"/>
          <w:bCs/>
          <w:i/>
          <w:color w:val="1F497D" w:themeColor="text2"/>
        </w:rPr>
      </w:pPr>
      <w:r w:rsidRPr="0039603A">
        <w:rPr>
          <w:rFonts w:cstheme="minorHAnsi"/>
          <w:bCs/>
          <w:i/>
          <w:color w:val="1F497D" w:themeColor="text2"/>
        </w:rPr>
        <w:t xml:space="preserve">Criteria:  Any </w:t>
      </w:r>
      <w:proofErr w:type="spellStart"/>
      <w:r w:rsidRPr="0039603A">
        <w:rPr>
          <w:rFonts w:cstheme="minorHAnsi"/>
          <w:bCs/>
          <w:i/>
          <w:color w:val="1F497D" w:themeColor="text2"/>
        </w:rPr>
        <w:t>HCPCS</w:t>
      </w:r>
      <w:proofErr w:type="spellEnd"/>
      <w:r w:rsidRPr="0039603A">
        <w:rPr>
          <w:rFonts w:cstheme="minorHAnsi"/>
          <w:bCs/>
          <w:i/>
          <w:color w:val="1F497D" w:themeColor="text2"/>
        </w:rPr>
        <w:t xml:space="preserve"> Line code in the following string:  </w:t>
      </w:r>
      <w:proofErr w:type="spellStart"/>
      <w:r w:rsidRPr="0039603A">
        <w:rPr>
          <w:rFonts w:cstheme="minorHAnsi"/>
          <w:bCs/>
          <w:i/>
          <w:color w:val="1F497D" w:themeColor="text2"/>
        </w:rPr>
        <w:t>G8431</w:t>
      </w:r>
      <w:proofErr w:type="spellEnd"/>
      <w:r w:rsidRPr="0039603A">
        <w:rPr>
          <w:rFonts w:cstheme="minorHAnsi"/>
          <w:bCs/>
          <w:i/>
          <w:color w:val="1F497D" w:themeColor="text2"/>
        </w:rPr>
        <w:t xml:space="preserve">, </w:t>
      </w:r>
      <w:proofErr w:type="spellStart"/>
      <w:r w:rsidRPr="0039603A">
        <w:rPr>
          <w:rFonts w:cstheme="minorHAnsi"/>
          <w:bCs/>
          <w:i/>
          <w:color w:val="1F497D" w:themeColor="text2"/>
        </w:rPr>
        <w:t>G8510</w:t>
      </w:r>
      <w:proofErr w:type="spellEnd"/>
      <w:r w:rsidRPr="0039603A">
        <w:rPr>
          <w:rFonts w:cstheme="minorHAnsi"/>
          <w:bCs/>
          <w:i/>
          <w:color w:val="1F497D" w:themeColor="text2"/>
        </w:rPr>
        <w:t xml:space="preserve">, </w:t>
      </w:r>
      <w:proofErr w:type="spellStart"/>
      <w:r w:rsidRPr="0039603A">
        <w:rPr>
          <w:rFonts w:cstheme="minorHAnsi"/>
          <w:bCs/>
          <w:i/>
          <w:color w:val="1F497D" w:themeColor="text2"/>
        </w:rPr>
        <w:t>G8433</w:t>
      </w:r>
      <w:proofErr w:type="spellEnd"/>
      <w:r w:rsidRPr="0039603A">
        <w:rPr>
          <w:rFonts w:cstheme="minorHAnsi"/>
          <w:bCs/>
          <w:i/>
          <w:color w:val="1F497D" w:themeColor="text2"/>
        </w:rPr>
        <w:t xml:space="preserve">, </w:t>
      </w:r>
      <w:proofErr w:type="spellStart"/>
      <w:r w:rsidRPr="0039603A">
        <w:rPr>
          <w:rFonts w:cstheme="minorHAnsi"/>
          <w:bCs/>
          <w:i/>
          <w:color w:val="1F497D" w:themeColor="text2"/>
        </w:rPr>
        <w:t>G8432</w:t>
      </w:r>
      <w:proofErr w:type="spellEnd"/>
      <w:r w:rsidRPr="0039603A">
        <w:rPr>
          <w:rFonts w:cstheme="minorHAnsi"/>
          <w:bCs/>
          <w:i/>
          <w:color w:val="1F497D" w:themeColor="text2"/>
        </w:rPr>
        <w:t xml:space="preserve">, </w:t>
      </w:r>
      <w:proofErr w:type="spellStart"/>
      <w:r w:rsidRPr="0039603A">
        <w:rPr>
          <w:rFonts w:cstheme="minorHAnsi"/>
          <w:bCs/>
          <w:i/>
          <w:color w:val="1F497D" w:themeColor="text2"/>
        </w:rPr>
        <w:t>G8511</w:t>
      </w:r>
      <w:proofErr w:type="spellEnd"/>
    </w:p>
    <w:p w14:paraId="4099C42F" w14:textId="77777777" w:rsidR="0039603A" w:rsidRPr="0039603A" w:rsidRDefault="0039603A" w:rsidP="0039603A">
      <w:pPr>
        <w:autoSpaceDE w:val="0"/>
        <w:autoSpaceDN w:val="0"/>
        <w:adjustRightInd w:val="0"/>
        <w:spacing w:after="0" w:line="240" w:lineRule="auto"/>
        <w:rPr>
          <w:rFonts w:cstheme="minorHAnsi"/>
          <w:bCs/>
          <w:i/>
          <w:color w:val="1F497D" w:themeColor="text2"/>
        </w:rPr>
      </w:pPr>
      <w:r w:rsidRPr="0039603A">
        <w:rPr>
          <w:rFonts w:cstheme="minorHAnsi"/>
          <w:bCs/>
          <w:i/>
          <w:color w:val="1F497D" w:themeColor="text2"/>
        </w:rPr>
        <w:t xml:space="preserve">Additional fields requested to the standard layout:  </w:t>
      </w:r>
      <w:proofErr w:type="spellStart"/>
      <w:r w:rsidRPr="0039603A">
        <w:rPr>
          <w:rFonts w:cstheme="minorHAnsi"/>
          <w:bCs/>
          <w:i/>
          <w:color w:val="1F497D" w:themeColor="text2"/>
        </w:rPr>
        <w:t>LINE_PRCSG_IND</w:t>
      </w:r>
      <w:proofErr w:type="spellEnd"/>
      <w:r w:rsidRPr="0039603A">
        <w:rPr>
          <w:rFonts w:cstheme="minorHAnsi"/>
          <w:bCs/>
          <w:i/>
          <w:color w:val="1F497D" w:themeColor="text2"/>
        </w:rPr>
        <w:t xml:space="preserve"> (included in the detail file), beneficiary name, </w:t>
      </w:r>
      <w:proofErr w:type="gramStart"/>
      <w:r w:rsidRPr="0039603A">
        <w:rPr>
          <w:rFonts w:cstheme="minorHAnsi"/>
          <w:bCs/>
          <w:i/>
          <w:color w:val="1F497D" w:themeColor="text2"/>
        </w:rPr>
        <w:t>beneficiary</w:t>
      </w:r>
      <w:proofErr w:type="gramEnd"/>
      <w:r w:rsidRPr="0039603A">
        <w:rPr>
          <w:rFonts w:cstheme="minorHAnsi"/>
          <w:bCs/>
          <w:i/>
          <w:color w:val="1F497D" w:themeColor="text2"/>
        </w:rPr>
        <w:t xml:space="preserve"> DOB, beneficiary DOD, beneficiary gender, beneficiary HIC, and beneficiary race</w:t>
      </w:r>
    </w:p>
    <w:p w14:paraId="78D369F4" w14:textId="66082460" w:rsidR="0039603A" w:rsidRPr="00104B84" w:rsidRDefault="0039603A" w:rsidP="0039603A">
      <w:pPr>
        <w:autoSpaceDE w:val="0"/>
        <w:autoSpaceDN w:val="0"/>
        <w:adjustRightInd w:val="0"/>
        <w:spacing w:after="0" w:line="240" w:lineRule="auto"/>
        <w:rPr>
          <w:rFonts w:cstheme="minorHAnsi"/>
          <w:bCs/>
          <w:i/>
          <w:color w:val="1F497D" w:themeColor="text2"/>
        </w:rPr>
      </w:pPr>
      <w:proofErr w:type="spellStart"/>
      <w:r w:rsidRPr="0039603A">
        <w:rPr>
          <w:rFonts w:cstheme="minorHAnsi"/>
          <w:bCs/>
          <w:i/>
          <w:color w:val="1F497D" w:themeColor="text2"/>
        </w:rPr>
        <w:t>NPIs</w:t>
      </w:r>
      <w:proofErr w:type="spellEnd"/>
      <w:r w:rsidRPr="0039603A">
        <w:rPr>
          <w:rFonts w:cstheme="minorHAnsi"/>
          <w:bCs/>
          <w:i/>
          <w:color w:val="1F497D" w:themeColor="text2"/>
        </w:rPr>
        <w:t xml:space="preserve"> </w:t>
      </w:r>
      <w:proofErr w:type="gramStart"/>
      <w:r w:rsidRPr="0039603A">
        <w:rPr>
          <w:rFonts w:cstheme="minorHAnsi"/>
          <w:bCs/>
          <w:i/>
          <w:color w:val="1F497D" w:themeColor="text2"/>
        </w:rPr>
        <w:t>who</w:t>
      </w:r>
      <w:proofErr w:type="gramEnd"/>
      <w:r w:rsidRPr="0039603A">
        <w:rPr>
          <w:rFonts w:cstheme="minorHAnsi"/>
          <w:bCs/>
          <w:i/>
          <w:color w:val="1F497D" w:themeColor="text2"/>
        </w:rPr>
        <w:t xml:space="preserve"> had fewer than ten claims were removed from the dataset.  A simple random sample of records for approximately 150 </w:t>
      </w:r>
      <w:proofErr w:type="spellStart"/>
      <w:r w:rsidRPr="0039603A">
        <w:rPr>
          <w:rFonts w:cstheme="minorHAnsi"/>
          <w:bCs/>
          <w:i/>
          <w:color w:val="1F497D" w:themeColor="text2"/>
        </w:rPr>
        <w:t>NPIs</w:t>
      </w:r>
      <w:proofErr w:type="spellEnd"/>
      <w:r w:rsidRPr="0039603A">
        <w:rPr>
          <w:rFonts w:cstheme="minorHAnsi"/>
          <w:bCs/>
          <w:i/>
          <w:color w:val="1F497D" w:themeColor="text2"/>
        </w:rPr>
        <w:t xml:space="preserve"> was drawn.  From those 150 </w:t>
      </w:r>
      <w:proofErr w:type="spellStart"/>
      <w:r w:rsidRPr="0039603A">
        <w:rPr>
          <w:rFonts w:cstheme="minorHAnsi"/>
          <w:bCs/>
          <w:i/>
          <w:color w:val="1F497D" w:themeColor="text2"/>
        </w:rPr>
        <w:t>NPIs</w:t>
      </w:r>
      <w:proofErr w:type="spellEnd"/>
      <w:r w:rsidRPr="0039603A">
        <w:rPr>
          <w:rFonts w:cstheme="minorHAnsi"/>
          <w:bCs/>
          <w:i/>
          <w:color w:val="1F497D" w:themeColor="text2"/>
        </w:rPr>
        <w:t xml:space="preserve">, a random sample of approximately 600 claims was identified.  The records were then stratified by the business location address listed in the </w:t>
      </w:r>
      <w:proofErr w:type="spellStart"/>
      <w:r w:rsidRPr="0039603A">
        <w:rPr>
          <w:rFonts w:cstheme="minorHAnsi"/>
          <w:bCs/>
          <w:i/>
          <w:color w:val="1F497D" w:themeColor="text2"/>
        </w:rPr>
        <w:t>NPI</w:t>
      </w:r>
      <w:proofErr w:type="spellEnd"/>
      <w:r w:rsidRPr="0039603A">
        <w:rPr>
          <w:rFonts w:cstheme="minorHAnsi"/>
          <w:bCs/>
          <w:i/>
          <w:color w:val="1F497D" w:themeColor="text2"/>
        </w:rPr>
        <w:t xml:space="preserve"> registry so that the maximum number of records from each business location was limited to 10 records.  This limitation was set so that the providers would not see this task as too burdensome and would be more likely to send in their records.  </w:t>
      </w:r>
    </w:p>
    <w:p w14:paraId="3CCDEE7A" w14:textId="77777777" w:rsidR="00104B84" w:rsidRPr="00104B84" w:rsidRDefault="00104B84" w:rsidP="00003705">
      <w:pPr>
        <w:autoSpaceDE w:val="0"/>
        <w:autoSpaceDN w:val="0"/>
        <w:adjustRightInd w:val="0"/>
        <w:spacing w:after="0" w:line="240" w:lineRule="auto"/>
        <w:rPr>
          <w:rFonts w:cstheme="minorHAnsi"/>
          <w:bCs/>
          <w:color w:val="1F497D" w:themeColor="text2"/>
        </w:rPr>
      </w:pPr>
    </w:p>
    <w:p w14:paraId="7267345E" w14:textId="77777777" w:rsidR="009E1846" w:rsidRPr="00464099" w:rsidRDefault="009E1846" w:rsidP="00DB3627">
      <w:pPr>
        <w:autoSpaceDE w:val="0"/>
        <w:autoSpaceDN w:val="0"/>
        <w:adjustRightInd w:val="0"/>
        <w:spacing w:after="0" w:line="240" w:lineRule="auto"/>
        <w:rPr>
          <w:rFonts w:cstheme="minorHAnsi"/>
          <w:b/>
        </w:rPr>
      </w:pPr>
    </w:p>
    <w:p w14:paraId="7267345F" w14:textId="20930C1C" w:rsidR="0004593A" w:rsidRPr="00464099" w:rsidRDefault="002B5016" w:rsidP="00DB3627">
      <w:pPr>
        <w:autoSpaceDE w:val="0"/>
        <w:autoSpaceDN w:val="0"/>
        <w:adjustRightInd w:val="0"/>
        <w:spacing w:after="0" w:line="240" w:lineRule="auto"/>
        <w:rPr>
          <w:rFonts w:cstheme="minorHAnsi"/>
          <w:bCs/>
        </w:rPr>
      </w:pPr>
      <w:r w:rsidRPr="00464099">
        <w:rPr>
          <w:rFonts w:cstheme="minorHAnsi"/>
          <w:b/>
        </w:rPr>
        <w:t>1</w:t>
      </w:r>
      <w:r w:rsidR="00927027" w:rsidRPr="00464099">
        <w:rPr>
          <w:rFonts w:cstheme="minorHAnsi"/>
          <w:b/>
        </w:rPr>
        <w:t>.</w:t>
      </w:r>
      <w:r w:rsidR="00DB3627" w:rsidRPr="00464099">
        <w:rPr>
          <w:rFonts w:cstheme="minorHAnsi"/>
          <w:b/>
        </w:rPr>
        <w:t xml:space="preserve">3. </w:t>
      </w:r>
      <w:r w:rsidR="000574AB" w:rsidRPr="00464099">
        <w:rPr>
          <w:rFonts w:cstheme="minorHAnsi"/>
          <w:b/>
        </w:rPr>
        <w:t xml:space="preserve">What </w:t>
      </w:r>
      <w:r w:rsidR="000968F8" w:rsidRPr="00464099">
        <w:rPr>
          <w:rFonts w:cstheme="minorHAnsi"/>
          <w:b/>
        </w:rPr>
        <w:t xml:space="preserve">are the </w:t>
      </w:r>
      <w:r w:rsidR="000574AB" w:rsidRPr="00464099">
        <w:rPr>
          <w:rFonts w:cstheme="minorHAnsi"/>
          <w:b/>
        </w:rPr>
        <w:t xml:space="preserve">dates of </w:t>
      </w:r>
      <w:r w:rsidR="000968F8" w:rsidRPr="00464099">
        <w:rPr>
          <w:rFonts w:cstheme="minorHAnsi"/>
          <w:b/>
        </w:rPr>
        <w:t xml:space="preserve">the </w:t>
      </w:r>
      <w:r w:rsidR="000574AB" w:rsidRPr="00464099">
        <w:rPr>
          <w:rFonts w:cstheme="minorHAnsi"/>
          <w:b/>
        </w:rPr>
        <w:t xml:space="preserve">data </w:t>
      </w:r>
      <w:r w:rsidR="000968F8" w:rsidRPr="00464099">
        <w:rPr>
          <w:rFonts w:cstheme="minorHAnsi"/>
          <w:b/>
        </w:rPr>
        <w:t>used in testing</w:t>
      </w:r>
      <w:r w:rsidR="000968F8" w:rsidRPr="00464099">
        <w:rPr>
          <w:rFonts w:cstheme="minorHAnsi"/>
        </w:rPr>
        <w:t>?</w:t>
      </w:r>
      <w:r w:rsidR="00080CF7" w:rsidRPr="00464099">
        <w:rPr>
          <w:rFonts w:cstheme="minorHAnsi"/>
        </w:rPr>
        <w:t xml:space="preserve"> </w:t>
      </w:r>
      <w:r w:rsidR="000574AB" w:rsidRPr="00464099">
        <w:rPr>
          <w:rFonts w:cstheme="minorHAnsi"/>
        </w:rPr>
        <w:t xml:space="preserve"> </w:t>
      </w:r>
      <w:sdt>
        <w:sdtPr>
          <w:rPr>
            <w:rStyle w:val="Style1"/>
          </w:rPr>
          <w:id w:val="950514773"/>
          <w:showingPlcHdr/>
          <w:text/>
        </w:sdtPr>
        <w:sdtEndPr>
          <w:rPr>
            <w:rStyle w:val="DefaultParagraphFont"/>
            <w:rFonts w:cstheme="minorHAnsi"/>
            <w:color w:val="auto"/>
          </w:rPr>
        </w:sdtEndPr>
        <w:sdtContent>
          <w:r w:rsidR="00CD36EA" w:rsidRPr="00464099">
            <w:rPr>
              <w:rStyle w:val="Style1"/>
            </w:rPr>
            <w:t xml:space="preserve">     </w:t>
          </w:r>
        </w:sdtContent>
      </w:sdt>
    </w:p>
    <w:p w14:paraId="72673460" w14:textId="77777777" w:rsidR="000574AB" w:rsidRPr="00464099" w:rsidRDefault="000574AB" w:rsidP="00DB3627">
      <w:pPr>
        <w:autoSpaceDE w:val="0"/>
        <w:autoSpaceDN w:val="0"/>
        <w:adjustRightInd w:val="0"/>
        <w:spacing w:after="0" w:line="240" w:lineRule="auto"/>
        <w:rPr>
          <w:rFonts w:cstheme="minorHAnsi"/>
          <w:bCs/>
        </w:rPr>
      </w:pPr>
    </w:p>
    <w:p w14:paraId="72673461" w14:textId="0FA20641" w:rsidR="009825FD" w:rsidRPr="00464099" w:rsidRDefault="00640BFA" w:rsidP="009825FD">
      <w:pPr>
        <w:autoSpaceDE w:val="0"/>
        <w:autoSpaceDN w:val="0"/>
        <w:adjustRightInd w:val="0"/>
        <w:spacing w:after="0" w:line="240" w:lineRule="auto"/>
        <w:rPr>
          <w:rFonts w:cstheme="minorHAnsi"/>
          <w:bCs/>
        </w:rPr>
      </w:pPr>
      <w:r w:rsidRPr="00464099">
        <w:rPr>
          <w:rFonts w:cstheme="minorHAnsi"/>
          <w:bCs/>
        </w:rPr>
        <w:t xml:space="preserve">We tested the measure using </w:t>
      </w:r>
      <w:r w:rsidR="009825FD" w:rsidRPr="00464099">
        <w:rPr>
          <w:rFonts w:cstheme="minorHAnsi"/>
          <w:bCs/>
        </w:rPr>
        <w:t xml:space="preserve">Part B Medicare claims data </w:t>
      </w:r>
      <w:r w:rsidRPr="00464099">
        <w:rPr>
          <w:rFonts w:cstheme="minorHAnsi"/>
          <w:bCs/>
        </w:rPr>
        <w:t>for</w:t>
      </w:r>
      <w:r w:rsidR="009825FD" w:rsidRPr="00464099">
        <w:rPr>
          <w:rFonts w:cstheme="minorHAnsi"/>
          <w:bCs/>
        </w:rPr>
        <w:t xml:space="preserve"> encounters </w:t>
      </w:r>
      <w:r w:rsidR="00252A71" w:rsidRPr="00464099">
        <w:rPr>
          <w:rFonts w:cstheme="minorHAnsi"/>
          <w:bCs/>
        </w:rPr>
        <w:t xml:space="preserve">from </w:t>
      </w:r>
      <w:r w:rsidR="009825FD" w:rsidRPr="00464099">
        <w:rPr>
          <w:rFonts w:cstheme="minorHAnsi"/>
          <w:bCs/>
        </w:rPr>
        <w:t>1/1/2015 to 12/31/2015.</w:t>
      </w:r>
    </w:p>
    <w:p w14:paraId="72673462" w14:textId="77777777" w:rsidR="009825FD" w:rsidRPr="00464099" w:rsidRDefault="009825FD" w:rsidP="009825FD">
      <w:pPr>
        <w:autoSpaceDE w:val="0"/>
        <w:autoSpaceDN w:val="0"/>
        <w:adjustRightInd w:val="0"/>
        <w:spacing w:after="0" w:line="240" w:lineRule="auto"/>
        <w:rPr>
          <w:rFonts w:cstheme="minorHAnsi"/>
          <w:bCs/>
        </w:rPr>
      </w:pPr>
    </w:p>
    <w:p w14:paraId="72673463" w14:textId="28F7C09F" w:rsidR="009825FD" w:rsidRDefault="00640BFA" w:rsidP="009825FD">
      <w:pPr>
        <w:autoSpaceDE w:val="0"/>
        <w:autoSpaceDN w:val="0"/>
        <w:adjustRightInd w:val="0"/>
        <w:spacing w:after="0" w:line="240" w:lineRule="auto"/>
        <w:rPr>
          <w:rFonts w:cstheme="minorHAnsi"/>
          <w:bCs/>
        </w:rPr>
      </w:pPr>
      <w:r w:rsidRPr="00464099">
        <w:rPr>
          <w:rFonts w:cstheme="minorHAnsi"/>
          <w:bCs/>
        </w:rPr>
        <w:t xml:space="preserve">We also tested the measure using the </w:t>
      </w:r>
      <w:proofErr w:type="spellStart"/>
      <w:r w:rsidR="009825FD" w:rsidRPr="00464099">
        <w:rPr>
          <w:rFonts w:cstheme="minorHAnsi"/>
          <w:bCs/>
        </w:rPr>
        <w:t>PQRS</w:t>
      </w:r>
      <w:proofErr w:type="spellEnd"/>
      <w:r w:rsidR="009825FD" w:rsidRPr="00464099">
        <w:rPr>
          <w:rFonts w:cstheme="minorHAnsi"/>
          <w:bCs/>
        </w:rPr>
        <w:t xml:space="preserve"> </w:t>
      </w:r>
      <w:r w:rsidR="00252A71" w:rsidRPr="00464099">
        <w:rPr>
          <w:rFonts w:cstheme="minorHAnsi"/>
          <w:bCs/>
        </w:rPr>
        <w:t>a</w:t>
      </w:r>
      <w:r w:rsidR="009825FD" w:rsidRPr="00464099">
        <w:rPr>
          <w:rFonts w:cstheme="minorHAnsi"/>
          <w:bCs/>
        </w:rPr>
        <w:t xml:space="preserve">dministrative registry data aggregated at the provider level </w:t>
      </w:r>
      <w:r w:rsidRPr="00464099">
        <w:rPr>
          <w:rFonts w:cstheme="minorHAnsi"/>
          <w:bCs/>
        </w:rPr>
        <w:t>for</w:t>
      </w:r>
      <w:r w:rsidR="009825FD" w:rsidRPr="00464099">
        <w:rPr>
          <w:rFonts w:cstheme="minorHAnsi"/>
          <w:bCs/>
        </w:rPr>
        <w:t xml:space="preserve"> encounters </w:t>
      </w:r>
      <w:r w:rsidR="00252A71" w:rsidRPr="00464099">
        <w:rPr>
          <w:rFonts w:cstheme="minorHAnsi"/>
          <w:bCs/>
        </w:rPr>
        <w:t xml:space="preserve">from </w:t>
      </w:r>
      <w:r w:rsidR="009825FD" w:rsidRPr="00464099">
        <w:rPr>
          <w:rFonts w:cstheme="minorHAnsi"/>
          <w:bCs/>
        </w:rPr>
        <w:t>1/1/2015 to 12/31/2015.</w:t>
      </w:r>
    </w:p>
    <w:p w14:paraId="6D5E285B" w14:textId="77777777" w:rsidR="00104B84" w:rsidRDefault="00104B84" w:rsidP="009825FD">
      <w:pPr>
        <w:autoSpaceDE w:val="0"/>
        <w:autoSpaceDN w:val="0"/>
        <w:adjustRightInd w:val="0"/>
        <w:spacing w:after="0" w:line="240" w:lineRule="auto"/>
        <w:rPr>
          <w:rFonts w:cstheme="minorHAnsi"/>
          <w:bCs/>
        </w:rPr>
      </w:pPr>
    </w:p>
    <w:p w14:paraId="503F24D1" w14:textId="27578345" w:rsidR="00104B84" w:rsidRPr="006420C8" w:rsidRDefault="00104B84" w:rsidP="009825FD">
      <w:pPr>
        <w:autoSpaceDE w:val="0"/>
        <w:autoSpaceDN w:val="0"/>
        <w:adjustRightInd w:val="0"/>
        <w:spacing w:after="0" w:line="240" w:lineRule="auto"/>
        <w:rPr>
          <w:rFonts w:cstheme="minorHAnsi"/>
          <w:b/>
          <w:bCs/>
          <w:color w:val="1F497D" w:themeColor="text2"/>
        </w:rPr>
      </w:pPr>
      <w:r w:rsidRPr="006420C8">
        <w:rPr>
          <w:rFonts w:cstheme="minorHAnsi"/>
          <w:b/>
          <w:bCs/>
          <w:color w:val="1F497D" w:themeColor="text2"/>
        </w:rPr>
        <w:t>Previous Submission</w:t>
      </w:r>
      <w:r w:rsidR="0039603A" w:rsidRPr="006420C8">
        <w:rPr>
          <w:rFonts w:cstheme="minorHAnsi"/>
          <w:b/>
          <w:bCs/>
          <w:color w:val="1F497D" w:themeColor="text2"/>
        </w:rPr>
        <w:t>:</w:t>
      </w:r>
    </w:p>
    <w:p w14:paraId="21467732" w14:textId="16F0E406" w:rsidR="0039603A" w:rsidRPr="0039603A" w:rsidRDefault="0039603A" w:rsidP="009825FD">
      <w:pPr>
        <w:autoSpaceDE w:val="0"/>
        <w:autoSpaceDN w:val="0"/>
        <w:adjustRightInd w:val="0"/>
        <w:spacing w:after="0" w:line="240" w:lineRule="auto"/>
        <w:rPr>
          <w:rFonts w:cstheme="minorHAnsi"/>
          <w:bCs/>
          <w:i/>
          <w:color w:val="1F497D" w:themeColor="text2"/>
        </w:rPr>
      </w:pPr>
      <w:r w:rsidRPr="0039603A">
        <w:rPr>
          <w:rFonts w:cstheme="minorHAnsi"/>
          <w:bCs/>
          <w:i/>
          <w:color w:val="1F497D" w:themeColor="text2"/>
        </w:rPr>
        <w:t>Time period:  1/1/2012 – 3/31/2012</w:t>
      </w:r>
    </w:p>
    <w:p w14:paraId="72673464" w14:textId="77777777" w:rsidR="009825FD" w:rsidRPr="00CE7A2C" w:rsidRDefault="009825FD" w:rsidP="00DB3627">
      <w:pPr>
        <w:autoSpaceDE w:val="0"/>
        <w:autoSpaceDN w:val="0"/>
        <w:adjustRightInd w:val="0"/>
        <w:spacing w:after="0" w:line="240" w:lineRule="auto"/>
        <w:rPr>
          <w:rFonts w:cstheme="minorHAnsi"/>
          <w:bCs/>
        </w:rPr>
      </w:pPr>
    </w:p>
    <w:p w14:paraId="72673466" w14:textId="77777777" w:rsidR="000414E8" w:rsidRPr="00CE7A2C" w:rsidRDefault="002B5016" w:rsidP="00DB3627">
      <w:pPr>
        <w:autoSpaceDE w:val="0"/>
        <w:autoSpaceDN w:val="0"/>
        <w:adjustRightInd w:val="0"/>
        <w:spacing w:after="0" w:line="240" w:lineRule="auto"/>
        <w:rPr>
          <w:rFonts w:cstheme="minorHAnsi"/>
          <w:bCs/>
        </w:rPr>
      </w:pPr>
      <w:r w:rsidRPr="00CE7A2C">
        <w:rPr>
          <w:rFonts w:cstheme="minorHAnsi"/>
          <w:b/>
          <w:bCs/>
        </w:rPr>
        <w:t>1</w:t>
      </w:r>
      <w:r w:rsidR="00927027" w:rsidRPr="00CE7A2C">
        <w:rPr>
          <w:rFonts w:cstheme="minorHAnsi"/>
          <w:b/>
          <w:bCs/>
        </w:rPr>
        <w:t>.</w:t>
      </w:r>
      <w:r w:rsidR="00DB3627" w:rsidRPr="00CE7A2C">
        <w:rPr>
          <w:rFonts w:cstheme="minorHAnsi"/>
          <w:b/>
          <w:bCs/>
        </w:rPr>
        <w:t xml:space="preserve">4. </w:t>
      </w:r>
      <w:r w:rsidR="00021170" w:rsidRPr="00CE7A2C">
        <w:rPr>
          <w:rFonts w:cstheme="minorHAnsi"/>
          <w:b/>
          <w:bCs/>
        </w:rPr>
        <w:t>What level</w:t>
      </w:r>
      <w:r w:rsidR="006327D8" w:rsidRPr="00CE7A2C">
        <w:rPr>
          <w:rFonts w:cstheme="minorHAnsi"/>
          <w:b/>
          <w:bCs/>
        </w:rPr>
        <w:t>s</w:t>
      </w:r>
      <w:r w:rsidR="00021170" w:rsidRPr="00CE7A2C">
        <w:rPr>
          <w:rFonts w:cstheme="minorHAnsi"/>
          <w:b/>
          <w:bCs/>
        </w:rPr>
        <w:t xml:space="preserve"> of analysis</w:t>
      </w:r>
      <w:r w:rsidR="00021170" w:rsidRPr="00CE7A2C">
        <w:rPr>
          <w:rFonts w:cstheme="minorHAnsi"/>
          <w:bCs/>
        </w:rPr>
        <w:t xml:space="preserve"> </w:t>
      </w:r>
      <w:r w:rsidR="00021170" w:rsidRPr="00CE7A2C">
        <w:rPr>
          <w:rFonts w:cstheme="minorHAnsi"/>
          <w:b/>
          <w:bCs/>
        </w:rPr>
        <w:t>w</w:t>
      </w:r>
      <w:r w:rsidR="006327D8" w:rsidRPr="00CE7A2C">
        <w:rPr>
          <w:rFonts w:cstheme="minorHAnsi"/>
          <w:b/>
          <w:bCs/>
        </w:rPr>
        <w:t>ere</w:t>
      </w:r>
      <w:r w:rsidR="00021170" w:rsidRPr="00CE7A2C">
        <w:rPr>
          <w:rFonts w:cstheme="minorHAnsi"/>
          <w:b/>
          <w:bCs/>
        </w:rPr>
        <w:t xml:space="preserve"> </w:t>
      </w:r>
      <w:r w:rsidR="006327D8" w:rsidRPr="00CE7A2C">
        <w:rPr>
          <w:rFonts w:cstheme="minorHAnsi"/>
          <w:b/>
          <w:bCs/>
        </w:rPr>
        <w:t>tested</w:t>
      </w:r>
      <w:r w:rsidR="00021170" w:rsidRPr="00CE7A2C">
        <w:rPr>
          <w:rFonts w:cstheme="minorHAnsi"/>
          <w:bCs/>
        </w:rPr>
        <w:t>? (</w:t>
      </w:r>
      <w:proofErr w:type="gramStart"/>
      <w:r w:rsidR="00F435AA" w:rsidRPr="00CE7A2C">
        <w:rPr>
          <w:rFonts w:cstheme="minorHAnsi"/>
          <w:bCs/>
          <w:i/>
        </w:rPr>
        <w:t>testing</w:t>
      </w:r>
      <w:proofErr w:type="gramEnd"/>
      <w:r w:rsidR="00F435AA" w:rsidRPr="00CE7A2C">
        <w:rPr>
          <w:rFonts w:cstheme="minorHAnsi"/>
          <w:bCs/>
          <w:i/>
        </w:rPr>
        <w:t xml:space="preserve"> </w:t>
      </w:r>
      <w:r w:rsidR="009A25B1" w:rsidRPr="00CE7A2C">
        <w:rPr>
          <w:rFonts w:cstheme="minorHAnsi"/>
          <w:bCs/>
          <w:i/>
        </w:rPr>
        <w:t>must be provided for</w:t>
      </w:r>
      <w:r w:rsidR="00021170" w:rsidRPr="00CE7A2C">
        <w:rPr>
          <w:rFonts w:cstheme="minorHAnsi"/>
          <w:bCs/>
          <w:i/>
        </w:rPr>
        <w:t xml:space="preserve"> </w:t>
      </w:r>
      <w:r w:rsidR="00021170" w:rsidRPr="00CE7A2C">
        <w:rPr>
          <w:rFonts w:cstheme="minorHAnsi"/>
          <w:bCs/>
          <w:i/>
          <w:u w:val="single"/>
        </w:rPr>
        <w:t>all</w:t>
      </w:r>
      <w:r w:rsidR="00021170" w:rsidRPr="00CE7A2C">
        <w:rPr>
          <w:rFonts w:cstheme="minorHAnsi"/>
          <w:bCs/>
          <w:i/>
        </w:rPr>
        <w:t xml:space="preserve"> the levels specified and intended for </w:t>
      </w:r>
      <w:r w:rsidR="005A7634" w:rsidRPr="00CE7A2C">
        <w:rPr>
          <w:rFonts w:cstheme="minorHAnsi"/>
          <w:bCs/>
          <w:i/>
        </w:rPr>
        <w:t xml:space="preserve">measure </w:t>
      </w:r>
      <w:r w:rsidR="00021170" w:rsidRPr="00CE7A2C">
        <w:rPr>
          <w:rFonts w:cstheme="minorHAnsi"/>
          <w:bCs/>
          <w:i/>
        </w:rPr>
        <w:t>implementation</w:t>
      </w:r>
      <w:r w:rsidR="00DB3627" w:rsidRPr="00CE7A2C">
        <w:rPr>
          <w:rFonts w:cstheme="minorHAnsi"/>
          <w:bCs/>
          <w:i/>
        </w:rPr>
        <w:t>, e.g., individual clinician, hospital, health plan</w:t>
      </w:r>
      <w:r w:rsidR="0079538B" w:rsidRPr="00CE7A2C">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CE7A2C" w14:paraId="7267346A" w14:textId="77777777" w:rsidTr="000414E8">
        <w:trPr>
          <w:jc w:val="center"/>
        </w:trPr>
        <w:tc>
          <w:tcPr>
            <w:tcW w:w="5027" w:type="dxa"/>
            <w:shd w:val="clear" w:color="auto" w:fill="D9D9D9" w:themeFill="background1" w:themeFillShade="D9"/>
          </w:tcPr>
          <w:p w14:paraId="72673467" w14:textId="77777777" w:rsidR="000414E8" w:rsidRPr="00CE7A2C" w:rsidRDefault="000414E8" w:rsidP="00D61410">
            <w:pPr>
              <w:autoSpaceDE w:val="0"/>
              <w:autoSpaceDN w:val="0"/>
              <w:adjustRightInd w:val="0"/>
              <w:rPr>
                <w:rFonts w:cstheme="minorHAnsi"/>
                <w:b/>
                <w:bCs/>
              </w:rPr>
            </w:pPr>
            <w:r w:rsidRPr="00CE7A2C">
              <w:rPr>
                <w:rFonts w:cstheme="minorHAnsi"/>
                <w:b/>
                <w:bCs/>
              </w:rPr>
              <w:t>Measure Specified to Measure Performance of:</w:t>
            </w:r>
          </w:p>
          <w:p w14:paraId="72673468" w14:textId="77777777" w:rsidR="009A6A57" w:rsidRPr="00CE7A2C" w:rsidRDefault="009A6A57" w:rsidP="009A6A57">
            <w:pPr>
              <w:autoSpaceDE w:val="0"/>
              <w:autoSpaceDN w:val="0"/>
              <w:adjustRightInd w:val="0"/>
              <w:rPr>
                <w:rFonts w:cstheme="minorHAnsi"/>
                <w:b/>
                <w:bCs/>
              </w:rPr>
            </w:pPr>
            <w:r w:rsidRPr="00CE7A2C">
              <w:rPr>
                <w:rFonts w:cstheme="minorHAnsi"/>
                <w:b/>
                <w:bCs/>
              </w:rPr>
              <w:t>(</w:t>
            </w:r>
            <w:r w:rsidR="00DB4724" w:rsidRPr="00CE7A2C">
              <w:rPr>
                <w:rFonts w:cstheme="minorHAnsi"/>
                <w:b/>
                <w:bCs/>
                <w:i/>
              </w:rPr>
              <w:t xml:space="preserve">must be consistent with </w:t>
            </w:r>
            <w:r w:rsidRPr="00CE7A2C">
              <w:rPr>
                <w:rFonts w:cstheme="minorHAnsi"/>
                <w:b/>
                <w:bCs/>
                <w:i/>
              </w:rPr>
              <w:t xml:space="preserve">levels entered in item </w:t>
            </w:r>
            <w:proofErr w:type="spellStart"/>
            <w:r w:rsidRPr="00CE7A2C">
              <w:rPr>
                <w:rFonts w:cstheme="minorHAnsi"/>
                <w:b/>
                <w:bCs/>
                <w:i/>
              </w:rPr>
              <w:t>S.26</w:t>
            </w:r>
            <w:proofErr w:type="spellEnd"/>
            <w:r w:rsidRPr="00CE7A2C">
              <w:rPr>
                <w:rFonts w:cstheme="minorHAnsi"/>
                <w:b/>
                <w:bCs/>
              </w:rPr>
              <w:t>)</w:t>
            </w:r>
          </w:p>
        </w:tc>
        <w:tc>
          <w:tcPr>
            <w:tcW w:w="5028" w:type="dxa"/>
            <w:shd w:val="clear" w:color="auto" w:fill="D9D9D9" w:themeFill="background1" w:themeFillShade="D9"/>
          </w:tcPr>
          <w:p w14:paraId="72673469" w14:textId="77777777" w:rsidR="000414E8" w:rsidRPr="00CE7A2C" w:rsidRDefault="000414E8" w:rsidP="00D61410">
            <w:pPr>
              <w:autoSpaceDE w:val="0"/>
              <w:autoSpaceDN w:val="0"/>
              <w:adjustRightInd w:val="0"/>
              <w:rPr>
                <w:rFonts w:cstheme="minorHAnsi"/>
                <w:b/>
                <w:bCs/>
              </w:rPr>
            </w:pPr>
            <w:r w:rsidRPr="00CE7A2C">
              <w:rPr>
                <w:rFonts w:cstheme="minorHAnsi"/>
                <w:b/>
                <w:bCs/>
              </w:rPr>
              <w:t>Measure Tested at Level of:</w:t>
            </w:r>
          </w:p>
        </w:tc>
      </w:tr>
      <w:tr w:rsidR="000414E8" w:rsidRPr="00CE7A2C" w14:paraId="7267346D" w14:textId="77777777" w:rsidTr="000414E8">
        <w:trPr>
          <w:jc w:val="center"/>
        </w:trPr>
        <w:tc>
          <w:tcPr>
            <w:tcW w:w="5027" w:type="dxa"/>
          </w:tcPr>
          <w:p w14:paraId="7267346B" w14:textId="77777777" w:rsidR="000414E8" w:rsidRPr="00CE7A2C" w:rsidRDefault="00CA7B4A" w:rsidP="00D61410">
            <w:pPr>
              <w:autoSpaceDE w:val="0"/>
              <w:autoSpaceDN w:val="0"/>
              <w:adjustRightInd w:val="0"/>
              <w:rPr>
                <w:rFonts w:cstheme="minorHAnsi"/>
                <w:bCs/>
              </w:rPr>
            </w:pPr>
            <w:sdt>
              <w:sdtPr>
                <w:rPr>
                  <w:rFonts w:cstheme="minorHAnsi"/>
                  <w:bCs/>
                  <w:color w:val="0000FF"/>
                </w:rPr>
                <w:id w:val="447514278"/>
                <w14:checkbox>
                  <w14:checked w14:val="1"/>
                  <w14:checkedState w14:val="2612" w14:font="MS Gothic"/>
                  <w14:uncheckedState w14:val="2610" w14:font="MS Gothic"/>
                </w14:checkbox>
              </w:sdtPr>
              <w:sdtEndPr/>
              <w:sdtContent>
                <w:r w:rsidR="002638F9" w:rsidRPr="00CE7A2C">
                  <w:rPr>
                    <w:rFonts w:ascii="MS Gothic" w:eastAsia="MS Gothic" w:hAnsi="MS Gothic" w:cstheme="minorHAnsi" w:hint="eastAsia"/>
                    <w:bCs/>
                    <w:color w:val="0000FF"/>
                  </w:rPr>
                  <w:t>☒</w:t>
                </w:r>
              </w:sdtContent>
            </w:sdt>
            <w:r w:rsidR="000414E8" w:rsidRPr="00CE7A2C">
              <w:rPr>
                <w:rFonts w:cstheme="minorHAnsi"/>
                <w:bCs/>
              </w:rPr>
              <w:t xml:space="preserve"> individual clinician</w:t>
            </w:r>
          </w:p>
        </w:tc>
        <w:tc>
          <w:tcPr>
            <w:tcW w:w="5028" w:type="dxa"/>
          </w:tcPr>
          <w:p w14:paraId="7267346C" w14:textId="77777777" w:rsidR="000414E8" w:rsidRPr="00CE7A2C" w:rsidRDefault="00CA7B4A" w:rsidP="00D61410">
            <w:pPr>
              <w:autoSpaceDE w:val="0"/>
              <w:autoSpaceDN w:val="0"/>
              <w:adjustRightInd w:val="0"/>
              <w:rPr>
                <w:rFonts w:cstheme="minorHAnsi"/>
                <w:bCs/>
              </w:rPr>
            </w:pPr>
            <w:sdt>
              <w:sdtPr>
                <w:rPr>
                  <w:rFonts w:cstheme="minorHAnsi"/>
                  <w:bCs/>
                  <w:color w:val="0000FF"/>
                </w:rPr>
                <w:id w:val="1571624283"/>
                <w14:checkbox>
                  <w14:checked w14:val="1"/>
                  <w14:checkedState w14:val="2612" w14:font="MS Gothic"/>
                  <w14:uncheckedState w14:val="2610" w14:font="MS Gothic"/>
                </w14:checkbox>
              </w:sdtPr>
              <w:sdtEndPr/>
              <w:sdtContent>
                <w:r w:rsidR="002638F9" w:rsidRPr="00CE7A2C">
                  <w:rPr>
                    <w:rFonts w:ascii="MS Gothic" w:eastAsia="MS Gothic" w:hAnsi="MS Gothic" w:cstheme="minorHAnsi" w:hint="eastAsia"/>
                    <w:bCs/>
                    <w:color w:val="0000FF"/>
                  </w:rPr>
                  <w:t>☒</w:t>
                </w:r>
              </w:sdtContent>
            </w:sdt>
            <w:r w:rsidR="000414E8" w:rsidRPr="00CE7A2C">
              <w:rPr>
                <w:rFonts w:cstheme="minorHAnsi"/>
                <w:bCs/>
              </w:rPr>
              <w:t xml:space="preserve"> individual clinician</w:t>
            </w:r>
          </w:p>
        </w:tc>
      </w:tr>
      <w:tr w:rsidR="000414E8" w:rsidRPr="00CE7A2C" w14:paraId="72673470" w14:textId="77777777" w:rsidTr="000414E8">
        <w:trPr>
          <w:jc w:val="center"/>
        </w:trPr>
        <w:tc>
          <w:tcPr>
            <w:tcW w:w="5027" w:type="dxa"/>
          </w:tcPr>
          <w:p w14:paraId="7267346E" w14:textId="41E36B8B" w:rsidR="000414E8" w:rsidRPr="00CE7A2C" w:rsidRDefault="00CA7B4A" w:rsidP="00D61410">
            <w:pPr>
              <w:autoSpaceDE w:val="0"/>
              <w:autoSpaceDN w:val="0"/>
              <w:adjustRightInd w:val="0"/>
              <w:rPr>
                <w:rFonts w:cstheme="minorHAnsi"/>
                <w:bCs/>
              </w:rPr>
            </w:pPr>
            <w:sdt>
              <w:sdtPr>
                <w:rPr>
                  <w:rFonts w:cstheme="minorHAnsi"/>
                  <w:bCs/>
                  <w:color w:val="0000FF"/>
                </w:rPr>
                <w:id w:val="-834455086"/>
                <w14:checkbox>
                  <w14:checked w14:val="1"/>
                  <w14:checkedState w14:val="2612" w14:font="MS Gothic"/>
                  <w14:uncheckedState w14:val="2610" w14:font="MS Gothic"/>
                </w14:checkbox>
              </w:sdtPr>
              <w:sdtEndPr/>
              <w:sdtContent>
                <w:r w:rsidR="003E5747">
                  <w:rPr>
                    <w:rFonts w:ascii="MS Gothic" w:eastAsia="MS Gothic" w:hAnsi="MS Gothic" w:cstheme="minorHAnsi" w:hint="eastAsia"/>
                    <w:bCs/>
                    <w:color w:val="0000FF"/>
                  </w:rPr>
                  <w:t>☒</w:t>
                </w:r>
              </w:sdtContent>
            </w:sdt>
            <w:r w:rsidR="000414E8" w:rsidRPr="00CE7A2C">
              <w:rPr>
                <w:rFonts w:cstheme="minorHAnsi"/>
                <w:bCs/>
              </w:rPr>
              <w:t xml:space="preserve"> </w:t>
            </w:r>
            <w:r w:rsidR="000414E8" w:rsidRPr="00CE7A2C">
              <w:rPr>
                <w:rFonts w:eastAsia="MS Gothic" w:cstheme="minorHAnsi"/>
                <w:bCs/>
              </w:rPr>
              <w:t>group/practice</w:t>
            </w:r>
          </w:p>
        </w:tc>
        <w:tc>
          <w:tcPr>
            <w:tcW w:w="5028" w:type="dxa"/>
          </w:tcPr>
          <w:p w14:paraId="7267346F" w14:textId="36B5D37E" w:rsidR="000414E8" w:rsidRPr="00CE7A2C" w:rsidRDefault="00CA7B4A" w:rsidP="00D61410">
            <w:pPr>
              <w:autoSpaceDE w:val="0"/>
              <w:autoSpaceDN w:val="0"/>
              <w:adjustRightInd w:val="0"/>
              <w:rPr>
                <w:rFonts w:cstheme="minorHAnsi"/>
                <w:bCs/>
              </w:rPr>
            </w:pPr>
            <w:sdt>
              <w:sdtPr>
                <w:rPr>
                  <w:rFonts w:cstheme="minorHAnsi"/>
                  <w:bCs/>
                  <w:color w:val="0000FF"/>
                </w:rPr>
                <w:id w:val="-412627602"/>
                <w14:checkbox>
                  <w14:checked w14:val="1"/>
                  <w14:checkedState w14:val="2612" w14:font="MS Gothic"/>
                  <w14:uncheckedState w14:val="2610" w14:font="MS Gothic"/>
                </w14:checkbox>
              </w:sdtPr>
              <w:sdtEndPr/>
              <w:sdtContent>
                <w:r w:rsidR="003E5747">
                  <w:rPr>
                    <w:rFonts w:ascii="MS Gothic" w:eastAsia="MS Gothic" w:hAnsi="MS Gothic" w:cstheme="minorHAnsi" w:hint="eastAsia"/>
                    <w:bCs/>
                    <w:color w:val="0000FF"/>
                  </w:rPr>
                  <w:t>☒</w:t>
                </w:r>
              </w:sdtContent>
            </w:sdt>
            <w:r w:rsidR="000414E8" w:rsidRPr="00CE7A2C">
              <w:rPr>
                <w:rFonts w:cstheme="minorHAnsi"/>
                <w:bCs/>
              </w:rPr>
              <w:t xml:space="preserve"> </w:t>
            </w:r>
            <w:r w:rsidR="000414E8" w:rsidRPr="00CE7A2C">
              <w:rPr>
                <w:rFonts w:eastAsia="MS Gothic" w:cstheme="minorHAnsi"/>
                <w:bCs/>
              </w:rPr>
              <w:t>group/practice</w:t>
            </w:r>
          </w:p>
        </w:tc>
      </w:tr>
      <w:tr w:rsidR="000414E8" w:rsidRPr="00CE7A2C" w14:paraId="72673473" w14:textId="77777777" w:rsidTr="000414E8">
        <w:trPr>
          <w:jc w:val="center"/>
        </w:trPr>
        <w:tc>
          <w:tcPr>
            <w:tcW w:w="5027" w:type="dxa"/>
          </w:tcPr>
          <w:p w14:paraId="72673471" w14:textId="77777777" w:rsidR="000414E8" w:rsidRPr="00CE7A2C" w:rsidRDefault="00CA7B4A" w:rsidP="00D61410">
            <w:pPr>
              <w:autoSpaceDE w:val="0"/>
              <w:autoSpaceDN w:val="0"/>
              <w:adjustRightInd w:val="0"/>
              <w:rPr>
                <w:rFonts w:cstheme="minorHAnsi"/>
                <w:bCs/>
              </w:rPr>
            </w:pPr>
            <w:sdt>
              <w:sdtPr>
                <w:rPr>
                  <w:rFonts w:cstheme="minorHAnsi"/>
                  <w:bCs/>
                  <w:color w:val="0000FF"/>
                </w:rPr>
                <w:id w:val="-1855098074"/>
                <w14:checkbox>
                  <w14:checked w14:val="0"/>
                  <w14:checkedState w14:val="2612" w14:font="MS Gothic"/>
                  <w14:uncheckedState w14:val="2610" w14:font="MS Gothic"/>
                </w14:checkbox>
              </w:sdtPr>
              <w:sdtEndPr/>
              <w:sdtContent>
                <w:r w:rsidR="006574D2" w:rsidRPr="00CE7A2C">
                  <w:rPr>
                    <w:rFonts w:ascii="MS Gothic" w:eastAsia="MS Gothic" w:cstheme="minorHAnsi" w:hint="eastAsia"/>
                    <w:bCs/>
                    <w:color w:val="0000FF"/>
                  </w:rPr>
                  <w:t>☐</w:t>
                </w:r>
              </w:sdtContent>
            </w:sdt>
            <w:r w:rsidR="000414E8" w:rsidRPr="00CE7A2C">
              <w:rPr>
                <w:rFonts w:cstheme="minorHAnsi"/>
                <w:bCs/>
              </w:rPr>
              <w:t xml:space="preserve"> </w:t>
            </w:r>
            <w:r w:rsidR="000414E8" w:rsidRPr="00CE7A2C">
              <w:rPr>
                <w:rFonts w:eastAsia="MS Gothic" w:cstheme="minorHAnsi"/>
                <w:bCs/>
              </w:rPr>
              <w:t>hospital/facility/agency</w:t>
            </w:r>
          </w:p>
        </w:tc>
        <w:tc>
          <w:tcPr>
            <w:tcW w:w="5028" w:type="dxa"/>
          </w:tcPr>
          <w:p w14:paraId="72673472" w14:textId="77777777" w:rsidR="000414E8" w:rsidRPr="00CE7A2C" w:rsidRDefault="00CA7B4A" w:rsidP="00D61410">
            <w:pPr>
              <w:autoSpaceDE w:val="0"/>
              <w:autoSpaceDN w:val="0"/>
              <w:adjustRightInd w:val="0"/>
              <w:rPr>
                <w:rFonts w:cstheme="minorHAnsi"/>
                <w:bCs/>
              </w:rPr>
            </w:pPr>
            <w:sdt>
              <w:sdtPr>
                <w:rPr>
                  <w:rFonts w:cstheme="minorHAnsi"/>
                  <w:bCs/>
                  <w:color w:val="0000FF"/>
                </w:rPr>
                <w:id w:val="1857455968"/>
                <w14:checkbox>
                  <w14:checked w14:val="0"/>
                  <w14:checkedState w14:val="2612" w14:font="MS Gothic"/>
                  <w14:uncheckedState w14:val="2610" w14:font="MS Gothic"/>
                </w14:checkbox>
              </w:sdtPr>
              <w:sdtEndPr/>
              <w:sdtContent>
                <w:r w:rsidR="006574D2" w:rsidRPr="00CE7A2C">
                  <w:rPr>
                    <w:rFonts w:ascii="MS Gothic" w:eastAsia="MS Gothic" w:cstheme="minorHAnsi" w:hint="eastAsia"/>
                    <w:bCs/>
                    <w:color w:val="0000FF"/>
                  </w:rPr>
                  <w:t>☐</w:t>
                </w:r>
              </w:sdtContent>
            </w:sdt>
            <w:r w:rsidR="000414E8" w:rsidRPr="00CE7A2C">
              <w:rPr>
                <w:rFonts w:cstheme="minorHAnsi"/>
                <w:bCs/>
              </w:rPr>
              <w:t xml:space="preserve"> </w:t>
            </w:r>
            <w:r w:rsidR="000414E8" w:rsidRPr="00CE7A2C">
              <w:rPr>
                <w:rFonts w:eastAsia="MS Gothic" w:cstheme="minorHAnsi"/>
                <w:bCs/>
              </w:rPr>
              <w:t>hospital/facility/agency</w:t>
            </w:r>
          </w:p>
        </w:tc>
      </w:tr>
      <w:tr w:rsidR="000414E8" w:rsidRPr="00CE7A2C" w14:paraId="72673476" w14:textId="77777777" w:rsidTr="000414E8">
        <w:trPr>
          <w:jc w:val="center"/>
        </w:trPr>
        <w:tc>
          <w:tcPr>
            <w:tcW w:w="5027" w:type="dxa"/>
          </w:tcPr>
          <w:p w14:paraId="72673474" w14:textId="77777777" w:rsidR="000414E8" w:rsidRPr="00CE7A2C" w:rsidRDefault="00CA7B4A"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CE7A2C">
                  <w:rPr>
                    <w:rFonts w:ascii="MS Gothic" w:eastAsia="MS Gothic" w:cstheme="minorHAnsi" w:hint="eastAsia"/>
                    <w:bCs/>
                    <w:color w:val="0000FF"/>
                  </w:rPr>
                  <w:t>☐</w:t>
                </w:r>
              </w:sdtContent>
            </w:sdt>
            <w:r w:rsidR="006574D2" w:rsidRPr="00CE7A2C">
              <w:rPr>
                <w:rFonts w:cstheme="minorHAnsi"/>
                <w:bCs/>
                <w:color w:val="0000FF"/>
              </w:rPr>
              <w:t xml:space="preserve"> </w:t>
            </w:r>
            <w:r w:rsidR="000414E8" w:rsidRPr="00CE7A2C">
              <w:rPr>
                <w:rFonts w:cstheme="minorHAnsi"/>
                <w:bCs/>
              </w:rPr>
              <w:t>health plan</w:t>
            </w:r>
          </w:p>
        </w:tc>
        <w:tc>
          <w:tcPr>
            <w:tcW w:w="5028" w:type="dxa"/>
          </w:tcPr>
          <w:p w14:paraId="72673475" w14:textId="77777777" w:rsidR="000414E8" w:rsidRPr="00CE7A2C" w:rsidRDefault="00CA7B4A"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CE7A2C">
                  <w:rPr>
                    <w:rFonts w:ascii="MS Gothic" w:eastAsia="MS Gothic" w:cstheme="minorHAnsi" w:hint="eastAsia"/>
                    <w:bCs/>
                    <w:color w:val="0000FF"/>
                  </w:rPr>
                  <w:t>☐</w:t>
                </w:r>
              </w:sdtContent>
            </w:sdt>
            <w:r w:rsidR="000414E8" w:rsidRPr="00CE7A2C">
              <w:rPr>
                <w:rFonts w:cstheme="minorHAnsi"/>
                <w:bCs/>
              </w:rPr>
              <w:t xml:space="preserve"> health plan</w:t>
            </w:r>
          </w:p>
        </w:tc>
      </w:tr>
      <w:tr w:rsidR="000414E8" w:rsidRPr="00CE7A2C" w14:paraId="72673479" w14:textId="77777777" w:rsidTr="000414E8">
        <w:trPr>
          <w:jc w:val="center"/>
        </w:trPr>
        <w:tc>
          <w:tcPr>
            <w:tcW w:w="5027" w:type="dxa"/>
          </w:tcPr>
          <w:p w14:paraId="72673477" w14:textId="77777777" w:rsidR="000414E8" w:rsidRPr="00CE7A2C" w:rsidRDefault="00CA7B4A"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CE7A2C">
                  <w:rPr>
                    <w:rFonts w:ascii="MS Gothic" w:eastAsia="MS Gothic" w:cstheme="minorHAnsi" w:hint="eastAsia"/>
                    <w:bCs/>
                    <w:color w:val="0000FF"/>
                  </w:rPr>
                  <w:t>☐</w:t>
                </w:r>
              </w:sdtContent>
            </w:sdt>
            <w:r w:rsidR="000414E8" w:rsidRPr="00CE7A2C">
              <w:rPr>
                <w:rFonts w:cstheme="minorHAnsi"/>
                <w:bCs/>
              </w:rPr>
              <w:t xml:space="preserve"> other:  </w:t>
            </w:r>
            <w:sdt>
              <w:sdtPr>
                <w:rPr>
                  <w:rStyle w:val="Style1"/>
                </w:rPr>
                <w:id w:val="1923679898"/>
                <w:showingPlcHdr/>
                <w:text/>
              </w:sdtPr>
              <w:sdtEndPr>
                <w:rPr>
                  <w:rStyle w:val="DefaultParagraphFont"/>
                  <w:rFonts w:cstheme="minorHAnsi"/>
                  <w:bCs/>
                  <w:color w:val="auto"/>
                </w:rPr>
              </w:sdtEndPr>
              <w:sdtContent>
                <w:r w:rsidR="000414E8" w:rsidRPr="00CE7A2C">
                  <w:rPr>
                    <w:rStyle w:val="PlaceholderText"/>
                  </w:rPr>
                  <w:t>Click here to describe</w:t>
                </w:r>
              </w:sdtContent>
            </w:sdt>
          </w:p>
        </w:tc>
        <w:tc>
          <w:tcPr>
            <w:tcW w:w="5028" w:type="dxa"/>
          </w:tcPr>
          <w:p w14:paraId="72673478" w14:textId="77777777" w:rsidR="000414E8" w:rsidRPr="00CE7A2C" w:rsidRDefault="00CA7B4A"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CE7A2C">
                  <w:rPr>
                    <w:rFonts w:ascii="MS Gothic" w:eastAsia="MS Gothic" w:cstheme="minorHAnsi" w:hint="eastAsia"/>
                    <w:bCs/>
                    <w:color w:val="0000FF"/>
                  </w:rPr>
                  <w:t>☐</w:t>
                </w:r>
              </w:sdtContent>
            </w:sdt>
            <w:r w:rsidR="000414E8" w:rsidRPr="00CE7A2C">
              <w:rPr>
                <w:rFonts w:cstheme="minorHAnsi"/>
                <w:bCs/>
              </w:rPr>
              <w:t xml:space="preserve"> other:  </w:t>
            </w:r>
            <w:sdt>
              <w:sdtPr>
                <w:rPr>
                  <w:rStyle w:val="Style1"/>
                </w:rPr>
                <w:id w:val="2034217519"/>
                <w:showingPlcHdr/>
                <w:text/>
              </w:sdtPr>
              <w:sdtEndPr>
                <w:rPr>
                  <w:rStyle w:val="DefaultParagraphFont"/>
                  <w:rFonts w:cstheme="minorHAnsi"/>
                  <w:bCs/>
                  <w:color w:val="auto"/>
                </w:rPr>
              </w:sdtEndPr>
              <w:sdtContent>
                <w:r w:rsidR="000414E8" w:rsidRPr="00CE7A2C">
                  <w:rPr>
                    <w:rStyle w:val="PlaceholderText"/>
                  </w:rPr>
                  <w:t>Click here to describe</w:t>
                </w:r>
              </w:sdtContent>
            </w:sdt>
          </w:p>
        </w:tc>
      </w:tr>
    </w:tbl>
    <w:p w14:paraId="7267347A" w14:textId="77777777" w:rsidR="000414E8" w:rsidRDefault="000414E8" w:rsidP="00DB3627">
      <w:pPr>
        <w:autoSpaceDE w:val="0"/>
        <w:autoSpaceDN w:val="0"/>
        <w:adjustRightInd w:val="0"/>
        <w:spacing w:after="0" w:line="240" w:lineRule="auto"/>
        <w:rPr>
          <w:rFonts w:cstheme="minorHAnsi"/>
          <w:bCs/>
        </w:rPr>
      </w:pPr>
    </w:p>
    <w:p w14:paraId="1713AB71" w14:textId="15281821" w:rsidR="0039603A" w:rsidRPr="006420C8" w:rsidRDefault="0039603A" w:rsidP="0039603A">
      <w:pPr>
        <w:autoSpaceDE w:val="0"/>
        <w:autoSpaceDN w:val="0"/>
        <w:adjustRightInd w:val="0"/>
        <w:spacing w:after="0" w:line="240" w:lineRule="auto"/>
        <w:rPr>
          <w:rFonts w:cstheme="minorHAnsi"/>
          <w:b/>
          <w:bCs/>
          <w:color w:val="1F497D" w:themeColor="text2"/>
        </w:rPr>
      </w:pPr>
      <w:r w:rsidRPr="006420C8">
        <w:rPr>
          <w:rFonts w:cstheme="minorHAnsi"/>
          <w:b/>
          <w:bCs/>
          <w:color w:val="1F497D" w:themeColor="text2"/>
        </w:rPr>
        <w:t>Previous Submission:</w:t>
      </w:r>
    </w:p>
    <w:p w14:paraId="68A4CBB7" w14:textId="4350B396" w:rsidR="0039603A" w:rsidRPr="00104B84" w:rsidRDefault="0039603A" w:rsidP="0039603A">
      <w:pPr>
        <w:autoSpaceDE w:val="0"/>
        <w:autoSpaceDN w:val="0"/>
        <w:adjustRightInd w:val="0"/>
        <w:spacing w:after="0" w:line="240" w:lineRule="auto"/>
        <w:rPr>
          <w:rFonts w:cstheme="minorHAnsi"/>
          <w:bCs/>
          <w:i/>
        </w:rPr>
      </w:pPr>
      <w:r>
        <w:rPr>
          <w:rFonts w:cstheme="minorHAnsi"/>
          <w:bCs/>
          <w:i/>
          <w:color w:val="1F497D" w:themeColor="text2"/>
        </w:rPr>
        <w:t>N/A</w:t>
      </w:r>
    </w:p>
    <w:p w14:paraId="6BEA5033" w14:textId="77777777" w:rsidR="0039603A" w:rsidRPr="00CE7A2C" w:rsidRDefault="0039603A" w:rsidP="00DB3627">
      <w:pPr>
        <w:autoSpaceDE w:val="0"/>
        <w:autoSpaceDN w:val="0"/>
        <w:adjustRightInd w:val="0"/>
        <w:spacing w:after="0" w:line="240" w:lineRule="auto"/>
        <w:rPr>
          <w:rFonts w:cstheme="minorHAnsi"/>
          <w:bCs/>
        </w:rPr>
      </w:pPr>
    </w:p>
    <w:p w14:paraId="7267347B" w14:textId="77777777" w:rsidR="002E78A0" w:rsidRPr="00CE7A2C" w:rsidRDefault="002B5016" w:rsidP="00DB3627">
      <w:pPr>
        <w:autoSpaceDE w:val="0"/>
        <w:autoSpaceDN w:val="0"/>
        <w:adjustRightInd w:val="0"/>
        <w:spacing w:after="0" w:line="240" w:lineRule="auto"/>
        <w:rPr>
          <w:rFonts w:cstheme="minorHAnsi"/>
          <w:bCs/>
        </w:rPr>
      </w:pPr>
      <w:r w:rsidRPr="00CE7A2C">
        <w:rPr>
          <w:rFonts w:cstheme="minorHAnsi"/>
          <w:b/>
          <w:bCs/>
        </w:rPr>
        <w:t>1.</w:t>
      </w:r>
      <w:r w:rsidR="00E310B9" w:rsidRPr="00CE7A2C">
        <w:rPr>
          <w:rFonts w:cstheme="minorHAnsi"/>
          <w:b/>
          <w:bCs/>
        </w:rPr>
        <w:t xml:space="preserve">5. </w:t>
      </w:r>
      <w:r w:rsidR="004348CC" w:rsidRPr="00CE7A2C">
        <w:rPr>
          <w:rFonts w:cstheme="minorHAnsi"/>
          <w:b/>
          <w:bCs/>
        </w:rPr>
        <w:t xml:space="preserve">How many and which </w:t>
      </w:r>
      <w:r w:rsidR="004348CC" w:rsidRPr="00CE7A2C">
        <w:rPr>
          <w:rFonts w:cstheme="minorHAnsi"/>
          <w:b/>
          <w:bCs/>
          <w:u w:val="single"/>
        </w:rPr>
        <w:t>measured entities</w:t>
      </w:r>
      <w:r w:rsidR="004348CC" w:rsidRPr="00CE7A2C">
        <w:rPr>
          <w:rFonts w:cstheme="minorHAnsi"/>
          <w:b/>
          <w:bCs/>
        </w:rPr>
        <w:t xml:space="preserve"> were included in the testing</w:t>
      </w:r>
      <w:r w:rsidR="004B6CEE" w:rsidRPr="00CE7A2C">
        <w:rPr>
          <w:rFonts w:cstheme="minorHAnsi"/>
          <w:b/>
          <w:bCs/>
        </w:rPr>
        <w:t xml:space="preserve"> and analysis</w:t>
      </w:r>
      <w:r w:rsidR="00AA65A6" w:rsidRPr="00CE7A2C">
        <w:rPr>
          <w:rFonts w:cstheme="minorHAnsi"/>
          <w:b/>
          <w:bCs/>
        </w:rPr>
        <w:t xml:space="preserve"> </w:t>
      </w:r>
      <w:r w:rsidR="00616EB5" w:rsidRPr="00CE7A2C">
        <w:rPr>
          <w:rFonts w:cstheme="minorHAnsi"/>
          <w:b/>
          <w:bCs/>
        </w:rPr>
        <w:t>(</w:t>
      </w:r>
      <w:r w:rsidR="00AA65A6" w:rsidRPr="00CE7A2C">
        <w:rPr>
          <w:rFonts w:cstheme="minorHAnsi"/>
          <w:b/>
          <w:bCs/>
        </w:rPr>
        <w:t>by level of analysis and data source</w:t>
      </w:r>
      <w:r w:rsidR="00616EB5" w:rsidRPr="00CE7A2C">
        <w:rPr>
          <w:rFonts w:cstheme="minorHAnsi"/>
          <w:b/>
          <w:bCs/>
        </w:rPr>
        <w:t>)</w:t>
      </w:r>
      <w:r w:rsidR="004348CC" w:rsidRPr="00CE7A2C">
        <w:rPr>
          <w:rFonts w:cstheme="minorHAnsi"/>
          <w:bCs/>
        </w:rPr>
        <w:t>? (</w:t>
      </w:r>
      <w:proofErr w:type="gramStart"/>
      <w:r w:rsidR="004348CC" w:rsidRPr="00CE7A2C">
        <w:rPr>
          <w:rFonts w:cstheme="minorHAnsi"/>
          <w:bCs/>
          <w:i/>
        </w:rPr>
        <w:t>identify</w:t>
      </w:r>
      <w:proofErr w:type="gramEnd"/>
      <w:r w:rsidR="004348CC" w:rsidRPr="00CE7A2C">
        <w:rPr>
          <w:rFonts w:cstheme="minorHAnsi"/>
          <w:bCs/>
          <w:i/>
        </w:rPr>
        <w:t xml:space="preserve"> </w:t>
      </w:r>
      <w:r w:rsidR="00F435AA" w:rsidRPr="00CE7A2C">
        <w:rPr>
          <w:rFonts w:cstheme="minorHAnsi"/>
          <w:bCs/>
          <w:i/>
        </w:rPr>
        <w:t>the number</w:t>
      </w:r>
      <w:r w:rsidR="004348CC" w:rsidRPr="00CE7A2C">
        <w:rPr>
          <w:rFonts w:cstheme="minorHAnsi"/>
          <w:bCs/>
          <w:i/>
        </w:rPr>
        <w:t xml:space="preserve"> </w:t>
      </w:r>
      <w:r w:rsidR="005A7634" w:rsidRPr="00CE7A2C">
        <w:rPr>
          <w:rFonts w:cstheme="minorHAnsi"/>
          <w:bCs/>
          <w:i/>
        </w:rPr>
        <w:t>and descriptive</w:t>
      </w:r>
      <w:r w:rsidR="004348CC" w:rsidRPr="00CE7A2C">
        <w:rPr>
          <w:rFonts w:cstheme="minorHAnsi"/>
          <w:bCs/>
          <w:i/>
        </w:rPr>
        <w:t xml:space="preserve"> characteristics</w:t>
      </w:r>
      <w:r w:rsidR="00DA7277" w:rsidRPr="00CE7A2C">
        <w:rPr>
          <w:rFonts w:cstheme="minorHAnsi"/>
          <w:bCs/>
          <w:i/>
        </w:rPr>
        <w:t xml:space="preserve"> </w:t>
      </w:r>
      <w:r w:rsidR="004348CC" w:rsidRPr="00CE7A2C">
        <w:rPr>
          <w:rFonts w:cstheme="minorHAnsi"/>
          <w:bCs/>
          <w:i/>
        </w:rPr>
        <w:t>of measured entities included in the analysis</w:t>
      </w:r>
      <w:r w:rsidR="00DA7277" w:rsidRPr="00CE7A2C">
        <w:rPr>
          <w:rFonts w:cstheme="minorHAnsi"/>
          <w:bCs/>
          <w:i/>
        </w:rPr>
        <w:t xml:space="preserve"> (e.g., size, location, type)</w:t>
      </w:r>
      <w:r w:rsidR="004348CC" w:rsidRPr="00CE7A2C">
        <w:rPr>
          <w:rFonts w:cstheme="minorHAnsi"/>
          <w:bCs/>
          <w:i/>
        </w:rPr>
        <w:t xml:space="preserve">; if </w:t>
      </w:r>
      <w:r w:rsidR="000968F8" w:rsidRPr="00CE7A2C">
        <w:rPr>
          <w:rFonts w:cstheme="minorHAnsi"/>
          <w:bCs/>
          <w:i/>
        </w:rPr>
        <w:t xml:space="preserve">a </w:t>
      </w:r>
      <w:r w:rsidR="004348CC" w:rsidRPr="00CE7A2C">
        <w:rPr>
          <w:rFonts w:cstheme="minorHAnsi"/>
          <w:bCs/>
          <w:i/>
        </w:rPr>
        <w:t>sample</w:t>
      </w:r>
      <w:r w:rsidR="00E310B9" w:rsidRPr="00CE7A2C">
        <w:rPr>
          <w:rFonts w:cstheme="minorHAnsi"/>
          <w:bCs/>
          <w:i/>
        </w:rPr>
        <w:t xml:space="preserve"> was used</w:t>
      </w:r>
      <w:r w:rsidR="004348CC" w:rsidRPr="00CE7A2C">
        <w:rPr>
          <w:rFonts w:cstheme="minorHAnsi"/>
          <w:bCs/>
          <w:i/>
        </w:rPr>
        <w:t xml:space="preserve">, </w:t>
      </w:r>
      <w:r w:rsidR="000968F8" w:rsidRPr="00CE7A2C">
        <w:rPr>
          <w:rFonts w:cstheme="minorHAnsi"/>
          <w:bCs/>
          <w:i/>
        </w:rPr>
        <w:t xml:space="preserve">describe </w:t>
      </w:r>
      <w:r w:rsidR="004348CC" w:rsidRPr="00CE7A2C">
        <w:rPr>
          <w:rFonts w:cstheme="minorHAnsi"/>
          <w:bCs/>
          <w:i/>
        </w:rPr>
        <w:t xml:space="preserve">how </w:t>
      </w:r>
      <w:r w:rsidR="005A7634" w:rsidRPr="00CE7A2C">
        <w:rPr>
          <w:rFonts w:cstheme="minorHAnsi"/>
          <w:bCs/>
          <w:i/>
        </w:rPr>
        <w:t xml:space="preserve">entities were </w:t>
      </w:r>
      <w:r w:rsidR="000968F8" w:rsidRPr="00CE7A2C">
        <w:rPr>
          <w:rFonts w:cstheme="minorHAnsi"/>
          <w:bCs/>
          <w:i/>
        </w:rPr>
        <w:t>selected</w:t>
      </w:r>
      <w:r w:rsidR="005A7634" w:rsidRPr="00CE7A2C">
        <w:rPr>
          <w:rFonts w:cstheme="minorHAnsi"/>
          <w:bCs/>
          <w:i/>
        </w:rPr>
        <w:t xml:space="preserve"> for inclusion in the sample</w:t>
      </w:r>
      <w:r w:rsidR="004348CC" w:rsidRPr="00CE7A2C">
        <w:rPr>
          <w:rFonts w:cstheme="minorHAnsi"/>
          <w:bCs/>
        </w:rPr>
        <w:t xml:space="preserve">) </w:t>
      </w:r>
    </w:p>
    <w:p w14:paraId="7267347C" w14:textId="77777777" w:rsidR="002B5016" w:rsidRPr="00CE7A2C" w:rsidRDefault="002B5016" w:rsidP="00DB3627">
      <w:pPr>
        <w:autoSpaceDE w:val="0"/>
        <w:autoSpaceDN w:val="0"/>
        <w:adjustRightInd w:val="0"/>
        <w:spacing w:after="0" w:line="240" w:lineRule="auto"/>
        <w:rPr>
          <w:rFonts w:cstheme="minorHAnsi"/>
          <w:bCs/>
        </w:rPr>
      </w:pPr>
    </w:p>
    <w:p w14:paraId="7267347D" w14:textId="15A1A5AE" w:rsidR="002638F9" w:rsidRPr="00464099" w:rsidRDefault="00725463" w:rsidP="002638F9">
      <w:pPr>
        <w:autoSpaceDE w:val="0"/>
        <w:autoSpaceDN w:val="0"/>
        <w:adjustRightInd w:val="0"/>
        <w:spacing w:after="0" w:line="240" w:lineRule="auto"/>
        <w:rPr>
          <w:rFonts w:cstheme="minorHAnsi"/>
          <w:bCs/>
        </w:rPr>
      </w:pPr>
      <w:r w:rsidRPr="00464099">
        <w:rPr>
          <w:rFonts w:cstheme="minorHAnsi"/>
          <w:bCs/>
        </w:rPr>
        <w:t xml:space="preserve">We used </w:t>
      </w:r>
      <w:r w:rsidR="002638F9" w:rsidRPr="00464099">
        <w:rPr>
          <w:rFonts w:cstheme="minorHAnsi"/>
          <w:bCs/>
        </w:rPr>
        <w:t xml:space="preserve">Part B Medicare claims data reported by 26,169 providers, with an average of 115 </w:t>
      </w:r>
      <w:r w:rsidR="002575F8" w:rsidRPr="00464099">
        <w:rPr>
          <w:rFonts w:cstheme="minorHAnsi"/>
          <w:bCs/>
        </w:rPr>
        <w:t xml:space="preserve">patients </w:t>
      </w:r>
      <w:r w:rsidR="002638F9" w:rsidRPr="00464099">
        <w:rPr>
          <w:rFonts w:cstheme="minorHAnsi"/>
          <w:bCs/>
        </w:rPr>
        <w:t xml:space="preserve">in the denominator per provider. </w:t>
      </w:r>
      <w:r w:rsidRPr="00464099">
        <w:rPr>
          <w:rFonts w:cstheme="minorHAnsi"/>
          <w:bCs/>
        </w:rPr>
        <w:t>We used all claims with the following quality data codes (</w:t>
      </w:r>
      <w:proofErr w:type="spellStart"/>
      <w:r w:rsidRPr="00464099">
        <w:rPr>
          <w:rFonts w:cstheme="minorHAnsi"/>
          <w:bCs/>
        </w:rPr>
        <w:t>QDC</w:t>
      </w:r>
      <w:r w:rsidR="00252A71" w:rsidRPr="00464099">
        <w:rPr>
          <w:rFonts w:cstheme="minorHAnsi"/>
          <w:bCs/>
        </w:rPr>
        <w:t>s</w:t>
      </w:r>
      <w:proofErr w:type="spellEnd"/>
      <w:r w:rsidRPr="00464099">
        <w:rPr>
          <w:rFonts w:cstheme="minorHAnsi"/>
          <w:bCs/>
        </w:rPr>
        <w:t xml:space="preserve">): </w:t>
      </w:r>
      <w:proofErr w:type="spellStart"/>
      <w:r w:rsidRPr="00464099">
        <w:rPr>
          <w:bCs/>
        </w:rPr>
        <w:t>G8431</w:t>
      </w:r>
      <w:proofErr w:type="spellEnd"/>
      <w:r w:rsidRPr="00464099">
        <w:rPr>
          <w:bCs/>
        </w:rPr>
        <w:t xml:space="preserve">, </w:t>
      </w:r>
      <w:proofErr w:type="spellStart"/>
      <w:r w:rsidRPr="00464099">
        <w:rPr>
          <w:bCs/>
        </w:rPr>
        <w:t>G8432</w:t>
      </w:r>
      <w:proofErr w:type="spellEnd"/>
      <w:r w:rsidRPr="00464099">
        <w:rPr>
          <w:bCs/>
        </w:rPr>
        <w:t xml:space="preserve">, </w:t>
      </w:r>
      <w:proofErr w:type="spellStart"/>
      <w:r w:rsidRPr="00464099">
        <w:rPr>
          <w:bCs/>
        </w:rPr>
        <w:t>G8433</w:t>
      </w:r>
      <w:proofErr w:type="spellEnd"/>
      <w:r w:rsidRPr="00464099">
        <w:rPr>
          <w:bCs/>
        </w:rPr>
        <w:t xml:space="preserve">, </w:t>
      </w:r>
      <w:proofErr w:type="spellStart"/>
      <w:r w:rsidRPr="00464099">
        <w:rPr>
          <w:bCs/>
        </w:rPr>
        <w:t>G8510</w:t>
      </w:r>
      <w:proofErr w:type="spellEnd"/>
      <w:r w:rsidRPr="00464099">
        <w:rPr>
          <w:bCs/>
        </w:rPr>
        <w:t xml:space="preserve">, </w:t>
      </w:r>
      <w:proofErr w:type="spellStart"/>
      <w:r w:rsidRPr="00464099">
        <w:rPr>
          <w:bCs/>
        </w:rPr>
        <w:t>G8511</w:t>
      </w:r>
      <w:proofErr w:type="spellEnd"/>
      <w:r w:rsidRPr="00464099">
        <w:rPr>
          <w:bCs/>
        </w:rPr>
        <w:t xml:space="preserve">, </w:t>
      </w:r>
      <w:proofErr w:type="spellStart"/>
      <w:proofErr w:type="gramStart"/>
      <w:r w:rsidRPr="00464099">
        <w:rPr>
          <w:bCs/>
        </w:rPr>
        <w:t>G8940</w:t>
      </w:r>
      <w:proofErr w:type="spellEnd"/>
      <w:proofErr w:type="gramEnd"/>
      <w:r w:rsidRPr="00464099">
        <w:rPr>
          <w:bCs/>
        </w:rPr>
        <w:t xml:space="preserve">. </w:t>
      </w:r>
    </w:p>
    <w:p w14:paraId="7267347E" w14:textId="77777777" w:rsidR="002638F9" w:rsidRPr="00464099" w:rsidRDefault="002638F9" w:rsidP="002638F9">
      <w:pPr>
        <w:autoSpaceDE w:val="0"/>
        <w:autoSpaceDN w:val="0"/>
        <w:adjustRightInd w:val="0"/>
        <w:spacing w:after="0" w:line="240" w:lineRule="auto"/>
        <w:rPr>
          <w:rFonts w:cstheme="minorHAnsi"/>
          <w:bCs/>
        </w:rPr>
      </w:pPr>
    </w:p>
    <w:p w14:paraId="7267347F" w14:textId="55884E11" w:rsidR="002638F9" w:rsidRDefault="00725463" w:rsidP="00DB3627">
      <w:pPr>
        <w:autoSpaceDE w:val="0"/>
        <w:autoSpaceDN w:val="0"/>
        <w:adjustRightInd w:val="0"/>
        <w:spacing w:after="0" w:line="240" w:lineRule="auto"/>
        <w:rPr>
          <w:rFonts w:cstheme="minorHAnsi"/>
          <w:bCs/>
        </w:rPr>
      </w:pPr>
      <w:r w:rsidRPr="00464099">
        <w:rPr>
          <w:rFonts w:cstheme="minorHAnsi"/>
          <w:bCs/>
        </w:rPr>
        <w:t xml:space="preserve">We used </w:t>
      </w:r>
      <w:proofErr w:type="spellStart"/>
      <w:r w:rsidR="00C8584D" w:rsidRPr="00464099">
        <w:rPr>
          <w:rFonts w:cstheme="minorHAnsi"/>
          <w:bCs/>
        </w:rPr>
        <w:t>PQRS</w:t>
      </w:r>
      <w:proofErr w:type="spellEnd"/>
      <w:r w:rsidR="00C8584D" w:rsidRPr="00464099">
        <w:rPr>
          <w:rFonts w:cstheme="minorHAnsi"/>
          <w:bCs/>
        </w:rPr>
        <w:t xml:space="preserve"> </w:t>
      </w:r>
      <w:r w:rsidRPr="00464099">
        <w:rPr>
          <w:rFonts w:cstheme="minorHAnsi"/>
          <w:bCs/>
        </w:rPr>
        <w:t xml:space="preserve">administrative </w:t>
      </w:r>
      <w:r w:rsidR="002638F9" w:rsidRPr="00464099">
        <w:rPr>
          <w:rFonts w:cstheme="minorHAnsi"/>
          <w:bCs/>
        </w:rPr>
        <w:t xml:space="preserve">registry data reported by 7,027 providers </w:t>
      </w:r>
      <w:r w:rsidR="003E5747" w:rsidRPr="00464099">
        <w:rPr>
          <w:rFonts w:cstheme="minorHAnsi"/>
          <w:bCs/>
        </w:rPr>
        <w:t>at 1,727 practices</w:t>
      </w:r>
      <w:r w:rsidR="002638F9" w:rsidRPr="00464099">
        <w:rPr>
          <w:rFonts w:cstheme="minorHAnsi"/>
          <w:bCs/>
        </w:rPr>
        <w:t xml:space="preserve">, with an average of 141 </w:t>
      </w:r>
      <w:r w:rsidR="002575F8" w:rsidRPr="00464099">
        <w:rPr>
          <w:rFonts w:cstheme="minorHAnsi"/>
          <w:bCs/>
        </w:rPr>
        <w:t xml:space="preserve">patients </w:t>
      </w:r>
      <w:r w:rsidR="002638F9" w:rsidRPr="00464099">
        <w:rPr>
          <w:rFonts w:cstheme="minorHAnsi"/>
          <w:bCs/>
        </w:rPr>
        <w:t>in the denominator per provider</w:t>
      </w:r>
      <w:r w:rsidR="00BB1A8B" w:rsidRPr="00464099">
        <w:rPr>
          <w:rFonts w:cstheme="minorHAnsi"/>
          <w:bCs/>
        </w:rPr>
        <w:t xml:space="preserve"> and an average of 550 patients in the denominator per practice</w:t>
      </w:r>
      <w:r w:rsidR="002638F9" w:rsidRPr="00464099">
        <w:rPr>
          <w:rFonts w:cstheme="minorHAnsi"/>
          <w:bCs/>
        </w:rPr>
        <w:t>.</w:t>
      </w:r>
    </w:p>
    <w:p w14:paraId="04B648C2" w14:textId="77777777" w:rsidR="00104B84" w:rsidRDefault="00104B84" w:rsidP="00DB3627">
      <w:pPr>
        <w:autoSpaceDE w:val="0"/>
        <w:autoSpaceDN w:val="0"/>
        <w:adjustRightInd w:val="0"/>
        <w:spacing w:after="0" w:line="240" w:lineRule="auto"/>
        <w:rPr>
          <w:rFonts w:cstheme="minorHAnsi"/>
          <w:bCs/>
        </w:rPr>
      </w:pPr>
    </w:p>
    <w:p w14:paraId="6011E45C" w14:textId="42734813" w:rsidR="00104B84" w:rsidRPr="006420C8" w:rsidRDefault="00104B84" w:rsidP="00DB3627">
      <w:pPr>
        <w:autoSpaceDE w:val="0"/>
        <w:autoSpaceDN w:val="0"/>
        <w:adjustRightInd w:val="0"/>
        <w:spacing w:after="0" w:line="240" w:lineRule="auto"/>
        <w:rPr>
          <w:rFonts w:cstheme="minorHAnsi"/>
          <w:b/>
          <w:bCs/>
          <w:color w:val="1F497D" w:themeColor="text2"/>
        </w:rPr>
      </w:pPr>
      <w:r w:rsidRPr="006420C8">
        <w:rPr>
          <w:rFonts w:cstheme="minorHAnsi"/>
          <w:b/>
          <w:bCs/>
          <w:color w:val="1F497D" w:themeColor="text2"/>
        </w:rPr>
        <w:t>Previous Submission</w:t>
      </w:r>
      <w:r w:rsidR="0039603A" w:rsidRPr="006420C8">
        <w:rPr>
          <w:rFonts w:cstheme="minorHAnsi"/>
          <w:b/>
          <w:bCs/>
          <w:color w:val="1F497D" w:themeColor="text2"/>
        </w:rPr>
        <w:t>:</w:t>
      </w:r>
    </w:p>
    <w:p w14:paraId="2E212D30" w14:textId="77777777" w:rsidR="0039603A" w:rsidRPr="0039603A" w:rsidRDefault="0039603A" w:rsidP="0039603A">
      <w:pPr>
        <w:autoSpaceDE w:val="0"/>
        <w:autoSpaceDN w:val="0"/>
        <w:adjustRightInd w:val="0"/>
        <w:spacing w:after="0" w:line="240" w:lineRule="auto"/>
        <w:rPr>
          <w:rFonts w:cstheme="minorHAnsi"/>
          <w:bCs/>
          <w:i/>
          <w:color w:val="1F497D" w:themeColor="text2"/>
        </w:rPr>
      </w:pPr>
      <w:r w:rsidRPr="0039603A">
        <w:rPr>
          <w:rFonts w:cstheme="minorHAnsi"/>
          <w:bCs/>
          <w:i/>
          <w:color w:val="1F497D" w:themeColor="text2"/>
        </w:rPr>
        <w:t>Data Sample Response Rates:</w:t>
      </w:r>
    </w:p>
    <w:p w14:paraId="7D864379" w14:textId="77777777" w:rsidR="006420C8" w:rsidRDefault="0039603A" w:rsidP="0039603A">
      <w:pPr>
        <w:autoSpaceDE w:val="0"/>
        <w:autoSpaceDN w:val="0"/>
        <w:adjustRightInd w:val="0"/>
        <w:spacing w:after="0" w:line="240" w:lineRule="auto"/>
        <w:rPr>
          <w:rFonts w:cstheme="minorHAnsi"/>
          <w:bCs/>
          <w:i/>
          <w:color w:val="1F497D" w:themeColor="text2"/>
        </w:rPr>
      </w:pPr>
      <w:r w:rsidRPr="0039603A">
        <w:rPr>
          <w:rFonts w:cstheme="minorHAnsi"/>
          <w:bCs/>
          <w:i/>
          <w:color w:val="1F497D" w:themeColor="text2"/>
        </w:rPr>
        <w:t>Number of provider requested / returned / reviewed:  155/79/77</w:t>
      </w:r>
      <w:r w:rsidRPr="0039603A">
        <w:rPr>
          <w:rFonts w:cstheme="minorHAnsi"/>
          <w:bCs/>
          <w:i/>
          <w:color w:val="1F497D" w:themeColor="text2"/>
        </w:rPr>
        <w:tab/>
      </w:r>
      <w:r w:rsidR="006420C8">
        <w:rPr>
          <w:rFonts w:cstheme="minorHAnsi"/>
          <w:bCs/>
          <w:i/>
          <w:color w:val="1F497D" w:themeColor="text2"/>
        </w:rPr>
        <w:t xml:space="preserve"> </w:t>
      </w:r>
    </w:p>
    <w:p w14:paraId="340BC437" w14:textId="3F7B09A0" w:rsidR="0039603A" w:rsidRPr="0039603A" w:rsidRDefault="0039603A" w:rsidP="0039603A">
      <w:pPr>
        <w:autoSpaceDE w:val="0"/>
        <w:autoSpaceDN w:val="0"/>
        <w:adjustRightInd w:val="0"/>
        <w:spacing w:after="0" w:line="240" w:lineRule="auto"/>
        <w:rPr>
          <w:rFonts w:cstheme="minorHAnsi"/>
          <w:bCs/>
          <w:i/>
          <w:color w:val="1F497D" w:themeColor="text2"/>
        </w:rPr>
      </w:pPr>
      <w:r w:rsidRPr="0039603A">
        <w:rPr>
          <w:rFonts w:cstheme="minorHAnsi"/>
          <w:bCs/>
          <w:i/>
          <w:color w:val="1F497D" w:themeColor="text2"/>
        </w:rPr>
        <w:t>Provider response rate</w:t>
      </w:r>
      <w:r w:rsidR="006420C8">
        <w:rPr>
          <w:rFonts w:cstheme="minorHAnsi"/>
          <w:bCs/>
          <w:i/>
          <w:color w:val="1F497D" w:themeColor="text2"/>
        </w:rPr>
        <w:t>:</w:t>
      </w:r>
      <w:r w:rsidRPr="0039603A">
        <w:rPr>
          <w:rFonts w:cstheme="minorHAnsi"/>
          <w:bCs/>
          <w:i/>
          <w:color w:val="1F497D" w:themeColor="text2"/>
        </w:rPr>
        <w:t xml:space="preserve"> 51.0%</w:t>
      </w:r>
    </w:p>
    <w:p w14:paraId="72673480" w14:textId="77777777" w:rsidR="002638F9" w:rsidRPr="0039603A" w:rsidRDefault="002638F9" w:rsidP="00DB3627">
      <w:pPr>
        <w:autoSpaceDE w:val="0"/>
        <w:autoSpaceDN w:val="0"/>
        <w:adjustRightInd w:val="0"/>
        <w:spacing w:after="0" w:line="240" w:lineRule="auto"/>
        <w:rPr>
          <w:rFonts w:cstheme="minorHAnsi"/>
          <w:bCs/>
          <w:color w:val="1F497D" w:themeColor="text2"/>
        </w:rPr>
      </w:pPr>
    </w:p>
    <w:p w14:paraId="72673481" w14:textId="77777777" w:rsidR="009975B6"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proofErr w:type="gramStart"/>
      <w:r w:rsidR="007422FD" w:rsidRPr="00A25024">
        <w:rPr>
          <w:rFonts w:cstheme="minorHAnsi"/>
          <w:bCs/>
          <w:i/>
        </w:rPr>
        <w:t>identify</w:t>
      </w:r>
      <w:proofErr w:type="gramEnd"/>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14:paraId="72673482" w14:textId="77777777" w:rsidR="009975B6" w:rsidRDefault="009975B6" w:rsidP="00DB3627">
      <w:pPr>
        <w:autoSpaceDE w:val="0"/>
        <w:autoSpaceDN w:val="0"/>
        <w:adjustRightInd w:val="0"/>
        <w:spacing w:after="0" w:line="240" w:lineRule="auto"/>
        <w:rPr>
          <w:rFonts w:cstheme="minorHAnsi"/>
          <w:bCs/>
        </w:rPr>
      </w:pPr>
    </w:p>
    <w:p w14:paraId="72673483" w14:textId="359B32F0" w:rsidR="009975B6" w:rsidRPr="00464099" w:rsidRDefault="009975B6" w:rsidP="00DB3627">
      <w:pPr>
        <w:autoSpaceDE w:val="0"/>
        <w:autoSpaceDN w:val="0"/>
        <w:adjustRightInd w:val="0"/>
        <w:spacing w:after="0" w:line="240" w:lineRule="auto"/>
        <w:rPr>
          <w:rFonts w:cstheme="minorHAnsi"/>
          <w:bCs/>
        </w:rPr>
      </w:pPr>
      <w:r w:rsidRPr="00464099">
        <w:rPr>
          <w:rFonts w:cstheme="minorHAnsi"/>
          <w:bCs/>
        </w:rPr>
        <w:t xml:space="preserve">Total number </w:t>
      </w:r>
      <w:r w:rsidR="0053371E" w:rsidRPr="00464099">
        <w:rPr>
          <w:rFonts w:cstheme="minorHAnsi"/>
          <w:bCs/>
        </w:rPr>
        <w:t xml:space="preserve">of patients </w:t>
      </w:r>
      <w:r w:rsidRPr="00464099">
        <w:rPr>
          <w:rFonts w:cstheme="minorHAnsi"/>
          <w:bCs/>
        </w:rPr>
        <w:t>with valid denominator criteria:</w:t>
      </w:r>
    </w:p>
    <w:p w14:paraId="72673484" w14:textId="5690833A" w:rsidR="009975B6" w:rsidRPr="00464099" w:rsidRDefault="009975B6" w:rsidP="00DB3627">
      <w:pPr>
        <w:autoSpaceDE w:val="0"/>
        <w:autoSpaceDN w:val="0"/>
        <w:adjustRightInd w:val="0"/>
        <w:spacing w:after="0" w:line="240" w:lineRule="auto"/>
        <w:rPr>
          <w:rFonts w:cstheme="minorHAnsi"/>
          <w:bCs/>
        </w:rPr>
      </w:pPr>
      <w:r w:rsidRPr="00464099">
        <w:rPr>
          <w:rFonts w:cstheme="minorHAnsi"/>
          <w:bCs/>
        </w:rPr>
        <w:t xml:space="preserve">Claims data:  </w:t>
      </w:r>
      <w:r w:rsidR="0059026C" w:rsidRPr="00464099">
        <w:rPr>
          <w:rFonts w:eastAsia="Times New Roman" w:cs="Times New Roman"/>
          <w:color w:val="000000"/>
          <w:lang w:val="en"/>
        </w:rPr>
        <w:t>3,002,169</w:t>
      </w:r>
    </w:p>
    <w:p w14:paraId="3FCB8DC4" w14:textId="5EFDA61F" w:rsidR="000858A7" w:rsidRPr="00464099" w:rsidRDefault="009975B6" w:rsidP="00DB3627">
      <w:pPr>
        <w:autoSpaceDE w:val="0"/>
        <w:autoSpaceDN w:val="0"/>
        <w:adjustRightInd w:val="0"/>
        <w:spacing w:after="0" w:line="240" w:lineRule="auto"/>
        <w:rPr>
          <w:rFonts w:cstheme="minorHAnsi"/>
          <w:bCs/>
        </w:rPr>
      </w:pPr>
      <w:r w:rsidRPr="00464099">
        <w:rPr>
          <w:rFonts w:cstheme="minorHAnsi"/>
          <w:bCs/>
        </w:rPr>
        <w:t xml:space="preserve">Registry data: </w:t>
      </w:r>
      <w:r w:rsidR="005B170E" w:rsidRPr="00464099">
        <w:rPr>
          <w:rFonts w:cstheme="minorHAnsi"/>
          <w:bCs/>
        </w:rPr>
        <w:t>989,092</w:t>
      </w:r>
      <w:r w:rsidR="00802011" w:rsidRPr="00464099">
        <w:rPr>
          <w:rFonts w:cstheme="minorHAnsi"/>
          <w:bCs/>
        </w:rPr>
        <w:t xml:space="preserve"> </w:t>
      </w:r>
    </w:p>
    <w:p w14:paraId="50D10A21" w14:textId="77777777" w:rsidR="000858A7" w:rsidRPr="00464099" w:rsidRDefault="000858A7" w:rsidP="00DB3627">
      <w:pPr>
        <w:autoSpaceDE w:val="0"/>
        <w:autoSpaceDN w:val="0"/>
        <w:adjustRightInd w:val="0"/>
        <w:spacing w:after="0" w:line="240" w:lineRule="auto"/>
        <w:rPr>
          <w:rFonts w:cstheme="minorHAnsi"/>
          <w:bCs/>
        </w:rPr>
      </w:pPr>
    </w:p>
    <w:p w14:paraId="72673485" w14:textId="6927C082" w:rsidR="007422FD" w:rsidRPr="00464099" w:rsidRDefault="000858A7" w:rsidP="00DB3627">
      <w:pPr>
        <w:autoSpaceDE w:val="0"/>
        <w:autoSpaceDN w:val="0"/>
        <w:adjustRightInd w:val="0"/>
        <w:spacing w:after="0" w:line="240" w:lineRule="auto"/>
        <w:rPr>
          <w:rFonts w:cstheme="minorHAnsi"/>
          <w:b/>
          <w:bCs/>
        </w:rPr>
      </w:pPr>
      <w:r w:rsidRPr="00464099">
        <w:rPr>
          <w:rFonts w:cstheme="minorHAnsi"/>
          <w:b/>
          <w:bCs/>
        </w:rPr>
        <w:t xml:space="preserve">Descriptive </w:t>
      </w:r>
      <w:r w:rsidR="00C8584D" w:rsidRPr="00464099">
        <w:rPr>
          <w:rFonts w:cstheme="minorHAnsi"/>
          <w:b/>
          <w:bCs/>
        </w:rPr>
        <w:t>c</w:t>
      </w:r>
      <w:r w:rsidRPr="00464099">
        <w:rPr>
          <w:rFonts w:cstheme="minorHAnsi"/>
          <w:b/>
          <w:bCs/>
        </w:rPr>
        <w:t>haracteristics of patients – claims data:</w:t>
      </w:r>
    </w:p>
    <w:p w14:paraId="31B3EF6C" w14:textId="5659BE95" w:rsidR="00725463" w:rsidRPr="00464099" w:rsidRDefault="000858A7" w:rsidP="00DB3627">
      <w:pPr>
        <w:autoSpaceDE w:val="0"/>
        <w:autoSpaceDN w:val="0"/>
        <w:adjustRightInd w:val="0"/>
        <w:spacing w:after="0" w:line="240" w:lineRule="auto"/>
        <w:rPr>
          <w:rFonts w:cstheme="minorHAnsi"/>
          <w:bCs/>
        </w:rPr>
      </w:pPr>
      <w:r w:rsidRPr="00464099">
        <w:rPr>
          <w:rFonts w:cstheme="minorHAnsi"/>
          <w:bCs/>
          <w:u w:val="single"/>
        </w:rPr>
        <w:t>Sex</w:t>
      </w:r>
      <w:r w:rsidR="005A25B7" w:rsidRPr="00464099">
        <w:rPr>
          <w:rFonts w:cstheme="minorHAnsi"/>
          <w:bCs/>
        </w:rPr>
        <w:t xml:space="preserve">  </w:t>
      </w:r>
    </w:p>
    <w:p w14:paraId="7338703C" w14:textId="2BD517E7" w:rsidR="00725463" w:rsidRPr="00464099" w:rsidRDefault="005A25B7" w:rsidP="00DB3627">
      <w:pPr>
        <w:autoSpaceDE w:val="0"/>
        <w:autoSpaceDN w:val="0"/>
        <w:adjustRightInd w:val="0"/>
        <w:spacing w:after="0" w:line="240" w:lineRule="auto"/>
        <w:rPr>
          <w:rFonts w:cstheme="minorHAnsi"/>
          <w:bCs/>
        </w:rPr>
      </w:pPr>
      <w:r w:rsidRPr="00464099">
        <w:rPr>
          <w:rFonts w:cstheme="minorHAnsi"/>
          <w:bCs/>
        </w:rPr>
        <w:t>Female</w:t>
      </w:r>
      <w:r w:rsidR="00613769" w:rsidRPr="00464099">
        <w:rPr>
          <w:rFonts w:cstheme="minorHAnsi"/>
          <w:bCs/>
        </w:rPr>
        <w:t>:</w:t>
      </w:r>
      <w:r w:rsidRPr="00464099">
        <w:rPr>
          <w:rFonts w:cstheme="minorHAnsi"/>
          <w:bCs/>
        </w:rPr>
        <w:t xml:space="preserve"> 1,759,168 (58.6%) </w:t>
      </w:r>
    </w:p>
    <w:p w14:paraId="0F0FEDA2" w14:textId="6C732D1D" w:rsidR="00725463" w:rsidRPr="00464099" w:rsidRDefault="005A25B7" w:rsidP="00DB3627">
      <w:pPr>
        <w:autoSpaceDE w:val="0"/>
        <w:autoSpaceDN w:val="0"/>
        <w:adjustRightInd w:val="0"/>
        <w:spacing w:after="0" w:line="240" w:lineRule="auto"/>
        <w:rPr>
          <w:rFonts w:cstheme="minorHAnsi"/>
          <w:bCs/>
        </w:rPr>
      </w:pPr>
      <w:r w:rsidRPr="00464099">
        <w:rPr>
          <w:rFonts w:cstheme="minorHAnsi"/>
          <w:bCs/>
        </w:rPr>
        <w:lastRenderedPageBreak/>
        <w:t>Male</w:t>
      </w:r>
      <w:r w:rsidR="00613769" w:rsidRPr="00464099">
        <w:rPr>
          <w:rFonts w:cstheme="minorHAnsi"/>
          <w:bCs/>
        </w:rPr>
        <w:t>:</w:t>
      </w:r>
      <w:r w:rsidRPr="00464099">
        <w:rPr>
          <w:rFonts w:cstheme="minorHAnsi"/>
          <w:bCs/>
        </w:rPr>
        <w:t xml:space="preserve"> 1,243,001 (41.4%)</w:t>
      </w:r>
    </w:p>
    <w:p w14:paraId="7FA8956D" w14:textId="77777777" w:rsidR="00725463" w:rsidRPr="00464099" w:rsidRDefault="00725463" w:rsidP="00DB3627">
      <w:pPr>
        <w:autoSpaceDE w:val="0"/>
        <w:autoSpaceDN w:val="0"/>
        <w:adjustRightInd w:val="0"/>
        <w:spacing w:after="0" w:line="240" w:lineRule="auto"/>
        <w:rPr>
          <w:rFonts w:cstheme="minorHAnsi"/>
          <w:bCs/>
        </w:rPr>
      </w:pPr>
    </w:p>
    <w:p w14:paraId="017964AC" w14:textId="7FD67D97" w:rsidR="00725463" w:rsidRPr="00464099" w:rsidRDefault="000858A7" w:rsidP="00DB3627">
      <w:pPr>
        <w:autoSpaceDE w:val="0"/>
        <w:autoSpaceDN w:val="0"/>
        <w:adjustRightInd w:val="0"/>
        <w:spacing w:after="0" w:line="240" w:lineRule="auto"/>
        <w:rPr>
          <w:rFonts w:cstheme="minorHAnsi"/>
          <w:bCs/>
        </w:rPr>
      </w:pPr>
      <w:r w:rsidRPr="00464099">
        <w:rPr>
          <w:rFonts w:cstheme="minorHAnsi"/>
          <w:bCs/>
          <w:u w:val="single"/>
        </w:rPr>
        <w:t>Race</w:t>
      </w:r>
      <w:r w:rsidR="005B2BA8" w:rsidRPr="00464099">
        <w:rPr>
          <w:rFonts w:cstheme="minorHAnsi"/>
          <w:bCs/>
        </w:rPr>
        <w:t xml:space="preserve"> </w:t>
      </w:r>
    </w:p>
    <w:p w14:paraId="104DF32A" w14:textId="402B6B16" w:rsidR="00725463" w:rsidRPr="00464099" w:rsidRDefault="005B2BA8" w:rsidP="00DB3627">
      <w:pPr>
        <w:autoSpaceDE w:val="0"/>
        <w:autoSpaceDN w:val="0"/>
        <w:adjustRightInd w:val="0"/>
        <w:spacing w:after="0" w:line="240" w:lineRule="auto"/>
        <w:rPr>
          <w:rFonts w:cstheme="minorHAnsi"/>
          <w:bCs/>
        </w:rPr>
      </w:pPr>
      <w:r w:rsidRPr="00464099">
        <w:rPr>
          <w:rFonts w:cstheme="minorHAnsi"/>
          <w:bCs/>
        </w:rPr>
        <w:t>Asian</w:t>
      </w:r>
      <w:r w:rsidR="00613769" w:rsidRPr="00464099">
        <w:rPr>
          <w:rFonts w:cstheme="minorHAnsi"/>
          <w:bCs/>
        </w:rPr>
        <w:t>:</w:t>
      </w:r>
      <w:r w:rsidRPr="00464099">
        <w:rPr>
          <w:rFonts w:cstheme="minorHAnsi"/>
          <w:bCs/>
        </w:rPr>
        <w:t xml:space="preserve"> 30,234</w:t>
      </w:r>
      <w:r w:rsidR="005A25B7" w:rsidRPr="00464099">
        <w:rPr>
          <w:rFonts w:cstheme="minorHAnsi"/>
          <w:bCs/>
        </w:rPr>
        <w:t xml:space="preserve"> (1.0%)</w:t>
      </w:r>
    </w:p>
    <w:p w14:paraId="6C64BC1D" w14:textId="1B140BC0" w:rsidR="00725463" w:rsidRPr="00464099" w:rsidRDefault="005B2BA8" w:rsidP="00DB3627">
      <w:pPr>
        <w:autoSpaceDE w:val="0"/>
        <w:autoSpaceDN w:val="0"/>
        <w:adjustRightInd w:val="0"/>
        <w:spacing w:after="0" w:line="240" w:lineRule="auto"/>
        <w:rPr>
          <w:rFonts w:cstheme="minorHAnsi"/>
          <w:bCs/>
        </w:rPr>
      </w:pPr>
      <w:r w:rsidRPr="00464099">
        <w:rPr>
          <w:rFonts w:cstheme="minorHAnsi"/>
          <w:bCs/>
        </w:rPr>
        <w:t>Black</w:t>
      </w:r>
      <w:r w:rsidR="00613769" w:rsidRPr="00464099">
        <w:rPr>
          <w:rFonts w:cstheme="minorHAnsi"/>
          <w:bCs/>
        </w:rPr>
        <w:t>:</w:t>
      </w:r>
      <w:r w:rsidRPr="00464099">
        <w:rPr>
          <w:rFonts w:cstheme="minorHAnsi"/>
          <w:bCs/>
        </w:rPr>
        <w:t xml:space="preserve"> 363,378</w:t>
      </w:r>
      <w:r w:rsidR="005A25B7" w:rsidRPr="00464099">
        <w:rPr>
          <w:rFonts w:cstheme="minorHAnsi"/>
          <w:bCs/>
        </w:rPr>
        <w:t xml:space="preserve"> (12.1%)</w:t>
      </w:r>
      <w:r w:rsidRPr="00464099">
        <w:rPr>
          <w:rFonts w:cstheme="minorHAnsi"/>
          <w:bCs/>
        </w:rPr>
        <w:t xml:space="preserve"> </w:t>
      </w:r>
    </w:p>
    <w:p w14:paraId="3EC1E708" w14:textId="68539412" w:rsidR="00725463" w:rsidRPr="00464099" w:rsidRDefault="005B2BA8" w:rsidP="00DB3627">
      <w:pPr>
        <w:autoSpaceDE w:val="0"/>
        <w:autoSpaceDN w:val="0"/>
        <w:adjustRightInd w:val="0"/>
        <w:spacing w:after="0" w:line="240" w:lineRule="auto"/>
        <w:rPr>
          <w:rFonts w:cstheme="minorHAnsi"/>
          <w:bCs/>
        </w:rPr>
      </w:pPr>
      <w:r w:rsidRPr="00464099">
        <w:rPr>
          <w:rFonts w:cstheme="minorHAnsi"/>
          <w:bCs/>
        </w:rPr>
        <w:t>Hispanic</w:t>
      </w:r>
      <w:r w:rsidR="00613769" w:rsidRPr="00464099">
        <w:rPr>
          <w:rFonts w:cstheme="minorHAnsi"/>
          <w:bCs/>
        </w:rPr>
        <w:t>:</w:t>
      </w:r>
      <w:r w:rsidRPr="00464099">
        <w:rPr>
          <w:rFonts w:cstheme="minorHAnsi"/>
          <w:bCs/>
        </w:rPr>
        <w:t xml:space="preserve"> 57,189</w:t>
      </w:r>
      <w:r w:rsidR="005A25B7" w:rsidRPr="00464099">
        <w:rPr>
          <w:rFonts w:cstheme="minorHAnsi"/>
          <w:bCs/>
        </w:rPr>
        <w:t xml:space="preserve"> (1.9%)</w:t>
      </w:r>
    </w:p>
    <w:p w14:paraId="1145C36E" w14:textId="4D6E713B" w:rsidR="00725463" w:rsidRPr="00464099" w:rsidRDefault="005B2BA8" w:rsidP="00DB3627">
      <w:pPr>
        <w:autoSpaceDE w:val="0"/>
        <w:autoSpaceDN w:val="0"/>
        <w:adjustRightInd w:val="0"/>
        <w:spacing w:after="0" w:line="240" w:lineRule="auto"/>
        <w:rPr>
          <w:rFonts w:cstheme="minorHAnsi"/>
          <w:bCs/>
        </w:rPr>
      </w:pPr>
      <w:r w:rsidRPr="00464099">
        <w:rPr>
          <w:rFonts w:cstheme="minorHAnsi"/>
          <w:bCs/>
        </w:rPr>
        <w:t>Native American</w:t>
      </w:r>
      <w:r w:rsidR="00613769" w:rsidRPr="00464099">
        <w:rPr>
          <w:rFonts w:cstheme="minorHAnsi"/>
          <w:bCs/>
        </w:rPr>
        <w:t>:</w:t>
      </w:r>
      <w:r w:rsidRPr="00464099">
        <w:rPr>
          <w:rFonts w:cstheme="minorHAnsi"/>
          <w:bCs/>
        </w:rPr>
        <w:t xml:space="preserve"> 10,992</w:t>
      </w:r>
      <w:r w:rsidR="005A25B7" w:rsidRPr="00464099">
        <w:rPr>
          <w:rFonts w:cstheme="minorHAnsi"/>
          <w:bCs/>
        </w:rPr>
        <w:t xml:space="preserve"> (0.4%)</w:t>
      </w:r>
    </w:p>
    <w:p w14:paraId="57A565E7" w14:textId="4ED54FEE" w:rsidR="00725463" w:rsidRPr="00464099" w:rsidRDefault="005B2BA8" w:rsidP="00DB3627">
      <w:pPr>
        <w:autoSpaceDE w:val="0"/>
        <w:autoSpaceDN w:val="0"/>
        <w:adjustRightInd w:val="0"/>
        <w:spacing w:after="0" w:line="240" w:lineRule="auto"/>
        <w:rPr>
          <w:rFonts w:cstheme="minorHAnsi"/>
          <w:bCs/>
        </w:rPr>
      </w:pPr>
      <w:r w:rsidRPr="00464099">
        <w:rPr>
          <w:rFonts w:cstheme="minorHAnsi"/>
          <w:bCs/>
        </w:rPr>
        <w:t>White</w:t>
      </w:r>
      <w:r w:rsidR="00613769" w:rsidRPr="00464099">
        <w:rPr>
          <w:rFonts w:cstheme="minorHAnsi"/>
          <w:bCs/>
        </w:rPr>
        <w:t>:</w:t>
      </w:r>
      <w:r w:rsidRPr="00464099">
        <w:rPr>
          <w:rFonts w:cstheme="minorHAnsi"/>
          <w:bCs/>
        </w:rPr>
        <w:t xml:space="preserve"> 2,472,318</w:t>
      </w:r>
      <w:r w:rsidR="005A25B7" w:rsidRPr="00464099">
        <w:rPr>
          <w:rFonts w:cstheme="minorHAnsi"/>
          <w:bCs/>
        </w:rPr>
        <w:t xml:space="preserve"> (82.4%)</w:t>
      </w:r>
    </w:p>
    <w:p w14:paraId="4E31CFA4" w14:textId="7F582B13" w:rsidR="00725463" w:rsidRPr="00464099" w:rsidRDefault="005B2BA8" w:rsidP="00DB3627">
      <w:pPr>
        <w:autoSpaceDE w:val="0"/>
        <w:autoSpaceDN w:val="0"/>
        <w:adjustRightInd w:val="0"/>
        <w:spacing w:after="0" w:line="240" w:lineRule="auto"/>
        <w:rPr>
          <w:rFonts w:cstheme="minorHAnsi"/>
          <w:bCs/>
        </w:rPr>
      </w:pPr>
      <w:r w:rsidRPr="00464099">
        <w:rPr>
          <w:rFonts w:cstheme="minorHAnsi"/>
          <w:bCs/>
        </w:rPr>
        <w:t>Other</w:t>
      </w:r>
      <w:r w:rsidR="00613769" w:rsidRPr="00464099">
        <w:rPr>
          <w:rFonts w:cstheme="minorHAnsi"/>
          <w:bCs/>
        </w:rPr>
        <w:t>:</w:t>
      </w:r>
      <w:r w:rsidRPr="00464099">
        <w:rPr>
          <w:rFonts w:cstheme="minorHAnsi"/>
          <w:bCs/>
        </w:rPr>
        <w:t xml:space="preserve"> 36,502</w:t>
      </w:r>
      <w:r w:rsidR="005A25B7" w:rsidRPr="00464099">
        <w:rPr>
          <w:rFonts w:cstheme="minorHAnsi"/>
          <w:bCs/>
        </w:rPr>
        <w:t xml:space="preserve"> (1.2%)</w:t>
      </w:r>
    </w:p>
    <w:p w14:paraId="5E622978" w14:textId="72C7F824" w:rsidR="000858A7" w:rsidRPr="00464099" w:rsidRDefault="005B2BA8" w:rsidP="00DB3627">
      <w:pPr>
        <w:autoSpaceDE w:val="0"/>
        <w:autoSpaceDN w:val="0"/>
        <w:adjustRightInd w:val="0"/>
        <w:spacing w:after="0" w:line="240" w:lineRule="auto"/>
        <w:rPr>
          <w:rFonts w:cstheme="minorHAnsi"/>
          <w:bCs/>
        </w:rPr>
      </w:pPr>
      <w:r w:rsidRPr="00464099">
        <w:rPr>
          <w:rFonts w:cstheme="minorHAnsi"/>
          <w:bCs/>
        </w:rPr>
        <w:t>Unknown</w:t>
      </w:r>
      <w:r w:rsidR="00613769" w:rsidRPr="00464099">
        <w:rPr>
          <w:rFonts w:cstheme="minorHAnsi"/>
          <w:bCs/>
        </w:rPr>
        <w:t>:</w:t>
      </w:r>
      <w:r w:rsidRPr="00464099">
        <w:rPr>
          <w:rFonts w:cstheme="minorHAnsi"/>
          <w:bCs/>
        </w:rPr>
        <w:t xml:space="preserve"> 31,556</w:t>
      </w:r>
      <w:r w:rsidR="005A25B7" w:rsidRPr="00464099">
        <w:rPr>
          <w:rFonts w:cstheme="minorHAnsi"/>
          <w:bCs/>
        </w:rPr>
        <w:t xml:space="preserve"> (1.1%)</w:t>
      </w:r>
    </w:p>
    <w:p w14:paraId="213101CA" w14:textId="77777777" w:rsidR="00725463" w:rsidRPr="00464099" w:rsidRDefault="00725463" w:rsidP="00DB3627">
      <w:pPr>
        <w:autoSpaceDE w:val="0"/>
        <w:autoSpaceDN w:val="0"/>
        <w:adjustRightInd w:val="0"/>
        <w:spacing w:after="0" w:line="240" w:lineRule="auto"/>
        <w:rPr>
          <w:rFonts w:cstheme="minorHAnsi"/>
          <w:bCs/>
        </w:rPr>
      </w:pPr>
    </w:p>
    <w:p w14:paraId="701E5601" w14:textId="7789ABC1" w:rsidR="00725463" w:rsidRPr="00464099" w:rsidRDefault="000858A7" w:rsidP="00DB3627">
      <w:pPr>
        <w:autoSpaceDE w:val="0"/>
        <w:autoSpaceDN w:val="0"/>
        <w:adjustRightInd w:val="0"/>
        <w:spacing w:after="0" w:line="240" w:lineRule="auto"/>
        <w:rPr>
          <w:rFonts w:cstheme="minorHAnsi"/>
          <w:bCs/>
        </w:rPr>
      </w:pPr>
      <w:r w:rsidRPr="00464099">
        <w:rPr>
          <w:rFonts w:cstheme="minorHAnsi"/>
          <w:bCs/>
          <w:u w:val="single"/>
        </w:rPr>
        <w:t>Age</w:t>
      </w:r>
      <w:r w:rsidRPr="00464099">
        <w:rPr>
          <w:rFonts w:cstheme="minorHAnsi"/>
          <w:bCs/>
        </w:rPr>
        <w:t xml:space="preserve"> </w:t>
      </w:r>
      <w:r w:rsidR="005B2BA8" w:rsidRPr="00464099">
        <w:rPr>
          <w:rFonts w:cstheme="minorHAnsi"/>
          <w:bCs/>
        </w:rPr>
        <w:t xml:space="preserve"> </w:t>
      </w:r>
    </w:p>
    <w:p w14:paraId="7ABA3663" w14:textId="70F5B1E8" w:rsidR="00725463" w:rsidRPr="00464099" w:rsidRDefault="005B2BA8" w:rsidP="00DB3627">
      <w:pPr>
        <w:autoSpaceDE w:val="0"/>
        <w:autoSpaceDN w:val="0"/>
        <w:adjustRightInd w:val="0"/>
        <w:spacing w:after="0" w:line="240" w:lineRule="auto"/>
        <w:rPr>
          <w:rFonts w:cstheme="minorHAnsi"/>
          <w:bCs/>
        </w:rPr>
      </w:pPr>
      <w:r w:rsidRPr="00464099">
        <w:rPr>
          <w:rFonts w:cstheme="minorHAnsi"/>
          <w:bCs/>
        </w:rPr>
        <w:t>12-17</w:t>
      </w:r>
      <w:r w:rsidR="00613769" w:rsidRPr="00464099">
        <w:rPr>
          <w:rFonts w:cstheme="minorHAnsi"/>
          <w:bCs/>
        </w:rPr>
        <w:t>:</w:t>
      </w:r>
      <w:r w:rsidRPr="00464099">
        <w:rPr>
          <w:rFonts w:cstheme="minorHAnsi"/>
          <w:bCs/>
        </w:rPr>
        <w:t xml:space="preserve"> 62</w:t>
      </w:r>
      <w:r w:rsidR="005A25B7" w:rsidRPr="00464099">
        <w:rPr>
          <w:rFonts w:cstheme="minorHAnsi"/>
          <w:bCs/>
        </w:rPr>
        <w:t xml:space="preserve"> (0%)</w:t>
      </w:r>
    </w:p>
    <w:p w14:paraId="34659A32" w14:textId="33973148" w:rsidR="00725463" w:rsidRPr="00464099" w:rsidRDefault="005A25B7" w:rsidP="00DB3627">
      <w:pPr>
        <w:autoSpaceDE w:val="0"/>
        <w:autoSpaceDN w:val="0"/>
        <w:adjustRightInd w:val="0"/>
        <w:spacing w:after="0" w:line="240" w:lineRule="auto"/>
        <w:rPr>
          <w:rFonts w:cstheme="minorHAnsi"/>
          <w:bCs/>
        </w:rPr>
      </w:pPr>
      <w:r w:rsidRPr="00464099">
        <w:rPr>
          <w:rFonts w:cstheme="minorHAnsi"/>
          <w:bCs/>
        </w:rPr>
        <w:t>18-64</w:t>
      </w:r>
      <w:r w:rsidR="00613769" w:rsidRPr="00464099">
        <w:rPr>
          <w:rFonts w:cstheme="minorHAnsi"/>
          <w:bCs/>
        </w:rPr>
        <w:t>:</w:t>
      </w:r>
      <w:r w:rsidRPr="00464099">
        <w:rPr>
          <w:rFonts w:cstheme="minorHAnsi"/>
          <w:bCs/>
        </w:rPr>
        <w:t xml:space="preserve"> 589,536 (19.6%)</w:t>
      </w:r>
    </w:p>
    <w:p w14:paraId="32B36C98" w14:textId="22EC6EAF" w:rsidR="000858A7" w:rsidRPr="00464099" w:rsidRDefault="005A25B7" w:rsidP="00DB3627">
      <w:pPr>
        <w:autoSpaceDE w:val="0"/>
        <w:autoSpaceDN w:val="0"/>
        <w:adjustRightInd w:val="0"/>
        <w:spacing w:after="0" w:line="240" w:lineRule="auto"/>
        <w:rPr>
          <w:rFonts w:cstheme="minorHAnsi"/>
          <w:bCs/>
        </w:rPr>
      </w:pPr>
      <w:r w:rsidRPr="00464099">
        <w:rPr>
          <w:rFonts w:cstheme="minorHAnsi"/>
          <w:bCs/>
        </w:rPr>
        <w:t>65+</w:t>
      </w:r>
      <w:r w:rsidR="00613769" w:rsidRPr="00464099">
        <w:rPr>
          <w:rFonts w:cstheme="minorHAnsi"/>
          <w:bCs/>
        </w:rPr>
        <w:t>:</w:t>
      </w:r>
      <w:r w:rsidRPr="00464099">
        <w:rPr>
          <w:rFonts w:cstheme="minorHAnsi"/>
          <w:bCs/>
        </w:rPr>
        <w:t xml:space="preserve"> 2,412,571 (80.4%)</w:t>
      </w:r>
    </w:p>
    <w:p w14:paraId="17747D4D" w14:textId="77777777" w:rsidR="000858A7" w:rsidRPr="00464099" w:rsidRDefault="000858A7" w:rsidP="00DB3627">
      <w:pPr>
        <w:autoSpaceDE w:val="0"/>
        <w:autoSpaceDN w:val="0"/>
        <w:adjustRightInd w:val="0"/>
        <w:spacing w:after="0" w:line="240" w:lineRule="auto"/>
        <w:rPr>
          <w:rFonts w:cstheme="minorHAnsi"/>
          <w:bCs/>
        </w:rPr>
      </w:pPr>
    </w:p>
    <w:p w14:paraId="3AEA0DBE" w14:textId="2BE7A319" w:rsidR="000858A7" w:rsidRPr="00464099" w:rsidRDefault="000858A7" w:rsidP="00DB3627">
      <w:pPr>
        <w:autoSpaceDE w:val="0"/>
        <w:autoSpaceDN w:val="0"/>
        <w:adjustRightInd w:val="0"/>
        <w:spacing w:after="0" w:line="240" w:lineRule="auto"/>
        <w:rPr>
          <w:rFonts w:cstheme="minorHAnsi"/>
          <w:bCs/>
        </w:rPr>
      </w:pPr>
      <w:proofErr w:type="spellStart"/>
      <w:r w:rsidRPr="00464099">
        <w:rPr>
          <w:rFonts w:cstheme="minorHAnsi"/>
          <w:bCs/>
        </w:rPr>
        <w:t>PQRS</w:t>
      </w:r>
      <w:proofErr w:type="spellEnd"/>
      <w:r w:rsidRPr="00464099">
        <w:rPr>
          <w:rFonts w:cstheme="minorHAnsi"/>
          <w:bCs/>
        </w:rPr>
        <w:t xml:space="preserve"> </w:t>
      </w:r>
      <w:r w:rsidR="00C8584D" w:rsidRPr="00464099">
        <w:rPr>
          <w:rFonts w:cstheme="minorHAnsi"/>
          <w:bCs/>
        </w:rPr>
        <w:t>a</w:t>
      </w:r>
      <w:r w:rsidRPr="00464099">
        <w:rPr>
          <w:rFonts w:cstheme="minorHAnsi"/>
          <w:bCs/>
        </w:rPr>
        <w:t>dmin</w:t>
      </w:r>
      <w:r w:rsidR="007F272C" w:rsidRPr="00464099">
        <w:rPr>
          <w:rFonts w:cstheme="minorHAnsi"/>
          <w:bCs/>
        </w:rPr>
        <w:t>i</w:t>
      </w:r>
      <w:r w:rsidRPr="00464099">
        <w:rPr>
          <w:rFonts w:cstheme="minorHAnsi"/>
          <w:bCs/>
        </w:rPr>
        <w:t xml:space="preserve">strative data </w:t>
      </w:r>
      <w:r w:rsidR="00BD3053" w:rsidRPr="00464099">
        <w:rPr>
          <w:rFonts w:cstheme="minorHAnsi"/>
          <w:bCs/>
        </w:rPr>
        <w:t xml:space="preserve">from registries did not </w:t>
      </w:r>
      <w:r w:rsidR="005B2BA8" w:rsidRPr="00464099">
        <w:rPr>
          <w:rFonts w:cstheme="minorHAnsi"/>
          <w:bCs/>
        </w:rPr>
        <w:t xml:space="preserve">include </w:t>
      </w:r>
      <w:r w:rsidR="00BD3053" w:rsidRPr="00464099">
        <w:rPr>
          <w:rFonts w:cstheme="minorHAnsi"/>
          <w:bCs/>
        </w:rPr>
        <w:t>descriptive patient data.</w:t>
      </w:r>
    </w:p>
    <w:p w14:paraId="3BF203DE" w14:textId="77777777" w:rsidR="000858A7" w:rsidRDefault="000858A7" w:rsidP="00DB3627">
      <w:pPr>
        <w:autoSpaceDE w:val="0"/>
        <w:autoSpaceDN w:val="0"/>
        <w:adjustRightInd w:val="0"/>
        <w:spacing w:after="0" w:line="240" w:lineRule="auto"/>
        <w:rPr>
          <w:rFonts w:cstheme="minorHAnsi"/>
          <w:bCs/>
        </w:rPr>
      </w:pPr>
    </w:p>
    <w:p w14:paraId="756AFBDE" w14:textId="2DDF6008" w:rsidR="00104B84" w:rsidRPr="006420C8" w:rsidRDefault="00104B84" w:rsidP="00104B84">
      <w:pPr>
        <w:autoSpaceDE w:val="0"/>
        <w:autoSpaceDN w:val="0"/>
        <w:adjustRightInd w:val="0"/>
        <w:spacing w:after="0" w:line="240" w:lineRule="auto"/>
        <w:rPr>
          <w:rFonts w:cstheme="minorHAnsi"/>
          <w:b/>
          <w:bCs/>
          <w:color w:val="1F497D" w:themeColor="text2"/>
        </w:rPr>
      </w:pPr>
      <w:r w:rsidRPr="006420C8">
        <w:rPr>
          <w:rFonts w:cstheme="minorHAnsi"/>
          <w:b/>
          <w:bCs/>
          <w:color w:val="1F497D" w:themeColor="text2"/>
        </w:rPr>
        <w:t>Previous Submission</w:t>
      </w:r>
      <w:r w:rsidR="0039603A" w:rsidRPr="006420C8">
        <w:rPr>
          <w:rFonts w:cstheme="minorHAnsi"/>
          <w:b/>
          <w:bCs/>
          <w:color w:val="1F497D" w:themeColor="text2"/>
        </w:rPr>
        <w:t>:</w:t>
      </w:r>
    </w:p>
    <w:p w14:paraId="3CD579E5" w14:textId="77777777" w:rsidR="0039603A" w:rsidRPr="0039603A" w:rsidRDefault="0039603A" w:rsidP="0039603A">
      <w:pPr>
        <w:autoSpaceDE w:val="0"/>
        <w:autoSpaceDN w:val="0"/>
        <w:adjustRightInd w:val="0"/>
        <w:spacing w:after="0" w:line="240" w:lineRule="auto"/>
        <w:rPr>
          <w:rFonts w:cstheme="minorHAnsi"/>
          <w:bCs/>
          <w:i/>
          <w:color w:val="1F497D" w:themeColor="text2"/>
        </w:rPr>
      </w:pPr>
      <w:r w:rsidRPr="0039603A">
        <w:rPr>
          <w:rFonts w:cstheme="minorHAnsi"/>
          <w:bCs/>
          <w:i/>
          <w:color w:val="1F497D" w:themeColor="text2"/>
        </w:rPr>
        <w:t>Data Sample Response Rates:</w:t>
      </w:r>
    </w:p>
    <w:p w14:paraId="6E2D276C" w14:textId="77777777" w:rsidR="006420C8" w:rsidRDefault="0039603A" w:rsidP="0039603A">
      <w:pPr>
        <w:autoSpaceDE w:val="0"/>
        <w:autoSpaceDN w:val="0"/>
        <w:adjustRightInd w:val="0"/>
        <w:spacing w:after="0" w:line="240" w:lineRule="auto"/>
        <w:rPr>
          <w:rFonts w:cstheme="minorHAnsi"/>
          <w:bCs/>
          <w:i/>
          <w:color w:val="1F497D" w:themeColor="text2"/>
        </w:rPr>
      </w:pPr>
      <w:r w:rsidRPr="0039603A">
        <w:rPr>
          <w:rFonts w:cstheme="minorHAnsi"/>
          <w:bCs/>
          <w:i/>
          <w:color w:val="1F497D" w:themeColor="text2"/>
        </w:rPr>
        <w:t>Number of records requested / returned / reviewed:  641/294/275</w:t>
      </w:r>
      <w:r w:rsidRPr="0039603A">
        <w:rPr>
          <w:rFonts w:cstheme="minorHAnsi"/>
          <w:bCs/>
          <w:i/>
          <w:color w:val="1F497D" w:themeColor="text2"/>
        </w:rPr>
        <w:tab/>
      </w:r>
    </w:p>
    <w:p w14:paraId="64B215EA" w14:textId="554E5471" w:rsidR="0039603A" w:rsidRPr="0039603A" w:rsidRDefault="0039603A" w:rsidP="0039603A">
      <w:pPr>
        <w:autoSpaceDE w:val="0"/>
        <w:autoSpaceDN w:val="0"/>
        <w:adjustRightInd w:val="0"/>
        <w:spacing w:after="0" w:line="240" w:lineRule="auto"/>
        <w:rPr>
          <w:rFonts w:cstheme="minorHAnsi"/>
          <w:bCs/>
          <w:i/>
          <w:color w:val="1F497D" w:themeColor="text2"/>
        </w:rPr>
      </w:pPr>
      <w:r w:rsidRPr="0039603A">
        <w:rPr>
          <w:rFonts w:cstheme="minorHAnsi"/>
          <w:bCs/>
          <w:i/>
          <w:color w:val="1F497D" w:themeColor="text2"/>
        </w:rPr>
        <w:t>Provider response rate 45.9%</w:t>
      </w:r>
    </w:p>
    <w:p w14:paraId="0DC90FAC" w14:textId="77777777" w:rsidR="00104B84" w:rsidRPr="00464099" w:rsidRDefault="00104B84" w:rsidP="00DB3627">
      <w:pPr>
        <w:autoSpaceDE w:val="0"/>
        <w:autoSpaceDN w:val="0"/>
        <w:adjustRightInd w:val="0"/>
        <w:spacing w:after="0" w:line="240" w:lineRule="auto"/>
        <w:rPr>
          <w:rFonts w:cstheme="minorHAnsi"/>
          <w:bCs/>
        </w:rPr>
      </w:pPr>
    </w:p>
    <w:p w14:paraId="72673487" w14:textId="77777777" w:rsidR="0021054A" w:rsidRPr="00464099" w:rsidRDefault="002B5016" w:rsidP="00E37E1B">
      <w:pPr>
        <w:autoSpaceDE w:val="0"/>
        <w:autoSpaceDN w:val="0"/>
        <w:adjustRightInd w:val="0"/>
        <w:spacing w:after="0" w:line="240" w:lineRule="auto"/>
        <w:rPr>
          <w:rFonts w:cstheme="minorHAnsi"/>
          <w:bCs/>
        </w:rPr>
      </w:pPr>
      <w:r w:rsidRPr="00464099">
        <w:rPr>
          <w:rFonts w:cstheme="minorHAnsi"/>
          <w:b/>
          <w:bCs/>
        </w:rPr>
        <w:t>1.</w:t>
      </w:r>
      <w:r w:rsidR="00E310B9" w:rsidRPr="00464099">
        <w:rPr>
          <w:rFonts w:cstheme="minorHAnsi"/>
          <w:b/>
          <w:bCs/>
        </w:rPr>
        <w:t xml:space="preserve">7. </w:t>
      </w:r>
      <w:r w:rsidR="000574AB" w:rsidRPr="00464099">
        <w:rPr>
          <w:rFonts w:cstheme="minorHAnsi"/>
          <w:b/>
          <w:bCs/>
        </w:rPr>
        <w:t>If there are differences in the data</w:t>
      </w:r>
      <w:r w:rsidR="009726E1" w:rsidRPr="00464099">
        <w:rPr>
          <w:rFonts w:cstheme="minorHAnsi"/>
          <w:b/>
          <w:bCs/>
        </w:rPr>
        <w:t xml:space="preserve"> or sample</w:t>
      </w:r>
      <w:r w:rsidR="000574AB" w:rsidRPr="00464099">
        <w:rPr>
          <w:rFonts w:cstheme="minorHAnsi"/>
          <w:b/>
          <w:bCs/>
        </w:rPr>
        <w:t xml:space="preserve"> used for different </w:t>
      </w:r>
      <w:r w:rsidR="000968F8" w:rsidRPr="00464099">
        <w:rPr>
          <w:rFonts w:cstheme="minorHAnsi"/>
          <w:b/>
          <w:bCs/>
        </w:rPr>
        <w:t>aspects</w:t>
      </w:r>
      <w:r w:rsidR="000574AB" w:rsidRPr="00464099">
        <w:rPr>
          <w:rFonts w:cstheme="minorHAnsi"/>
          <w:b/>
          <w:bCs/>
        </w:rPr>
        <w:t xml:space="preserve"> of testing (e.g., reliability, validi</w:t>
      </w:r>
      <w:r w:rsidR="007422FD" w:rsidRPr="00464099">
        <w:rPr>
          <w:rFonts w:cstheme="minorHAnsi"/>
          <w:b/>
          <w:bCs/>
        </w:rPr>
        <w:t>ty, exclusions, risk adjustment</w:t>
      </w:r>
      <w:r w:rsidR="000574AB" w:rsidRPr="00464099">
        <w:rPr>
          <w:rFonts w:cstheme="minorHAnsi"/>
          <w:b/>
          <w:bCs/>
        </w:rPr>
        <w:t xml:space="preserve">), identify </w:t>
      </w:r>
      <w:r w:rsidR="005A7634" w:rsidRPr="00464099">
        <w:rPr>
          <w:rFonts w:cstheme="minorHAnsi"/>
          <w:b/>
          <w:bCs/>
        </w:rPr>
        <w:t xml:space="preserve">how the data or sample are different for </w:t>
      </w:r>
      <w:r w:rsidR="000574AB" w:rsidRPr="00464099">
        <w:rPr>
          <w:rFonts w:cstheme="minorHAnsi"/>
          <w:b/>
          <w:bCs/>
        </w:rPr>
        <w:t xml:space="preserve">each </w:t>
      </w:r>
      <w:r w:rsidR="000968F8" w:rsidRPr="00464099">
        <w:rPr>
          <w:rFonts w:cstheme="minorHAnsi"/>
          <w:b/>
          <w:bCs/>
        </w:rPr>
        <w:t>aspect</w:t>
      </w:r>
      <w:r w:rsidR="000574AB" w:rsidRPr="00464099">
        <w:rPr>
          <w:rFonts w:cstheme="minorHAnsi"/>
          <w:b/>
          <w:bCs/>
        </w:rPr>
        <w:t xml:space="preserve"> of testing reported </w:t>
      </w:r>
      <w:r w:rsidR="00857EE8" w:rsidRPr="00464099">
        <w:rPr>
          <w:rFonts w:cstheme="minorHAnsi"/>
          <w:b/>
          <w:bCs/>
        </w:rPr>
        <w:t>below</w:t>
      </w:r>
      <w:r w:rsidR="00E37E1B" w:rsidRPr="00464099">
        <w:rPr>
          <w:rFonts w:cstheme="minorHAnsi"/>
          <w:bCs/>
        </w:rPr>
        <w:t>.</w:t>
      </w:r>
    </w:p>
    <w:p w14:paraId="72673488" w14:textId="77777777" w:rsidR="00402481" w:rsidRPr="00464099" w:rsidRDefault="00402481" w:rsidP="00E37E1B">
      <w:pPr>
        <w:autoSpaceDE w:val="0"/>
        <w:autoSpaceDN w:val="0"/>
        <w:adjustRightInd w:val="0"/>
        <w:spacing w:after="0" w:line="240" w:lineRule="auto"/>
        <w:rPr>
          <w:rFonts w:cstheme="minorHAnsi"/>
          <w:bCs/>
        </w:rPr>
      </w:pPr>
    </w:p>
    <w:p w14:paraId="72673489" w14:textId="6B831DBE" w:rsidR="00402481" w:rsidRDefault="00DC0099" w:rsidP="00402481">
      <w:pPr>
        <w:autoSpaceDE w:val="0"/>
        <w:autoSpaceDN w:val="0"/>
        <w:adjustRightInd w:val="0"/>
        <w:spacing w:after="0" w:line="240" w:lineRule="auto"/>
        <w:rPr>
          <w:rFonts w:cstheme="minorHAnsi"/>
          <w:bCs/>
        </w:rPr>
      </w:pPr>
      <w:r w:rsidRPr="00464099">
        <w:rPr>
          <w:rFonts w:cstheme="minorHAnsi"/>
          <w:bCs/>
        </w:rPr>
        <w:t xml:space="preserve">We used both </w:t>
      </w:r>
      <w:r w:rsidR="00402481" w:rsidRPr="00464099">
        <w:rPr>
          <w:rFonts w:cstheme="minorHAnsi"/>
          <w:bCs/>
        </w:rPr>
        <w:t xml:space="preserve">sources (claims and registry) to assess </w:t>
      </w:r>
      <w:r w:rsidRPr="00464099">
        <w:rPr>
          <w:rFonts w:cstheme="minorHAnsi"/>
          <w:bCs/>
        </w:rPr>
        <w:t xml:space="preserve">providers’ </w:t>
      </w:r>
      <w:r w:rsidR="00402481" w:rsidRPr="00464099">
        <w:rPr>
          <w:rFonts w:cstheme="minorHAnsi"/>
          <w:bCs/>
        </w:rPr>
        <w:t xml:space="preserve">measure performance and provider-level reliability. </w:t>
      </w:r>
      <w:r w:rsidR="00767A4F" w:rsidRPr="00464099">
        <w:rPr>
          <w:rFonts w:cstheme="minorHAnsi"/>
          <w:bCs/>
        </w:rPr>
        <w:t xml:space="preserve">We also used registry data to assess practice-level measure performance and reliability. </w:t>
      </w:r>
      <w:r w:rsidR="00613769" w:rsidRPr="00464099">
        <w:rPr>
          <w:rFonts w:cstheme="minorHAnsi"/>
          <w:bCs/>
        </w:rPr>
        <w:t>We examine</w:t>
      </w:r>
      <w:r w:rsidR="00767A4F" w:rsidRPr="00464099">
        <w:rPr>
          <w:rFonts w:cstheme="minorHAnsi"/>
          <w:bCs/>
        </w:rPr>
        <w:t>d</w:t>
      </w:r>
      <w:r w:rsidR="00613769" w:rsidRPr="00464099">
        <w:rPr>
          <w:rFonts w:cstheme="minorHAnsi"/>
          <w:bCs/>
        </w:rPr>
        <w:t xml:space="preserve"> demographic</w:t>
      </w:r>
      <w:r w:rsidR="0053371E" w:rsidRPr="00464099">
        <w:rPr>
          <w:rFonts w:cstheme="minorHAnsi"/>
          <w:bCs/>
        </w:rPr>
        <w:t>s</w:t>
      </w:r>
      <w:r w:rsidR="00613769" w:rsidRPr="00464099">
        <w:rPr>
          <w:rFonts w:cstheme="minorHAnsi"/>
          <w:bCs/>
        </w:rPr>
        <w:t xml:space="preserve"> </w:t>
      </w:r>
      <w:r w:rsidR="00767A4F" w:rsidRPr="00464099">
        <w:rPr>
          <w:rFonts w:cstheme="minorHAnsi"/>
          <w:bCs/>
        </w:rPr>
        <w:t>and</w:t>
      </w:r>
      <w:r w:rsidR="0053371E" w:rsidRPr="00464099">
        <w:rPr>
          <w:rFonts w:cstheme="minorHAnsi"/>
          <w:bCs/>
        </w:rPr>
        <w:t xml:space="preserve"> disparities </w:t>
      </w:r>
      <w:r w:rsidR="00613769" w:rsidRPr="00464099">
        <w:rPr>
          <w:rFonts w:cstheme="minorHAnsi"/>
          <w:bCs/>
        </w:rPr>
        <w:t xml:space="preserve">in </w:t>
      </w:r>
      <w:r w:rsidR="00767A4F" w:rsidRPr="00464099">
        <w:rPr>
          <w:rFonts w:cstheme="minorHAnsi"/>
          <w:bCs/>
        </w:rPr>
        <w:t xml:space="preserve">claims data but not </w:t>
      </w:r>
      <w:r w:rsidR="00613769" w:rsidRPr="00464099">
        <w:rPr>
          <w:rFonts w:cstheme="minorHAnsi"/>
          <w:bCs/>
        </w:rPr>
        <w:t xml:space="preserve">registry data because registry data do not include patient </w:t>
      </w:r>
      <w:r w:rsidR="0053371E" w:rsidRPr="00464099">
        <w:rPr>
          <w:rFonts w:cstheme="minorHAnsi"/>
          <w:bCs/>
        </w:rPr>
        <w:t>characteristics such as age, sex, or race</w:t>
      </w:r>
      <w:r w:rsidR="00613769" w:rsidRPr="00464099">
        <w:rPr>
          <w:rFonts w:cstheme="minorHAnsi"/>
          <w:bCs/>
        </w:rPr>
        <w:t>.</w:t>
      </w:r>
      <w:r w:rsidR="00767A4F" w:rsidRPr="00464099">
        <w:rPr>
          <w:rFonts w:cstheme="minorHAnsi"/>
          <w:bCs/>
        </w:rPr>
        <w:t xml:space="preserve"> </w:t>
      </w:r>
    </w:p>
    <w:p w14:paraId="244D714E" w14:textId="77777777" w:rsidR="00104B84" w:rsidRDefault="00104B84" w:rsidP="00402481">
      <w:pPr>
        <w:autoSpaceDE w:val="0"/>
        <w:autoSpaceDN w:val="0"/>
        <w:adjustRightInd w:val="0"/>
        <w:spacing w:after="0" w:line="240" w:lineRule="auto"/>
        <w:rPr>
          <w:rFonts w:cstheme="minorHAnsi"/>
          <w:bCs/>
        </w:rPr>
      </w:pPr>
    </w:p>
    <w:p w14:paraId="117B44A1" w14:textId="0007D063" w:rsidR="00104B84" w:rsidRPr="006420C8" w:rsidRDefault="00104B84" w:rsidP="00104B84">
      <w:pPr>
        <w:autoSpaceDE w:val="0"/>
        <w:autoSpaceDN w:val="0"/>
        <w:adjustRightInd w:val="0"/>
        <w:spacing w:after="0" w:line="240" w:lineRule="auto"/>
        <w:rPr>
          <w:rFonts w:cstheme="minorHAnsi"/>
          <w:b/>
          <w:bCs/>
          <w:color w:val="1F497D" w:themeColor="text2"/>
        </w:rPr>
      </w:pPr>
      <w:r w:rsidRPr="006420C8">
        <w:rPr>
          <w:rFonts w:cstheme="minorHAnsi"/>
          <w:b/>
          <w:bCs/>
          <w:color w:val="1F497D" w:themeColor="text2"/>
        </w:rPr>
        <w:t>Previous Submission</w:t>
      </w:r>
      <w:r w:rsidR="0039603A" w:rsidRPr="006420C8">
        <w:rPr>
          <w:rFonts w:cstheme="minorHAnsi"/>
          <w:b/>
          <w:bCs/>
          <w:color w:val="1F497D" w:themeColor="text2"/>
        </w:rPr>
        <w:t>:</w:t>
      </w:r>
    </w:p>
    <w:p w14:paraId="4E2BC3EA" w14:textId="46D21A6A" w:rsidR="0039603A" w:rsidRPr="00104B84" w:rsidRDefault="0039603A" w:rsidP="00104B84">
      <w:pPr>
        <w:autoSpaceDE w:val="0"/>
        <w:autoSpaceDN w:val="0"/>
        <w:adjustRightInd w:val="0"/>
        <w:spacing w:after="0" w:line="240" w:lineRule="auto"/>
        <w:rPr>
          <w:rFonts w:cstheme="minorHAnsi"/>
          <w:bCs/>
          <w:i/>
        </w:rPr>
      </w:pPr>
      <w:r>
        <w:rPr>
          <w:rFonts w:cstheme="minorHAnsi"/>
          <w:bCs/>
          <w:i/>
          <w:color w:val="1F497D" w:themeColor="text2"/>
        </w:rPr>
        <w:t>N/A</w:t>
      </w:r>
    </w:p>
    <w:p w14:paraId="4A008857" w14:textId="77777777" w:rsidR="00104B84" w:rsidRPr="00464099" w:rsidRDefault="00104B84" w:rsidP="00402481">
      <w:pPr>
        <w:autoSpaceDE w:val="0"/>
        <w:autoSpaceDN w:val="0"/>
        <w:adjustRightInd w:val="0"/>
        <w:spacing w:after="0" w:line="240" w:lineRule="auto"/>
        <w:rPr>
          <w:rFonts w:cstheme="minorHAnsi"/>
          <w:bCs/>
        </w:rPr>
      </w:pPr>
    </w:p>
    <w:p w14:paraId="7267348A" w14:textId="77777777" w:rsidR="00E37E1B" w:rsidRPr="00464099" w:rsidRDefault="00E37E1B" w:rsidP="00E37E1B">
      <w:pPr>
        <w:autoSpaceDE w:val="0"/>
        <w:autoSpaceDN w:val="0"/>
        <w:adjustRightInd w:val="0"/>
        <w:spacing w:after="0" w:line="240" w:lineRule="auto"/>
        <w:rPr>
          <w:rFonts w:cstheme="minorHAnsi"/>
          <w:bCs/>
        </w:rPr>
      </w:pPr>
    </w:p>
    <w:p w14:paraId="7267348B" w14:textId="77777777" w:rsidR="0021054A" w:rsidRPr="00464099" w:rsidRDefault="0021054A" w:rsidP="00E37E1B">
      <w:pPr>
        <w:autoSpaceDE w:val="0"/>
        <w:autoSpaceDN w:val="0"/>
        <w:adjustRightInd w:val="0"/>
        <w:spacing w:after="0" w:line="240" w:lineRule="auto"/>
        <w:rPr>
          <w:rFonts w:cstheme="minorHAnsi"/>
          <w:bCs/>
        </w:rPr>
      </w:pPr>
      <w:r w:rsidRPr="00464099">
        <w:rPr>
          <w:rFonts w:cstheme="minorHAnsi"/>
          <w:bCs/>
        </w:rPr>
        <w:t xml:space="preserve">1.8 What were the patient-level </w:t>
      </w:r>
      <w:proofErr w:type="spellStart"/>
      <w:r w:rsidRPr="00464099">
        <w:rPr>
          <w:rFonts w:cstheme="minorHAnsi"/>
          <w:bCs/>
        </w:rPr>
        <w:t>sociodemographic</w:t>
      </w:r>
      <w:proofErr w:type="spellEnd"/>
      <w:r w:rsidRPr="00464099">
        <w:rPr>
          <w:rFonts w:cstheme="minorHAnsi"/>
          <w:bCs/>
        </w:rPr>
        <w:t xml:space="preserve"> (</w:t>
      </w:r>
      <w:proofErr w:type="spellStart"/>
      <w:r w:rsidRPr="00464099">
        <w:rPr>
          <w:rFonts w:cstheme="minorHAnsi"/>
          <w:bCs/>
        </w:rPr>
        <w:t>SDS</w:t>
      </w:r>
      <w:proofErr w:type="spellEnd"/>
      <w:r w:rsidRPr="00464099">
        <w:rPr>
          <w:rFonts w:cstheme="minorHAnsi"/>
          <w:bCs/>
        </w:rPr>
        <w:t xml:space="preserve">) variables that were available and analyzed in the data or sample used? </w:t>
      </w:r>
      <w:proofErr w:type="gramStart"/>
      <w:r w:rsidRPr="00464099">
        <w:rPr>
          <w:rFonts w:cstheme="minorHAnsi"/>
          <w:bCs/>
        </w:rPr>
        <w:t xml:space="preserve">For example, patient-reported data (e.g., income, education, language), proxy variables when </w:t>
      </w:r>
      <w:proofErr w:type="spellStart"/>
      <w:r w:rsidRPr="00464099">
        <w:rPr>
          <w:rFonts w:cstheme="minorHAnsi"/>
          <w:bCs/>
        </w:rPr>
        <w:t>SDS</w:t>
      </w:r>
      <w:proofErr w:type="spellEnd"/>
      <w:r w:rsidRPr="00464099">
        <w:rPr>
          <w:rFonts w:cstheme="minorHAnsi"/>
          <w:bCs/>
        </w:rPr>
        <w:t xml:space="preserve"> data are not collected from each patient (e.g. census tract), or patient community characteristics (e.g. percent vacant housing, crime rate).</w:t>
      </w:r>
      <w:proofErr w:type="gramEnd"/>
      <w:r w:rsidRPr="00464099">
        <w:rPr>
          <w:rFonts w:cstheme="minorHAnsi"/>
          <w:bCs/>
        </w:rPr>
        <w:t xml:space="preserve"> </w:t>
      </w:r>
    </w:p>
    <w:p w14:paraId="7267348C" w14:textId="77777777" w:rsidR="00FA1B7B" w:rsidRPr="00464099" w:rsidRDefault="00FA1B7B" w:rsidP="00E37E1B">
      <w:pPr>
        <w:autoSpaceDE w:val="0"/>
        <w:autoSpaceDN w:val="0"/>
        <w:adjustRightInd w:val="0"/>
        <w:spacing w:after="0" w:line="240" w:lineRule="auto"/>
        <w:rPr>
          <w:rFonts w:cstheme="minorHAnsi"/>
          <w:bCs/>
        </w:rPr>
      </w:pPr>
    </w:p>
    <w:p w14:paraId="7267348D" w14:textId="21A94013" w:rsidR="00FA1B7B" w:rsidRDefault="0057385D" w:rsidP="00E37E1B">
      <w:pPr>
        <w:autoSpaceDE w:val="0"/>
        <w:autoSpaceDN w:val="0"/>
        <w:adjustRightInd w:val="0"/>
        <w:spacing w:after="0" w:line="240" w:lineRule="auto"/>
        <w:rPr>
          <w:rFonts w:cstheme="minorHAnsi"/>
          <w:bCs/>
        </w:rPr>
      </w:pPr>
      <w:r w:rsidRPr="00464099">
        <w:rPr>
          <w:rFonts w:cstheme="minorHAnsi"/>
          <w:bCs/>
        </w:rPr>
        <w:t xml:space="preserve">We </w:t>
      </w:r>
      <w:r w:rsidR="006735E7" w:rsidRPr="00464099">
        <w:rPr>
          <w:rFonts w:cstheme="minorHAnsi"/>
          <w:bCs/>
        </w:rPr>
        <w:t xml:space="preserve">aggregated performance </w:t>
      </w:r>
      <w:r w:rsidRPr="00464099">
        <w:rPr>
          <w:rFonts w:cstheme="minorHAnsi"/>
          <w:bCs/>
        </w:rPr>
        <w:t>scores in claims data by race, sex, and age</w:t>
      </w:r>
      <w:r w:rsidR="006735E7" w:rsidRPr="00464099">
        <w:rPr>
          <w:rFonts w:cstheme="minorHAnsi"/>
          <w:bCs/>
        </w:rPr>
        <w:t xml:space="preserve"> to look for disparities</w:t>
      </w:r>
      <w:r w:rsidRPr="00464099">
        <w:rPr>
          <w:rFonts w:cstheme="minorHAnsi"/>
          <w:bCs/>
        </w:rPr>
        <w:t xml:space="preserve">. </w:t>
      </w:r>
      <w:r w:rsidR="005A7217" w:rsidRPr="00464099">
        <w:rPr>
          <w:rFonts w:cstheme="minorHAnsi"/>
          <w:bCs/>
        </w:rPr>
        <w:t xml:space="preserve">Claims data do not include information about income or other </w:t>
      </w:r>
      <w:proofErr w:type="spellStart"/>
      <w:r w:rsidR="005A7217" w:rsidRPr="00464099">
        <w:rPr>
          <w:rFonts w:cstheme="minorHAnsi"/>
          <w:bCs/>
        </w:rPr>
        <w:t>sociodemographic</w:t>
      </w:r>
      <w:proofErr w:type="spellEnd"/>
      <w:r w:rsidR="005A7217" w:rsidRPr="00464099">
        <w:rPr>
          <w:rFonts w:cstheme="minorHAnsi"/>
          <w:bCs/>
        </w:rPr>
        <w:t xml:space="preserve"> information. </w:t>
      </w:r>
      <w:r w:rsidRPr="00464099">
        <w:rPr>
          <w:rFonts w:cstheme="minorHAnsi"/>
          <w:bCs/>
        </w:rPr>
        <w:t xml:space="preserve">Registry data are </w:t>
      </w:r>
      <w:r w:rsidR="006735E7" w:rsidRPr="00464099">
        <w:rPr>
          <w:rFonts w:cstheme="minorHAnsi"/>
          <w:bCs/>
        </w:rPr>
        <w:t xml:space="preserve">aggregated at the </w:t>
      </w:r>
      <w:r w:rsidRPr="00464099">
        <w:rPr>
          <w:rFonts w:cstheme="minorHAnsi"/>
          <w:bCs/>
        </w:rPr>
        <w:t xml:space="preserve">provider-level and do not include </w:t>
      </w:r>
      <w:proofErr w:type="spellStart"/>
      <w:r w:rsidRPr="00464099">
        <w:rPr>
          <w:rFonts w:cstheme="minorHAnsi"/>
          <w:bCs/>
        </w:rPr>
        <w:t>sociodemographic</w:t>
      </w:r>
      <w:proofErr w:type="spellEnd"/>
      <w:r w:rsidRPr="00464099">
        <w:rPr>
          <w:rFonts w:cstheme="minorHAnsi"/>
          <w:bCs/>
        </w:rPr>
        <w:t xml:space="preserve"> variables. </w:t>
      </w:r>
    </w:p>
    <w:p w14:paraId="410491DB" w14:textId="77777777" w:rsidR="00104B84" w:rsidRDefault="00104B84" w:rsidP="00E37E1B">
      <w:pPr>
        <w:autoSpaceDE w:val="0"/>
        <w:autoSpaceDN w:val="0"/>
        <w:adjustRightInd w:val="0"/>
        <w:spacing w:after="0" w:line="240" w:lineRule="auto"/>
        <w:rPr>
          <w:rFonts w:cstheme="minorHAnsi"/>
          <w:bCs/>
        </w:rPr>
      </w:pPr>
    </w:p>
    <w:p w14:paraId="5B5C4260" w14:textId="577561D0" w:rsidR="00104B84" w:rsidRPr="006420C8" w:rsidRDefault="00104B84" w:rsidP="00104B84">
      <w:pPr>
        <w:autoSpaceDE w:val="0"/>
        <w:autoSpaceDN w:val="0"/>
        <w:adjustRightInd w:val="0"/>
        <w:spacing w:after="0" w:line="240" w:lineRule="auto"/>
        <w:rPr>
          <w:rFonts w:cstheme="minorHAnsi"/>
          <w:b/>
          <w:bCs/>
          <w:color w:val="1F497D" w:themeColor="text2"/>
        </w:rPr>
      </w:pPr>
      <w:r w:rsidRPr="006420C8">
        <w:rPr>
          <w:rFonts w:cstheme="minorHAnsi"/>
          <w:b/>
          <w:bCs/>
          <w:color w:val="1F497D" w:themeColor="text2"/>
        </w:rPr>
        <w:t>Previous Submission</w:t>
      </w:r>
      <w:r w:rsidR="0039603A" w:rsidRPr="006420C8">
        <w:rPr>
          <w:rFonts w:cstheme="minorHAnsi"/>
          <w:b/>
          <w:bCs/>
          <w:color w:val="1F497D" w:themeColor="text2"/>
        </w:rPr>
        <w:t>:</w:t>
      </w:r>
    </w:p>
    <w:p w14:paraId="054C340C" w14:textId="4D363DE8" w:rsidR="0039603A" w:rsidRPr="00104B84" w:rsidRDefault="0039603A" w:rsidP="00104B84">
      <w:pPr>
        <w:autoSpaceDE w:val="0"/>
        <w:autoSpaceDN w:val="0"/>
        <w:adjustRightInd w:val="0"/>
        <w:spacing w:after="0" w:line="240" w:lineRule="auto"/>
        <w:rPr>
          <w:rFonts w:cstheme="minorHAnsi"/>
          <w:bCs/>
          <w:i/>
        </w:rPr>
      </w:pPr>
      <w:r>
        <w:rPr>
          <w:rFonts w:cstheme="minorHAnsi"/>
          <w:bCs/>
          <w:i/>
          <w:color w:val="1F497D" w:themeColor="text2"/>
        </w:rPr>
        <w:t>N/A</w:t>
      </w:r>
    </w:p>
    <w:p w14:paraId="675C4F54" w14:textId="77777777" w:rsidR="00104B84" w:rsidRPr="00464099" w:rsidRDefault="00104B84" w:rsidP="00E37E1B">
      <w:pPr>
        <w:autoSpaceDE w:val="0"/>
        <w:autoSpaceDN w:val="0"/>
        <w:adjustRightInd w:val="0"/>
        <w:spacing w:after="0" w:line="240" w:lineRule="auto"/>
        <w:rPr>
          <w:rFonts w:cstheme="minorHAnsi"/>
          <w:bCs/>
        </w:rPr>
      </w:pPr>
    </w:p>
    <w:p w14:paraId="7267348E" w14:textId="77777777" w:rsidR="004348CC" w:rsidRPr="00464099" w:rsidRDefault="00483E94" w:rsidP="00E37E1B">
      <w:pPr>
        <w:autoSpaceDE w:val="0"/>
        <w:autoSpaceDN w:val="0"/>
        <w:adjustRightInd w:val="0"/>
        <w:spacing w:after="0" w:line="240" w:lineRule="auto"/>
        <w:rPr>
          <w:rFonts w:cstheme="minorHAnsi"/>
          <w:bCs/>
        </w:rPr>
      </w:pPr>
      <w:r w:rsidRPr="00464099">
        <w:rPr>
          <w:rFonts w:cstheme="minorHAnsi"/>
          <w:noProof/>
        </w:rPr>
        <w:lastRenderedPageBreak/>
        <w:t>________</w:t>
      </w:r>
      <w:r w:rsidR="00E37E1B" w:rsidRPr="00464099">
        <w:rPr>
          <w:rFonts w:cstheme="minorHAnsi"/>
          <w:noProof/>
        </w:rPr>
        <w:t>_______________</w:t>
      </w:r>
      <w:r w:rsidR="003755CB" w:rsidRPr="00464099">
        <w:rPr>
          <w:rFonts w:cstheme="minorHAnsi"/>
          <w:noProof/>
        </w:rPr>
        <w:t>_________</w:t>
      </w:r>
    </w:p>
    <w:p w14:paraId="7267348F" w14:textId="77777777" w:rsidR="008A403A" w:rsidRPr="00464099" w:rsidRDefault="00021170" w:rsidP="00DB3627">
      <w:pPr>
        <w:autoSpaceDE w:val="0"/>
        <w:autoSpaceDN w:val="0"/>
        <w:adjustRightInd w:val="0"/>
        <w:spacing w:after="0" w:line="240" w:lineRule="auto"/>
        <w:rPr>
          <w:rFonts w:cstheme="minorHAnsi"/>
          <w:b/>
          <w:bCs/>
        </w:rPr>
      </w:pPr>
      <w:r w:rsidRPr="00464099">
        <w:rPr>
          <w:rFonts w:cstheme="minorHAnsi"/>
          <w:b/>
          <w:noProof/>
        </w:rPr>
        <w:t>2</w:t>
      </w:r>
      <w:r w:rsidR="00EA5F47" w:rsidRPr="00464099">
        <w:rPr>
          <w:rFonts w:cstheme="minorHAnsi"/>
          <w:b/>
          <w:noProof/>
        </w:rPr>
        <w:t>a</w:t>
      </w:r>
      <w:r w:rsidRPr="00464099">
        <w:rPr>
          <w:rFonts w:cstheme="minorHAnsi"/>
          <w:b/>
          <w:noProof/>
        </w:rPr>
        <w:t xml:space="preserve">2. </w:t>
      </w:r>
      <w:r w:rsidRPr="00464099">
        <w:rPr>
          <w:rFonts w:cstheme="minorHAnsi"/>
          <w:b/>
          <w:bCs/>
        </w:rPr>
        <w:t>RELIABILITY TESTING</w:t>
      </w:r>
      <w:r w:rsidR="008A403A" w:rsidRPr="00464099">
        <w:rPr>
          <w:rFonts w:cstheme="minorHAnsi"/>
          <w:b/>
          <w:bCs/>
        </w:rPr>
        <w:t xml:space="preserve"> </w:t>
      </w:r>
    </w:p>
    <w:p w14:paraId="72673490" w14:textId="77777777" w:rsidR="00E310B9" w:rsidRPr="00464099" w:rsidRDefault="00E310B9" w:rsidP="00DB3627">
      <w:pPr>
        <w:autoSpaceDE w:val="0"/>
        <w:autoSpaceDN w:val="0"/>
        <w:adjustRightInd w:val="0"/>
        <w:spacing w:after="0" w:line="240" w:lineRule="auto"/>
        <w:rPr>
          <w:rFonts w:cstheme="minorHAnsi"/>
          <w:b/>
          <w:bCs/>
        </w:rPr>
      </w:pPr>
      <w:r w:rsidRPr="00464099">
        <w:rPr>
          <w:rFonts w:cstheme="minorHAnsi"/>
          <w:b/>
          <w:bCs/>
          <w:i/>
          <w:u w:val="single"/>
        </w:rPr>
        <w:t>Note</w:t>
      </w:r>
      <w:r w:rsidRPr="00464099">
        <w:rPr>
          <w:rFonts w:cstheme="minorHAnsi"/>
          <w:bCs/>
          <w:i/>
        </w:rPr>
        <w:t>: If accuracy/correctness (validity) of data elements was empirically tested</w:t>
      </w:r>
      <w:r w:rsidRPr="00464099">
        <w:rPr>
          <w:rFonts w:cstheme="minorHAnsi"/>
          <w:bCs/>
        </w:rPr>
        <w:t xml:space="preserve">, </w:t>
      </w:r>
      <w:r w:rsidRPr="00464099">
        <w:rPr>
          <w:rFonts w:cstheme="minorHAnsi"/>
          <w:bCs/>
          <w:i/>
        </w:rPr>
        <w:t xml:space="preserve">separate reliability testing of data elements is not required – </w:t>
      </w:r>
      <w:r w:rsidR="00127C06" w:rsidRPr="00464099">
        <w:rPr>
          <w:rFonts w:cstheme="minorHAnsi"/>
          <w:bCs/>
          <w:i/>
        </w:rPr>
        <w:t xml:space="preserve">in </w:t>
      </w:r>
      <w:proofErr w:type="spellStart"/>
      <w:r w:rsidR="00127C06" w:rsidRPr="00464099">
        <w:rPr>
          <w:rFonts w:cstheme="minorHAnsi"/>
          <w:bCs/>
          <w:i/>
        </w:rPr>
        <w:t>2a2.1</w:t>
      </w:r>
      <w:proofErr w:type="spellEnd"/>
      <w:r w:rsidR="00127C06" w:rsidRPr="00464099">
        <w:rPr>
          <w:rFonts w:cstheme="minorHAnsi"/>
          <w:bCs/>
          <w:i/>
        </w:rPr>
        <w:t xml:space="preserve"> </w:t>
      </w:r>
      <w:r w:rsidR="00C867F0" w:rsidRPr="00464099">
        <w:rPr>
          <w:rFonts w:cstheme="minorHAnsi"/>
          <w:bCs/>
          <w:i/>
        </w:rPr>
        <w:t>check critical data elements;</w:t>
      </w:r>
      <w:r w:rsidR="00127C06" w:rsidRPr="00464099">
        <w:rPr>
          <w:rFonts w:cstheme="minorHAnsi"/>
          <w:bCs/>
          <w:i/>
        </w:rPr>
        <w:t xml:space="preserve"> in </w:t>
      </w:r>
      <w:proofErr w:type="spellStart"/>
      <w:r w:rsidR="00127C06" w:rsidRPr="00464099">
        <w:rPr>
          <w:rFonts w:cstheme="minorHAnsi"/>
          <w:bCs/>
          <w:i/>
        </w:rPr>
        <w:t>2a2.2</w:t>
      </w:r>
      <w:proofErr w:type="spellEnd"/>
      <w:r w:rsidR="00127C06" w:rsidRPr="00464099">
        <w:rPr>
          <w:rFonts w:cstheme="minorHAnsi"/>
          <w:bCs/>
          <w:i/>
        </w:rPr>
        <w:t xml:space="preserve"> enter “see s</w:t>
      </w:r>
      <w:r w:rsidR="002F2687" w:rsidRPr="00464099">
        <w:rPr>
          <w:rFonts w:cstheme="minorHAnsi"/>
          <w:bCs/>
          <w:i/>
        </w:rPr>
        <w:t>e</w:t>
      </w:r>
      <w:r w:rsidR="00127C06" w:rsidRPr="00464099">
        <w:rPr>
          <w:rFonts w:cstheme="minorHAnsi"/>
          <w:bCs/>
          <w:i/>
        </w:rPr>
        <w:t xml:space="preserve">ction </w:t>
      </w:r>
      <w:proofErr w:type="spellStart"/>
      <w:r w:rsidR="00127C06" w:rsidRPr="00464099">
        <w:rPr>
          <w:rFonts w:cstheme="minorHAnsi"/>
          <w:bCs/>
          <w:i/>
        </w:rPr>
        <w:t>2b2</w:t>
      </w:r>
      <w:proofErr w:type="spellEnd"/>
      <w:r w:rsidR="00127C06" w:rsidRPr="00464099">
        <w:rPr>
          <w:rFonts w:cstheme="minorHAnsi"/>
          <w:bCs/>
          <w:i/>
        </w:rPr>
        <w:t xml:space="preserve"> for </w:t>
      </w:r>
      <w:r w:rsidRPr="00464099">
        <w:rPr>
          <w:rFonts w:cstheme="minorHAnsi"/>
          <w:bCs/>
          <w:i/>
        </w:rPr>
        <w:t xml:space="preserve">validity </w:t>
      </w:r>
      <w:r w:rsidR="00127C06" w:rsidRPr="00464099">
        <w:rPr>
          <w:rFonts w:cstheme="minorHAnsi"/>
          <w:bCs/>
          <w:i/>
        </w:rPr>
        <w:t xml:space="preserve">testing </w:t>
      </w:r>
      <w:r w:rsidR="002F2687" w:rsidRPr="00464099">
        <w:rPr>
          <w:rFonts w:cstheme="minorHAnsi"/>
          <w:bCs/>
          <w:i/>
        </w:rPr>
        <w:t>of data elements”</w:t>
      </w:r>
      <w:r w:rsidR="00C867F0" w:rsidRPr="00464099">
        <w:rPr>
          <w:rFonts w:cstheme="minorHAnsi"/>
          <w:bCs/>
          <w:i/>
        </w:rPr>
        <w:t>;</w:t>
      </w:r>
      <w:r w:rsidR="002F2687" w:rsidRPr="00464099">
        <w:rPr>
          <w:rFonts w:cstheme="minorHAnsi"/>
          <w:bCs/>
          <w:i/>
        </w:rPr>
        <w:t xml:space="preserve"> and skip </w:t>
      </w:r>
      <w:proofErr w:type="spellStart"/>
      <w:r w:rsidR="002F2687" w:rsidRPr="00464099">
        <w:rPr>
          <w:rFonts w:cstheme="minorHAnsi"/>
          <w:bCs/>
          <w:i/>
        </w:rPr>
        <w:t>2a2.3</w:t>
      </w:r>
      <w:proofErr w:type="spellEnd"/>
      <w:r w:rsidR="002F2687" w:rsidRPr="00464099">
        <w:rPr>
          <w:rFonts w:cstheme="minorHAnsi"/>
          <w:bCs/>
          <w:i/>
        </w:rPr>
        <w:t xml:space="preserve"> and </w:t>
      </w:r>
      <w:proofErr w:type="spellStart"/>
      <w:r w:rsidR="002F2687" w:rsidRPr="00464099">
        <w:rPr>
          <w:rFonts w:cstheme="minorHAnsi"/>
          <w:bCs/>
          <w:i/>
        </w:rPr>
        <w:t>2a2.4</w:t>
      </w:r>
      <w:proofErr w:type="spellEnd"/>
      <w:r w:rsidR="002F2687" w:rsidRPr="00464099">
        <w:rPr>
          <w:rFonts w:cstheme="minorHAnsi"/>
          <w:bCs/>
          <w:i/>
        </w:rPr>
        <w:t>.</w:t>
      </w:r>
    </w:p>
    <w:p w14:paraId="72673491" w14:textId="77777777" w:rsidR="008C54A9" w:rsidRPr="00464099" w:rsidRDefault="008C54A9" w:rsidP="00DB3627">
      <w:pPr>
        <w:autoSpaceDE w:val="0"/>
        <w:autoSpaceDN w:val="0"/>
        <w:adjustRightInd w:val="0"/>
        <w:spacing w:after="0" w:line="240" w:lineRule="auto"/>
        <w:rPr>
          <w:rFonts w:cstheme="minorHAnsi"/>
          <w:b/>
          <w:bCs/>
        </w:rPr>
      </w:pPr>
    </w:p>
    <w:p w14:paraId="7D6B3630" w14:textId="77777777" w:rsidR="00104B84" w:rsidRDefault="00092566" w:rsidP="008C54A9">
      <w:pPr>
        <w:autoSpaceDE w:val="0"/>
        <w:autoSpaceDN w:val="0"/>
        <w:adjustRightInd w:val="0"/>
        <w:spacing w:after="0" w:line="240" w:lineRule="auto"/>
        <w:rPr>
          <w:rFonts w:cstheme="minorHAnsi"/>
          <w:bCs/>
        </w:rPr>
      </w:pPr>
      <w:proofErr w:type="spellStart"/>
      <w:r w:rsidRPr="00464099">
        <w:rPr>
          <w:rFonts w:cstheme="minorHAnsi"/>
          <w:b/>
          <w:bCs/>
        </w:rPr>
        <w:t>2a2.1</w:t>
      </w:r>
      <w:proofErr w:type="spellEnd"/>
      <w:r w:rsidR="008C54A9" w:rsidRPr="00464099">
        <w:rPr>
          <w:rFonts w:cstheme="minorHAnsi"/>
          <w:b/>
          <w:bCs/>
        </w:rPr>
        <w:t xml:space="preserve">. </w:t>
      </w:r>
      <w:proofErr w:type="gramStart"/>
      <w:r w:rsidR="000968F8" w:rsidRPr="00464099">
        <w:rPr>
          <w:rFonts w:cstheme="minorHAnsi"/>
          <w:b/>
          <w:bCs/>
        </w:rPr>
        <w:t>What</w:t>
      </w:r>
      <w:proofErr w:type="gramEnd"/>
      <w:r w:rsidR="000968F8" w:rsidRPr="00464099">
        <w:rPr>
          <w:rFonts w:cstheme="minorHAnsi"/>
          <w:b/>
          <w:bCs/>
        </w:rPr>
        <w:t xml:space="preserve"> level of reliability testing was conducted</w:t>
      </w:r>
      <w:r w:rsidR="000574AB" w:rsidRPr="00464099">
        <w:rPr>
          <w:rFonts w:cstheme="minorHAnsi"/>
          <w:bCs/>
        </w:rPr>
        <w:t>?</w:t>
      </w:r>
      <w:r w:rsidR="00D50704" w:rsidRPr="00464099">
        <w:rPr>
          <w:rFonts w:cstheme="minorHAnsi"/>
          <w:bCs/>
        </w:rPr>
        <w:t xml:space="preserve"> (</w:t>
      </w:r>
      <w:proofErr w:type="gramStart"/>
      <w:r w:rsidR="00E310B9" w:rsidRPr="00464099">
        <w:rPr>
          <w:rFonts w:cstheme="minorHAnsi"/>
          <w:bCs/>
          <w:i/>
        </w:rPr>
        <w:t>may</w:t>
      </w:r>
      <w:proofErr w:type="gramEnd"/>
      <w:r w:rsidR="00E310B9" w:rsidRPr="00464099">
        <w:rPr>
          <w:rFonts w:cstheme="minorHAnsi"/>
          <w:bCs/>
          <w:i/>
        </w:rPr>
        <w:t xml:space="preserve"> </w:t>
      </w:r>
      <w:r w:rsidR="00D50704" w:rsidRPr="00464099">
        <w:rPr>
          <w:rFonts w:cstheme="minorHAnsi"/>
          <w:bCs/>
          <w:i/>
        </w:rPr>
        <w:t>be one or both levels</w:t>
      </w:r>
      <w:r w:rsidR="00D50704" w:rsidRPr="00464099">
        <w:rPr>
          <w:rFonts w:cstheme="minorHAnsi"/>
          <w:bCs/>
        </w:rPr>
        <w:t>)</w:t>
      </w:r>
      <w:r w:rsidR="00B8015A" w:rsidRPr="00464099">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EndPr/>
        <w:sdtContent>
          <w:r w:rsidR="00EE4D35" w:rsidRPr="00464099">
            <w:rPr>
              <w:rFonts w:ascii="MS Gothic" w:eastAsia="MS Gothic" w:hAnsi="MS Gothic" w:cstheme="minorHAnsi" w:hint="eastAsia"/>
              <w:bCs/>
              <w:color w:val="0000FF"/>
            </w:rPr>
            <w:t>☐</w:t>
          </w:r>
        </w:sdtContent>
      </w:sdt>
      <w:r w:rsidR="00A25024" w:rsidRPr="00464099">
        <w:rPr>
          <w:rFonts w:eastAsia="MS Mincho" w:cstheme="minorHAnsi"/>
          <w:b/>
          <w:bCs/>
          <w:color w:val="0000FF"/>
        </w:rPr>
        <w:t xml:space="preserve"> </w:t>
      </w:r>
      <w:r w:rsidR="001F7A20" w:rsidRPr="00464099">
        <w:rPr>
          <w:rFonts w:cstheme="minorHAnsi"/>
          <w:b/>
          <w:bCs/>
        </w:rPr>
        <w:t>Critical data elements used in the measure</w:t>
      </w:r>
      <w:r w:rsidR="001F7A20" w:rsidRPr="00464099">
        <w:rPr>
          <w:rFonts w:cstheme="minorHAnsi"/>
          <w:bCs/>
        </w:rPr>
        <w:t xml:space="preserve"> (</w:t>
      </w:r>
      <w:r w:rsidR="001F7A20" w:rsidRPr="00464099">
        <w:rPr>
          <w:rFonts w:cstheme="minorHAnsi"/>
          <w:bCs/>
          <w:i/>
        </w:rPr>
        <w:t>e.g., inter-abstractor reliability; data element reliability must address ALL critical data elements</w:t>
      </w:r>
      <w:proofErr w:type="gramStart"/>
      <w:r w:rsidR="001F7A20" w:rsidRPr="00464099">
        <w:rPr>
          <w:rFonts w:cstheme="minorHAnsi"/>
          <w:bCs/>
        </w:rPr>
        <w:t>)</w:t>
      </w:r>
      <w:proofErr w:type="gramEnd"/>
      <w:r w:rsidR="001F7A20" w:rsidRPr="00464099">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836A19" w:rsidRPr="00464099">
            <w:rPr>
              <w:rFonts w:ascii="MS Gothic" w:eastAsia="MS Gothic" w:hAnsi="MS Gothic" w:cstheme="minorHAnsi" w:hint="eastAsia"/>
              <w:bCs/>
              <w:color w:val="0000FF"/>
            </w:rPr>
            <w:t>☒</w:t>
          </w:r>
        </w:sdtContent>
      </w:sdt>
      <w:r w:rsidR="001F7A20" w:rsidRPr="00464099">
        <w:rPr>
          <w:rFonts w:eastAsia="MS Mincho" w:cstheme="minorHAnsi"/>
          <w:b/>
          <w:bCs/>
          <w:color w:val="0000FF"/>
        </w:rPr>
        <w:t xml:space="preserve"> </w:t>
      </w:r>
      <w:r w:rsidR="001F7A20" w:rsidRPr="00464099">
        <w:rPr>
          <w:rFonts w:cstheme="minorHAnsi"/>
          <w:b/>
          <w:bCs/>
        </w:rPr>
        <w:t>Performance measure score</w:t>
      </w:r>
      <w:r w:rsidR="001F7A20" w:rsidRPr="00464099">
        <w:rPr>
          <w:rFonts w:cstheme="minorHAnsi"/>
          <w:bCs/>
        </w:rPr>
        <w:t xml:space="preserve"> (e.g., </w:t>
      </w:r>
      <w:r w:rsidR="001F7A20" w:rsidRPr="00464099">
        <w:rPr>
          <w:rFonts w:cstheme="minorHAnsi"/>
          <w:bCs/>
          <w:i/>
        </w:rPr>
        <w:t>signal-to-noise analysis</w:t>
      </w:r>
      <w:r w:rsidR="001F7A20" w:rsidRPr="00464099">
        <w:rPr>
          <w:rFonts w:cstheme="minorHAnsi"/>
          <w:bCs/>
        </w:rPr>
        <w:t>)</w:t>
      </w:r>
    </w:p>
    <w:p w14:paraId="5803B866" w14:textId="77777777" w:rsidR="00104B84" w:rsidRDefault="00104B84" w:rsidP="008C54A9">
      <w:pPr>
        <w:autoSpaceDE w:val="0"/>
        <w:autoSpaceDN w:val="0"/>
        <w:adjustRightInd w:val="0"/>
        <w:spacing w:after="0" w:line="240" w:lineRule="auto"/>
        <w:rPr>
          <w:rFonts w:cstheme="minorHAnsi"/>
          <w:bCs/>
        </w:rPr>
      </w:pPr>
    </w:p>
    <w:p w14:paraId="21C5F3A1" w14:textId="39CCE94E" w:rsidR="00104B84" w:rsidRPr="006420C8" w:rsidRDefault="00104B84" w:rsidP="00104B84">
      <w:pPr>
        <w:autoSpaceDE w:val="0"/>
        <w:autoSpaceDN w:val="0"/>
        <w:adjustRightInd w:val="0"/>
        <w:spacing w:after="0" w:line="240" w:lineRule="auto"/>
        <w:rPr>
          <w:rFonts w:cstheme="minorHAnsi"/>
          <w:b/>
          <w:bCs/>
          <w:color w:val="1F497D" w:themeColor="text2"/>
        </w:rPr>
      </w:pPr>
      <w:r w:rsidRPr="006420C8">
        <w:rPr>
          <w:rFonts w:cstheme="minorHAnsi"/>
          <w:b/>
          <w:bCs/>
          <w:color w:val="1F497D" w:themeColor="text2"/>
        </w:rPr>
        <w:t>Previous Submission</w:t>
      </w:r>
      <w:r w:rsidR="0039603A" w:rsidRPr="006420C8">
        <w:rPr>
          <w:rFonts w:cstheme="minorHAnsi"/>
          <w:b/>
          <w:bCs/>
          <w:color w:val="1F497D" w:themeColor="text2"/>
        </w:rPr>
        <w:t>:</w:t>
      </w:r>
    </w:p>
    <w:p w14:paraId="2E7D7943" w14:textId="00FE2221" w:rsidR="0039603A" w:rsidRDefault="0039603A" w:rsidP="00104B84">
      <w:pPr>
        <w:autoSpaceDE w:val="0"/>
        <w:autoSpaceDN w:val="0"/>
        <w:adjustRightInd w:val="0"/>
        <w:spacing w:after="0" w:line="240" w:lineRule="auto"/>
        <w:rPr>
          <w:rFonts w:cstheme="minorHAnsi"/>
          <w:bCs/>
          <w:i/>
          <w:color w:val="1F497D" w:themeColor="text2"/>
        </w:rPr>
      </w:pPr>
      <w:r>
        <w:rPr>
          <w:rFonts w:cstheme="minorHAnsi"/>
          <w:bCs/>
          <w:i/>
          <w:color w:val="1F497D" w:themeColor="text2"/>
        </w:rPr>
        <w:t>[Critical data elements]</w:t>
      </w:r>
    </w:p>
    <w:p w14:paraId="72673492" w14:textId="150ABD0F" w:rsidR="001969C5" w:rsidRPr="00464099" w:rsidRDefault="001F7A20" w:rsidP="008C54A9">
      <w:pPr>
        <w:autoSpaceDE w:val="0"/>
        <w:autoSpaceDN w:val="0"/>
        <w:adjustRightInd w:val="0"/>
        <w:spacing w:after="0" w:line="240" w:lineRule="auto"/>
        <w:rPr>
          <w:rFonts w:cstheme="minorHAnsi"/>
          <w:bCs/>
        </w:rPr>
      </w:pPr>
      <w:r w:rsidRPr="00464099">
        <w:rPr>
          <w:rFonts w:cstheme="minorHAnsi"/>
          <w:bCs/>
        </w:rPr>
        <w:br/>
      </w:r>
      <w:r w:rsidRPr="00464099">
        <w:rPr>
          <w:rFonts w:cstheme="minorHAnsi"/>
          <w:bCs/>
          <w:u w:val="single"/>
        </w:rPr>
        <w:br/>
      </w:r>
      <w:proofErr w:type="spellStart"/>
      <w:r w:rsidRPr="00464099">
        <w:rPr>
          <w:rFonts w:cstheme="minorHAnsi"/>
          <w:b/>
          <w:bCs/>
        </w:rPr>
        <w:t>2a2.2</w:t>
      </w:r>
      <w:proofErr w:type="spellEnd"/>
      <w:r w:rsidRPr="00464099">
        <w:rPr>
          <w:rFonts w:cstheme="minorHAnsi"/>
          <w:b/>
          <w:bCs/>
        </w:rPr>
        <w:t xml:space="preserve">. </w:t>
      </w:r>
      <w:proofErr w:type="gramStart"/>
      <w:r w:rsidR="008C54A9" w:rsidRPr="00464099">
        <w:rPr>
          <w:rFonts w:cstheme="minorHAnsi"/>
          <w:b/>
          <w:bCs/>
        </w:rPr>
        <w:t>For</w:t>
      </w:r>
      <w:proofErr w:type="gramEnd"/>
      <w:r w:rsidR="008C54A9" w:rsidRPr="00464099">
        <w:rPr>
          <w:rFonts w:cstheme="minorHAnsi"/>
          <w:b/>
          <w:bCs/>
        </w:rPr>
        <w:t xml:space="preserve"> each level checked above, describe the method of </w:t>
      </w:r>
      <w:r w:rsidR="000968F8" w:rsidRPr="00464099">
        <w:rPr>
          <w:rFonts w:cstheme="minorHAnsi"/>
          <w:b/>
          <w:bCs/>
        </w:rPr>
        <w:t xml:space="preserve">reliability </w:t>
      </w:r>
      <w:r w:rsidR="008C54A9" w:rsidRPr="00464099">
        <w:rPr>
          <w:rFonts w:cstheme="minorHAnsi"/>
          <w:b/>
          <w:bCs/>
        </w:rPr>
        <w:t>testing and what it tests</w:t>
      </w:r>
      <w:r w:rsidR="008C54A9" w:rsidRPr="00464099">
        <w:rPr>
          <w:rFonts w:cstheme="minorHAnsi"/>
          <w:bCs/>
        </w:rPr>
        <w:t xml:space="preserve"> (</w:t>
      </w:r>
      <w:r w:rsidR="008C54A9" w:rsidRPr="00464099">
        <w:rPr>
          <w:rFonts w:cstheme="minorHAnsi"/>
          <w:bCs/>
          <w:i/>
        </w:rPr>
        <w:t xml:space="preserve">describe the steps―do not just name a method; what </w:t>
      </w:r>
      <w:r w:rsidR="002408E4" w:rsidRPr="00464099">
        <w:rPr>
          <w:rFonts w:cstheme="minorHAnsi"/>
          <w:bCs/>
          <w:i/>
        </w:rPr>
        <w:t>type of erro</w:t>
      </w:r>
      <w:r w:rsidR="007D7019" w:rsidRPr="00464099">
        <w:rPr>
          <w:rFonts w:cstheme="minorHAnsi"/>
          <w:bCs/>
          <w:i/>
        </w:rPr>
        <w:t>r</w:t>
      </w:r>
      <w:r w:rsidR="002408E4" w:rsidRPr="00464099">
        <w:rPr>
          <w:rFonts w:cstheme="minorHAnsi"/>
          <w:bCs/>
          <w:i/>
        </w:rPr>
        <w:t xml:space="preserve"> </w:t>
      </w:r>
      <w:r w:rsidR="008C54A9" w:rsidRPr="00464099">
        <w:rPr>
          <w:rFonts w:cstheme="minorHAnsi"/>
          <w:bCs/>
          <w:i/>
        </w:rPr>
        <w:t>does it test</w:t>
      </w:r>
      <w:r w:rsidR="0022691B" w:rsidRPr="00464099">
        <w:rPr>
          <w:rFonts w:cstheme="minorHAnsi"/>
          <w:bCs/>
          <w:i/>
        </w:rPr>
        <w:t>; what statistical analysis was used</w:t>
      </w:r>
      <w:r w:rsidR="007757CE" w:rsidRPr="00464099">
        <w:rPr>
          <w:rFonts w:cstheme="minorHAnsi"/>
          <w:bCs/>
        </w:rPr>
        <w:t>)</w:t>
      </w:r>
    </w:p>
    <w:p w14:paraId="72673493" w14:textId="77777777" w:rsidR="00836A19" w:rsidRPr="00464099" w:rsidRDefault="00836A19" w:rsidP="008C54A9">
      <w:pPr>
        <w:autoSpaceDE w:val="0"/>
        <w:autoSpaceDN w:val="0"/>
        <w:adjustRightInd w:val="0"/>
        <w:spacing w:after="0" w:line="240" w:lineRule="auto"/>
        <w:rPr>
          <w:rFonts w:cstheme="minorHAnsi"/>
          <w:bCs/>
        </w:rPr>
      </w:pPr>
    </w:p>
    <w:p w14:paraId="458C1B40" w14:textId="64B191E1" w:rsidR="005A7217" w:rsidRPr="00464099" w:rsidRDefault="00DC0099" w:rsidP="005A7217">
      <w:pPr>
        <w:autoSpaceDE w:val="0"/>
        <w:autoSpaceDN w:val="0"/>
        <w:adjustRightInd w:val="0"/>
        <w:spacing w:after="0" w:line="240" w:lineRule="auto"/>
        <w:rPr>
          <w:rFonts w:cstheme="minorHAnsi"/>
          <w:bCs/>
        </w:rPr>
      </w:pPr>
      <w:r w:rsidRPr="00464099">
        <w:rPr>
          <w:rFonts w:cstheme="minorHAnsi"/>
          <w:bCs/>
        </w:rPr>
        <w:t>We calculated reliability</w:t>
      </w:r>
      <w:r w:rsidR="00205149" w:rsidRPr="00464099">
        <w:rPr>
          <w:rFonts w:cstheme="minorHAnsi"/>
          <w:bCs/>
        </w:rPr>
        <w:t xml:space="preserve"> using</w:t>
      </w:r>
      <w:r w:rsidR="009A520A" w:rsidRPr="00464099">
        <w:rPr>
          <w:rFonts w:cstheme="minorHAnsi"/>
          <w:bCs/>
        </w:rPr>
        <w:t xml:space="preserve"> a widely</w:t>
      </w:r>
      <w:r w:rsidR="004E1986" w:rsidRPr="00464099">
        <w:rPr>
          <w:rFonts w:cstheme="minorHAnsi"/>
          <w:bCs/>
        </w:rPr>
        <w:t xml:space="preserve"> </w:t>
      </w:r>
      <w:r w:rsidR="009A520A" w:rsidRPr="00464099">
        <w:rPr>
          <w:rFonts w:cstheme="minorHAnsi"/>
          <w:bCs/>
        </w:rPr>
        <w:t>accepted</w:t>
      </w:r>
      <w:r w:rsidR="00836A19" w:rsidRPr="00464099">
        <w:rPr>
          <w:rFonts w:cstheme="minorHAnsi"/>
          <w:bCs/>
        </w:rPr>
        <w:t xml:space="preserve"> method </w:t>
      </w:r>
      <w:r w:rsidR="0007461E" w:rsidRPr="00464099">
        <w:rPr>
          <w:rFonts w:cstheme="minorHAnsi"/>
          <w:bCs/>
        </w:rPr>
        <w:t xml:space="preserve">that is </w:t>
      </w:r>
      <w:r w:rsidR="00836A19" w:rsidRPr="00464099">
        <w:rPr>
          <w:rFonts w:cstheme="minorHAnsi"/>
          <w:bCs/>
        </w:rPr>
        <w:t xml:space="preserve">outlined in </w:t>
      </w:r>
      <w:proofErr w:type="spellStart"/>
      <w:r w:rsidRPr="00464099">
        <w:rPr>
          <w:rFonts w:cstheme="minorHAnsi"/>
          <w:bCs/>
        </w:rPr>
        <w:t>J.L</w:t>
      </w:r>
      <w:proofErr w:type="spellEnd"/>
      <w:r w:rsidRPr="00464099">
        <w:rPr>
          <w:rFonts w:cstheme="minorHAnsi"/>
          <w:bCs/>
        </w:rPr>
        <w:t xml:space="preserve">. Adams’ </w:t>
      </w:r>
      <w:r w:rsidR="00F7376D" w:rsidRPr="00464099">
        <w:rPr>
          <w:rFonts w:cstheme="minorHAnsi"/>
          <w:bCs/>
        </w:rPr>
        <w:t xml:space="preserve">(2009) </w:t>
      </w:r>
      <w:r w:rsidR="00836A19" w:rsidRPr="00464099">
        <w:rPr>
          <w:rFonts w:cstheme="minorHAnsi"/>
          <w:bCs/>
        </w:rPr>
        <w:t>technical report titled “The Reliability of Provider Profiling: A Tutorial</w:t>
      </w:r>
      <w:r w:rsidR="00F7376D" w:rsidRPr="00464099">
        <w:rPr>
          <w:rFonts w:cstheme="minorHAnsi"/>
          <w:bCs/>
        </w:rPr>
        <w:t>.</w:t>
      </w:r>
      <w:r w:rsidR="00836A19" w:rsidRPr="00464099">
        <w:rPr>
          <w:rFonts w:cstheme="minorHAnsi"/>
          <w:bCs/>
        </w:rPr>
        <w:t xml:space="preserve">” In this context, reliability represents </w:t>
      </w:r>
      <w:r w:rsidR="00361D1E" w:rsidRPr="00464099">
        <w:rPr>
          <w:rFonts w:cstheme="minorHAnsi"/>
          <w:bCs/>
        </w:rPr>
        <w:t xml:space="preserve">a </w:t>
      </w:r>
      <w:r w:rsidR="00836A19" w:rsidRPr="00464099">
        <w:rPr>
          <w:rFonts w:cstheme="minorHAnsi"/>
          <w:bCs/>
        </w:rPr>
        <w:t>measure</w:t>
      </w:r>
      <w:r w:rsidR="00361D1E" w:rsidRPr="00464099">
        <w:rPr>
          <w:rFonts w:cstheme="minorHAnsi"/>
          <w:bCs/>
        </w:rPr>
        <w:t>’s ability</w:t>
      </w:r>
      <w:r w:rsidR="00836A19" w:rsidRPr="00464099">
        <w:rPr>
          <w:rFonts w:cstheme="minorHAnsi"/>
          <w:bCs/>
        </w:rPr>
        <w:t xml:space="preserve"> to confidently distinguish the performance of one physician from another. As discussed in the report, “Conceptually, [this method assesses] the ratio of signal to noise. The signal in this case is the proportion of variability in measured performance that can be explained by real differences in performance. There are 3 main drivers of reliability; sample size, differences between physicians, and measurement error.”</w:t>
      </w:r>
      <w:r w:rsidR="005A7217" w:rsidRPr="00464099">
        <w:rPr>
          <w:rFonts w:cstheme="minorHAnsi"/>
          <w:bCs/>
        </w:rPr>
        <w:t xml:space="preserve"> In this method, reliability scores vary from 0.0 to 1.0, with a score of zero indicating that all variation is attributable to measurement error (noise, or variation across patients within providers)</w:t>
      </w:r>
      <w:r w:rsidR="00361D1E" w:rsidRPr="00464099">
        <w:rPr>
          <w:rFonts w:cstheme="minorHAnsi"/>
          <w:bCs/>
        </w:rPr>
        <w:t>,</w:t>
      </w:r>
      <w:r w:rsidR="005A7217" w:rsidRPr="00464099">
        <w:rPr>
          <w:rFonts w:cstheme="minorHAnsi"/>
          <w:bCs/>
        </w:rPr>
        <w:t xml:space="preserve"> whereas a reliability of 1.0 implies that all variation is caused by real difference in performance across accountable entities. </w:t>
      </w:r>
      <w:r w:rsidR="00E51D80">
        <w:rPr>
          <w:rFonts w:cstheme="minorHAnsi"/>
          <w:bCs/>
        </w:rPr>
        <w:t>Although, t</w:t>
      </w:r>
      <w:r w:rsidR="005A7217" w:rsidRPr="00464099">
        <w:rPr>
          <w:rFonts w:cstheme="minorHAnsi"/>
          <w:bCs/>
        </w:rPr>
        <w:t>here is not a clear cut-off for minimum reliability level</w:t>
      </w:r>
      <w:r w:rsidR="00E51D80">
        <w:rPr>
          <w:rFonts w:cstheme="minorHAnsi"/>
          <w:bCs/>
        </w:rPr>
        <w:t>, v</w:t>
      </w:r>
      <w:r w:rsidR="005A7217" w:rsidRPr="00464099">
        <w:rPr>
          <w:rFonts w:cstheme="minorHAnsi"/>
          <w:bCs/>
        </w:rPr>
        <w:t xml:space="preserve">alues above 0.7 are considered sufficient to see differences between physicians (or practices) and the mean, and values above 0.9 are considered sufficient to see differences between </w:t>
      </w:r>
      <w:r w:rsidR="009A520A" w:rsidRPr="00464099">
        <w:rPr>
          <w:rFonts w:cstheme="minorHAnsi"/>
          <w:bCs/>
        </w:rPr>
        <w:t>individual</w:t>
      </w:r>
      <w:r w:rsidR="005A7217" w:rsidRPr="00464099">
        <w:rPr>
          <w:rFonts w:cstheme="minorHAnsi"/>
          <w:bCs/>
        </w:rPr>
        <w:t xml:space="preserve"> physicians</w:t>
      </w:r>
      <w:r w:rsidR="009A520A" w:rsidRPr="00464099">
        <w:rPr>
          <w:rFonts w:cstheme="minorHAnsi"/>
          <w:bCs/>
        </w:rPr>
        <w:t xml:space="preserve"> or </w:t>
      </w:r>
      <w:r w:rsidR="005A7217" w:rsidRPr="00464099">
        <w:rPr>
          <w:rFonts w:cstheme="minorHAnsi"/>
          <w:bCs/>
        </w:rPr>
        <w:t>practices.</w:t>
      </w:r>
    </w:p>
    <w:p w14:paraId="4C26B614" w14:textId="77777777" w:rsidR="00205149" w:rsidRPr="00464099" w:rsidRDefault="00205149" w:rsidP="00836A19">
      <w:pPr>
        <w:autoSpaceDE w:val="0"/>
        <w:autoSpaceDN w:val="0"/>
        <w:adjustRightInd w:val="0"/>
        <w:spacing w:after="0" w:line="240" w:lineRule="auto"/>
        <w:rPr>
          <w:sz w:val="23"/>
          <w:szCs w:val="23"/>
        </w:rPr>
      </w:pPr>
    </w:p>
    <w:p w14:paraId="410ACD15" w14:textId="0C47E859" w:rsidR="00205149" w:rsidRPr="00464099" w:rsidRDefault="00205149" w:rsidP="00836A19">
      <w:pPr>
        <w:autoSpaceDE w:val="0"/>
        <w:autoSpaceDN w:val="0"/>
        <w:adjustRightInd w:val="0"/>
        <w:spacing w:after="0" w:line="240" w:lineRule="auto"/>
        <w:rPr>
          <w:rFonts w:cstheme="minorHAnsi"/>
          <w:bCs/>
        </w:rPr>
      </w:pPr>
      <w:r w:rsidRPr="00464099">
        <w:rPr>
          <w:sz w:val="23"/>
          <w:szCs w:val="23"/>
        </w:rPr>
        <w:t xml:space="preserve">Adams, </w:t>
      </w:r>
      <w:proofErr w:type="spellStart"/>
      <w:r w:rsidRPr="00464099">
        <w:rPr>
          <w:sz w:val="23"/>
          <w:szCs w:val="23"/>
        </w:rPr>
        <w:t>J.L</w:t>
      </w:r>
      <w:proofErr w:type="spellEnd"/>
      <w:r w:rsidRPr="00464099">
        <w:rPr>
          <w:sz w:val="23"/>
          <w:szCs w:val="23"/>
        </w:rPr>
        <w:t>.</w:t>
      </w:r>
      <w:r w:rsidR="00CE7BC2" w:rsidRPr="00464099">
        <w:rPr>
          <w:sz w:val="23"/>
          <w:szCs w:val="23"/>
        </w:rPr>
        <w:t xml:space="preserve"> (2009).</w:t>
      </w:r>
      <w:r w:rsidRPr="00464099">
        <w:rPr>
          <w:sz w:val="23"/>
          <w:szCs w:val="23"/>
        </w:rPr>
        <w:t xml:space="preserve"> </w:t>
      </w:r>
      <w:r w:rsidRPr="00464099">
        <w:rPr>
          <w:i/>
          <w:sz w:val="23"/>
          <w:szCs w:val="23"/>
        </w:rPr>
        <w:t xml:space="preserve">The </w:t>
      </w:r>
      <w:r w:rsidR="00361D1E" w:rsidRPr="00464099">
        <w:rPr>
          <w:i/>
          <w:sz w:val="23"/>
          <w:szCs w:val="23"/>
        </w:rPr>
        <w:t>r</w:t>
      </w:r>
      <w:r w:rsidRPr="00464099">
        <w:rPr>
          <w:i/>
          <w:sz w:val="23"/>
          <w:szCs w:val="23"/>
        </w:rPr>
        <w:t xml:space="preserve">eliability of </w:t>
      </w:r>
      <w:r w:rsidR="00361D1E" w:rsidRPr="00464099">
        <w:rPr>
          <w:i/>
          <w:sz w:val="23"/>
          <w:szCs w:val="23"/>
        </w:rPr>
        <w:t>p</w:t>
      </w:r>
      <w:r w:rsidRPr="00464099">
        <w:rPr>
          <w:i/>
          <w:sz w:val="23"/>
          <w:szCs w:val="23"/>
        </w:rPr>
        <w:t xml:space="preserve">rovider </w:t>
      </w:r>
      <w:r w:rsidR="00361D1E" w:rsidRPr="00464099">
        <w:rPr>
          <w:i/>
          <w:sz w:val="23"/>
          <w:szCs w:val="23"/>
        </w:rPr>
        <w:t>p</w:t>
      </w:r>
      <w:r w:rsidRPr="00464099">
        <w:rPr>
          <w:i/>
          <w:sz w:val="23"/>
          <w:szCs w:val="23"/>
        </w:rPr>
        <w:t xml:space="preserve">rofiling: A </w:t>
      </w:r>
      <w:r w:rsidR="00361D1E" w:rsidRPr="00464099">
        <w:rPr>
          <w:i/>
          <w:sz w:val="23"/>
          <w:szCs w:val="23"/>
        </w:rPr>
        <w:t>t</w:t>
      </w:r>
      <w:r w:rsidRPr="00464099">
        <w:rPr>
          <w:i/>
          <w:sz w:val="23"/>
          <w:szCs w:val="23"/>
        </w:rPr>
        <w:t>utorial</w:t>
      </w:r>
      <w:r w:rsidR="00361D1E" w:rsidRPr="00464099">
        <w:rPr>
          <w:sz w:val="23"/>
          <w:szCs w:val="23"/>
        </w:rPr>
        <w:t xml:space="preserve"> (</w:t>
      </w:r>
      <w:proofErr w:type="spellStart"/>
      <w:r w:rsidRPr="00464099">
        <w:rPr>
          <w:sz w:val="23"/>
          <w:szCs w:val="23"/>
        </w:rPr>
        <w:t>TR</w:t>
      </w:r>
      <w:proofErr w:type="spellEnd"/>
      <w:r w:rsidRPr="00464099">
        <w:rPr>
          <w:sz w:val="23"/>
          <w:szCs w:val="23"/>
        </w:rPr>
        <w:t>-653-</w:t>
      </w:r>
      <w:proofErr w:type="spellStart"/>
      <w:r w:rsidRPr="00464099">
        <w:rPr>
          <w:sz w:val="23"/>
          <w:szCs w:val="23"/>
        </w:rPr>
        <w:t>NCQA</w:t>
      </w:r>
      <w:proofErr w:type="spellEnd"/>
      <w:r w:rsidR="00361D1E" w:rsidRPr="00464099">
        <w:rPr>
          <w:sz w:val="23"/>
          <w:szCs w:val="23"/>
        </w:rPr>
        <w:t>)</w:t>
      </w:r>
      <w:r w:rsidRPr="00464099">
        <w:rPr>
          <w:sz w:val="23"/>
          <w:szCs w:val="23"/>
        </w:rPr>
        <w:t>. Santa Monica, CA: RAND Corporation</w:t>
      </w:r>
      <w:r w:rsidR="00CE7BC2" w:rsidRPr="00464099">
        <w:rPr>
          <w:sz w:val="23"/>
          <w:szCs w:val="23"/>
        </w:rPr>
        <w:t>. Retrieved</w:t>
      </w:r>
      <w:r w:rsidR="005A7217" w:rsidRPr="00464099">
        <w:rPr>
          <w:sz w:val="23"/>
          <w:szCs w:val="23"/>
        </w:rPr>
        <w:t xml:space="preserve"> November 14, 2016</w:t>
      </w:r>
      <w:r w:rsidR="00CE7BC2" w:rsidRPr="00464099">
        <w:rPr>
          <w:sz w:val="23"/>
          <w:szCs w:val="23"/>
        </w:rPr>
        <w:t xml:space="preserve">, from </w:t>
      </w:r>
      <w:hyperlink r:id="rId13" w:history="1">
        <w:r w:rsidR="005A7217" w:rsidRPr="00464099">
          <w:rPr>
            <w:rStyle w:val="Hyperlink"/>
            <w:bCs/>
            <w:sz w:val="23"/>
            <w:szCs w:val="23"/>
          </w:rPr>
          <w:t>http://www.rand.org/pubs/technical_reports/TR653.html</w:t>
        </w:r>
      </w:hyperlink>
    </w:p>
    <w:p w14:paraId="72673497" w14:textId="77777777" w:rsidR="008C54A9" w:rsidRDefault="008C54A9" w:rsidP="008C54A9">
      <w:pPr>
        <w:autoSpaceDE w:val="0"/>
        <w:autoSpaceDN w:val="0"/>
        <w:adjustRightInd w:val="0"/>
        <w:spacing w:after="0" w:line="240" w:lineRule="auto"/>
        <w:rPr>
          <w:rFonts w:cstheme="minorHAnsi"/>
          <w:bCs/>
        </w:rPr>
      </w:pPr>
    </w:p>
    <w:p w14:paraId="71E2A667" w14:textId="5357CD86" w:rsidR="00104B84" w:rsidRPr="006420C8" w:rsidRDefault="00104B84" w:rsidP="00104B84">
      <w:pPr>
        <w:autoSpaceDE w:val="0"/>
        <w:autoSpaceDN w:val="0"/>
        <w:adjustRightInd w:val="0"/>
        <w:spacing w:after="0" w:line="240" w:lineRule="auto"/>
        <w:rPr>
          <w:rFonts w:cstheme="minorHAnsi"/>
          <w:b/>
          <w:bCs/>
          <w:color w:val="1F497D" w:themeColor="text2"/>
        </w:rPr>
      </w:pPr>
      <w:r w:rsidRPr="006420C8">
        <w:rPr>
          <w:rFonts w:cstheme="minorHAnsi"/>
          <w:b/>
          <w:bCs/>
          <w:color w:val="1F497D" w:themeColor="text2"/>
        </w:rPr>
        <w:t>Previous Submission</w:t>
      </w:r>
      <w:r w:rsidR="0039603A" w:rsidRPr="006420C8">
        <w:rPr>
          <w:rFonts w:cstheme="minorHAnsi"/>
          <w:b/>
          <w:bCs/>
          <w:color w:val="1F497D" w:themeColor="text2"/>
        </w:rPr>
        <w:t>:</w:t>
      </w:r>
    </w:p>
    <w:p w14:paraId="306FFD5E" w14:textId="0F71535C" w:rsidR="0039603A" w:rsidRPr="0039603A" w:rsidRDefault="0039603A" w:rsidP="00104B84">
      <w:pPr>
        <w:autoSpaceDE w:val="0"/>
        <w:autoSpaceDN w:val="0"/>
        <w:adjustRightInd w:val="0"/>
        <w:spacing w:after="0" w:line="240" w:lineRule="auto"/>
        <w:rPr>
          <w:rFonts w:cstheme="minorHAnsi"/>
          <w:bCs/>
          <w:i/>
          <w:color w:val="1F497D" w:themeColor="text2"/>
        </w:rPr>
      </w:pPr>
      <w:r w:rsidRPr="0039603A">
        <w:rPr>
          <w:rFonts w:cstheme="minorHAnsi"/>
          <w:bCs/>
          <w:i/>
          <w:color w:val="1F497D" w:themeColor="text2"/>
        </w:rPr>
        <w:t>Crude agreement rates were calculated along with prevalence adjusted kappa (PAK), Cohen´s kappa values and corresponding confidence intervals. Cohen´s kappa represents chance-corrected proportional agreement. High prevalence of responses in a small number of cells is known to produce unexpected  results known as the "kappa  paradox" When the prevalence of a rating in the population is very high or low, which was noted in the testing of this measure, the value of kappa may indicate  poor reliability even with a high observed proportion of agreement. In such cases, as with this measure, PAK is shown to provide an additional interpretation of agreement when the prevalence of responses is concentrated in a small number of cells.</w:t>
      </w:r>
    </w:p>
    <w:p w14:paraId="65AE7C47" w14:textId="77777777" w:rsidR="00104B84" w:rsidRDefault="00104B84" w:rsidP="008C54A9">
      <w:pPr>
        <w:autoSpaceDE w:val="0"/>
        <w:autoSpaceDN w:val="0"/>
        <w:adjustRightInd w:val="0"/>
        <w:spacing w:after="0" w:line="240" w:lineRule="auto"/>
        <w:rPr>
          <w:rFonts w:cstheme="minorHAnsi"/>
          <w:bCs/>
        </w:rPr>
      </w:pPr>
    </w:p>
    <w:p w14:paraId="1F16ABDD" w14:textId="77777777" w:rsidR="00104B84" w:rsidRPr="00464099" w:rsidRDefault="00104B84" w:rsidP="008C54A9">
      <w:pPr>
        <w:autoSpaceDE w:val="0"/>
        <w:autoSpaceDN w:val="0"/>
        <w:adjustRightInd w:val="0"/>
        <w:spacing w:after="0" w:line="240" w:lineRule="auto"/>
        <w:rPr>
          <w:rFonts w:cstheme="minorHAnsi"/>
          <w:bCs/>
        </w:rPr>
      </w:pPr>
    </w:p>
    <w:p w14:paraId="72673498" w14:textId="77777777" w:rsidR="007422FD" w:rsidRPr="00464099" w:rsidRDefault="00092566" w:rsidP="008C54A9">
      <w:pPr>
        <w:autoSpaceDE w:val="0"/>
        <w:autoSpaceDN w:val="0"/>
        <w:adjustRightInd w:val="0"/>
        <w:spacing w:after="0" w:line="240" w:lineRule="auto"/>
        <w:rPr>
          <w:rFonts w:cstheme="minorHAnsi"/>
          <w:bCs/>
        </w:rPr>
      </w:pPr>
      <w:proofErr w:type="spellStart"/>
      <w:r w:rsidRPr="00464099">
        <w:rPr>
          <w:rFonts w:cstheme="minorHAnsi"/>
          <w:b/>
          <w:bCs/>
        </w:rPr>
        <w:t>2a2.</w:t>
      </w:r>
      <w:r w:rsidR="008C54A9" w:rsidRPr="00464099">
        <w:rPr>
          <w:rFonts w:cstheme="minorHAnsi"/>
          <w:b/>
          <w:bCs/>
        </w:rPr>
        <w:t>3</w:t>
      </w:r>
      <w:proofErr w:type="spellEnd"/>
      <w:r w:rsidR="008C54A9" w:rsidRPr="00464099">
        <w:rPr>
          <w:rFonts w:cstheme="minorHAnsi"/>
          <w:b/>
          <w:bCs/>
        </w:rPr>
        <w:t xml:space="preserve">. </w:t>
      </w:r>
      <w:proofErr w:type="gramStart"/>
      <w:r w:rsidR="008C54A9" w:rsidRPr="00464099">
        <w:rPr>
          <w:rFonts w:cstheme="minorHAnsi"/>
          <w:b/>
          <w:bCs/>
        </w:rPr>
        <w:t>For</w:t>
      </w:r>
      <w:proofErr w:type="gramEnd"/>
      <w:r w:rsidR="008C54A9" w:rsidRPr="00464099">
        <w:rPr>
          <w:rFonts w:cstheme="minorHAnsi"/>
          <w:b/>
          <w:bCs/>
        </w:rPr>
        <w:t xml:space="preserve"> each level </w:t>
      </w:r>
      <w:r w:rsidR="008F7E67" w:rsidRPr="00464099">
        <w:rPr>
          <w:rFonts w:cstheme="minorHAnsi"/>
          <w:b/>
          <w:bCs/>
        </w:rPr>
        <w:t xml:space="preserve">of testing </w:t>
      </w:r>
      <w:r w:rsidR="008C54A9" w:rsidRPr="00464099">
        <w:rPr>
          <w:rFonts w:cstheme="minorHAnsi"/>
          <w:b/>
          <w:bCs/>
        </w:rPr>
        <w:t>checked above, w</w:t>
      </w:r>
      <w:r w:rsidR="00900DBF" w:rsidRPr="00464099">
        <w:rPr>
          <w:rFonts w:cstheme="minorHAnsi"/>
          <w:b/>
          <w:bCs/>
        </w:rPr>
        <w:t>hat were the statistical results</w:t>
      </w:r>
      <w:r w:rsidR="007422FD" w:rsidRPr="00464099">
        <w:rPr>
          <w:rFonts w:cstheme="minorHAnsi"/>
          <w:b/>
          <w:bCs/>
        </w:rPr>
        <w:t xml:space="preserve"> from reliability testing</w:t>
      </w:r>
      <w:r w:rsidR="00900DBF" w:rsidRPr="00464099">
        <w:rPr>
          <w:rFonts w:cstheme="minorHAnsi"/>
          <w:bCs/>
        </w:rPr>
        <w:t>?</w:t>
      </w:r>
      <w:r w:rsidR="00B037BA" w:rsidRPr="00464099">
        <w:rPr>
          <w:rFonts w:cstheme="minorHAnsi"/>
          <w:bCs/>
        </w:rPr>
        <w:t xml:space="preserve"> </w:t>
      </w:r>
      <w:r w:rsidR="00AA5213" w:rsidRPr="00464099">
        <w:rPr>
          <w:rFonts w:cstheme="minorHAnsi"/>
          <w:bCs/>
        </w:rPr>
        <w:t xml:space="preserve"> (e</w:t>
      </w:r>
      <w:r w:rsidR="00AA5213" w:rsidRPr="00464099">
        <w:rPr>
          <w:rFonts w:cstheme="minorHAnsi"/>
          <w:bCs/>
          <w:i/>
        </w:rPr>
        <w:t>.g., percent agreement and kappa for the critical data elements; distribution of reliability statistics from a signal-to-noise analysis</w:t>
      </w:r>
      <w:r w:rsidR="00AA5213" w:rsidRPr="00464099">
        <w:rPr>
          <w:rFonts w:cstheme="minorHAnsi"/>
          <w:bCs/>
        </w:rPr>
        <w:t>)</w:t>
      </w:r>
      <w:r w:rsidR="0048008A" w:rsidRPr="00464099">
        <w:rPr>
          <w:rFonts w:cstheme="minorHAnsi"/>
          <w:bCs/>
        </w:rPr>
        <w:br/>
      </w:r>
    </w:p>
    <w:p w14:paraId="72673499" w14:textId="77777777" w:rsidR="00681C40" w:rsidRPr="00464099" w:rsidRDefault="00681C40" w:rsidP="00681C40">
      <w:pPr>
        <w:autoSpaceDE w:val="0"/>
        <w:autoSpaceDN w:val="0"/>
        <w:adjustRightInd w:val="0"/>
        <w:spacing w:after="0" w:line="240" w:lineRule="auto"/>
        <w:rPr>
          <w:rFonts w:cstheme="minorHAnsi"/>
          <w:b/>
          <w:bCs/>
        </w:rPr>
      </w:pPr>
      <w:r w:rsidRPr="00464099">
        <w:rPr>
          <w:rFonts w:cstheme="minorHAnsi"/>
          <w:b/>
          <w:bCs/>
        </w:rPr>
        <w:t>Performance measure score reliability:</w:t>
      </w:r>
    </w:p>
    <w:p w14:paraId="7267349A" w14:textId="77777777" w:rsidR="00681C40" w:rsidRPr="00464099" w:rsidRDefault="00681C40" w:rsidP="00681C40">
      <w:pPr>
        <w:autoSpaceDE w:val="0"/>
        <w:autoSpaceDN w:val="0"/>
        <w:adjustRightInd w:val="0"/>
        <w:spacing w:after="0" w:line="240" w:lineRule="auto"/>
        <w:rPr>
          <w:rFonts w:cstheme="minorHAnsi"/>
          <w:b/>
          <w:bCs/>
        </w:rPr>
      </w:pPr>
    </w:p>
    <w:tbl>
      <w:tblPr>
        <w:tblStyle w:val="TableGrid"/>
        <w:tblW w:w="0" w:type="auto"/>
        <w:tblLook w:val="04A0" w:firstRow="1" w:lastRow="0" w:firstColumn="1" w:lastColumn="0" w:noHBand="0" w:noVBand="1"/>
      </w:tblPr>
      <w:tblGrid>
        <w:gridCol w:w="1365"/>
        <w:gridCol w:w="1231"/>
        <w:gridCol w:w="1444"/>
        <w:gridCol w:w="1448"/>
        <w:gridCol w:w="1448"/>
        <w:gridCol w:w="1448"/>
        <w:gridCol w:w="1192"/>
      </w:tblGrid>
      <w:tr w:rsidR="00681C40" w:rsidRPr="00464099" w14:paraId="726734A2" w14:textId="77777777" w:rsidTr="005A7217">
        <w:trPr>
          <w:trHeight w:val="629"/>
        </w:trPr>
        <w:tc>
          <w:tcPr>
            <w:tcW w:w="1365" w:type="dxa"/>
          </w:tcPr>
          <w:p w14:paraId="7267349B" w14:textId="77777777" w:rsidR="00681C40" w:rsidRPr="00464099" w:rsidRDefault="00681C40" w:rsidP="006F76EE">
            <w:pPr>
              <w:jc w:val="center"/>
              <w:rPr>
                <w:sz w:val="18"/>
                <w:szCs w:val="18"/>
              </w:rPr>
            </w:pPr>
            <w:r w:rsidRPr="00464099">
              <w:rPr>
                <w:sz w:val="18"/>
                <w:szCs w:val="18"/>
              </w:rPr>
              <w:t>Data source</w:t>
            </w:r>
          </w:p>
        </w:tc>
        <w:tc>
          <w:tcPr>
            <w:tcW w:w="1231" w:type="dxa"/>
          </w:tcPr>
          <w:p w14:paraId="7267349C" w14:textId="6C58D763" w:rsidR="00681C40" w:rsidRPr="00464099" w:rsidRDefault="00681C40" w:rsidP="006F76EE">
            <w:pPr>
              <w:jc w:val="center"/>
              <w:rPr>
                <w:sz w:val="18"/>
                <w:szCs w:val="18"/>
              </w:rPr>
            </w:pPr>
            <w:r w:rsidRPr="00464099">
              <w:rPr>
                <w:sz w:val="18"/>
                <w:szCs w:val="18"/>
              </w:rPr>
              <w:t>Number of providers</w:t>
            </w:r>
            <w:r w:rsidR="00100A22" w:rsidRPr="00464099">
              <w:rPr>
                <w:sz w:val="18"/>
                <w:szCs w:val="18"/>
              </w:rPr>
              <w:t>/ practices</w:t>
            </w:r>
          </w:p>
        </w:tc>
        <w:tc>
          <w:tcPr>
            <w:tcW w:w="1444" w:type="dxa"/>
          </w:tcPr>
          <w:p w14:paraId="7267349D" w14:textId="77777777" w:rsidR="00681C40" w:rsidRPr="00464099" w:rsidRDefault="00681C40" w:rsidP="006F76EE">
            <w:pPr>
              <w:jc w:val="center"/>
              <w:rPr>
                <w:sz w:val="18"/>
                <w:szCs w:val="18"/>
              </w:rPr>
            </w:pPr>
            <w:r w:rsidRPr="00464099">
              <w:rPr>
                <w:sz w:val="18"/>
                <w:szCs w:val="18"/>
              </w:rPr>
              <w:t>Between-provider variance</w:t>
            </w:r>
          </w:p>
        </w:tc>
        <w:tc>
          <w:tcPr>
            <w:tcW w:w="1448" w:type="dxa"/>
          </w:tcPr>
          <w:p w14:paraId="7267349E" w14:textId="77777777" w:rsidR="00681C40" w:rsidRPr="00464099" w:rsidRDefault="00681C40" w:rsidP="006F76EE">
            <w:pPr>
              <w:jc w:val="center"/>
              <w:rPr>
                <w:sz w:val="18"/>
                <w:szCs w:val="18"/>
              </w:rPr>
            </w:pPr>
            <w:r w:rsidRPr="00464099">
              <w:rPr>
                <w:sz w:val="18"/>
                <w:szCs w:val="18"/>
              </w:rPr>
              <w:t>Reliability mean</w:t>
            </w:r>
          </w:p>
        </w:tc>
        <w:tc>
          <w:tcPr>
            <w:tcW w:w="1448" w:type="dxa"/>
          </w:tcPr>
          <w:p w14:paraId="7267349F" w14:textId="77777777" w:rsidR="00681C40" w:rsidRPr="00464099" w:rsidRDefault="00681C40" w:rsidP="006F76EE">
            <w:pPr>
              <w:jc w:val="center"/>
              <w:rPr>
                <w:sz w:val="18"/>
                <w:szCs w:val="18"/>
              </w:rPr>
            </w:pPr>
            <w:r w:rsidRPr="00464099">
              <w:rPr>
                <w:sz w:val="18"/>
                <w:szCs w:val="18"/>
              </w:rPr>
              <w:t>Reliability median</w:t>
            </w:r>
          </w:p>
        </w:tc>
        <w:tc>
          <w:tcPr>
            <w:tcW w:w="1448" w:type="dxa"/>
          </w:tcPr>
          <w:p w14:paraId="726734A0" w14:textId="3DA9540F" w:rsidR="00681C40" w:rsidRPr="00464099" w:rsidRDefault="00681C40" w:rsidP="006F76EE">
            <w:pPr>
              <w:jc w:val="center"/>
              <w:rPr>
                <w:sz w:val="18"/>
                <w:szCs w:val="18"/>
              </w:rPr>
            </w:pPr>
            <w:r w:rsidRPr="00464099">
              <w:rPr>
                <w:sz w:val="18"/>
                <w:szCs w:val="18"/>
              </w:rPr>
              <w:t xml:space="preserve">Reliability </w:t>
            </w:r>
            <w:r w:rsidR="00CE7BC2" w:rsidRPr="00464099">
              <w:rPr>
                <w:sz w:val="18"/>
                <w:szCs w:val="18"/>
              </w:rPr>
              <w:t>s</w:t>
            </w:r>
            <w:r w:rsidRPr="00464099">
              <w:rPr>
                <w:sz w:val="18"/>
                <w:szCs w:val="18"/>
              </w:rPr>
              <w:t>t</w:t>
            </w:r>
            <w:r w:rsidR="00CE7BC2" w:rsidRPr="00464099">
              <w:rPr>
                <w:sz w:val="18"/>
                <w:szCs w:val="18"/>
              </w:rPr>
              <w:t>an</w:t>
            </w:r>
            <w:r w:rsidRPr="00464099">
              <w:rPr>
                <w:sz w:val="18"/>
                <w:szCs w:val="18"/>
              </w:rPr>
              <w:t>d</w:t>
            </w:r>
            <w:r w:rsidR="00CE7BC2" w:rsidRPr="00464099">
              <w:rPr>
                <w:sz w:val="18"/>
                <w:szCs w:val="18"/>
              </w:rPr>
              <w:t>ard</w:t>
            </w:r>
            <w:r w:rsidRPr="00464099">
              <w:rPr>
                <w:sz w:val="18"/>
                <w:szCs w:val="18"/>
              </w:rPr>
              <w:t xml:space="preserve"> dev</w:t>
            </w:r>
            <w:r w:rsidR="00CE7BC2" w:rsidRPr="00464099">
              <w:rPr>
                <w:sz w:val="18"/>
                <w:szCs w:val="18"/>
              </w:rPr>
              <w:t>iation</w:t>
            </w:r>
          </w:p>
        </w:tc>
        <w:tc>
          <w:tcPr>
            <w:tcW w:w="1192" w:type="dxa"/>
          </w:tcPr>
          <w:p w14:paraId="726734A1" w14:textId="77777777" w:rsidR="00681C40" w:rsidRPr="00464099" w:rsidRDefault="00681C40" w:rsidP="006F76EE">
            <w:pPr>
              <w:jc w:val="center"/>
              <w:rPr>
                <w:sz w:val="18"/>
                <w:szCs w:val="18"/>
              </w:rPr>
            </w:pPr>
            <w:r w:rsidRPr="00464099">
              <w:rPr>
                <w:sz w:val="18"/>
                <w:szCs w:val="18"/>
              </w:rPr>
              <w:t>Reliability min/max</w:t>
            </w:r>
          </w:p>
        </w:tc>
      </w:tr>
      <w:tr w:rsidR="00681C40" w:rsidRPr="00464099" w14:paraId="726734AA" w14:textId="77777777" w:rsidTr="00E159AA">
        <w:trPr>
          <w:trHeight w:val="413"/>
        </w:trPr>
        <w:tc>
          <w:tcPr>
            <w:tcW w:w="1365" w:type="dxa"/>
          </w:tcPr>
          <w:p w14:paraId="726734A3" w14:textId="77777777" w:rsidR="00681C40" w:rsidRPr="00464099" w:rsidRDefault="00681C40" w:rsidP="006F76EE">
            <w:pPr>
              <w:rPr>
                <w:sz w:val="18"/>
                <w:szCs w:val="18"/>
              </w:rPr>
            </w:pPr>
            <w:r w:rsidRPr="00464099">
              <w:rPr>
                <w:sz w:val="18"/>
                <w:szCs w:val="18"/>
              </w:rPr>
              <w:t>Claims</w:t>
            </w:r>
          </w:p>
        </w:tc>
        <w:tc>
          <w:tcPr>
            <w:tcW w:w="1231" w:type="dxa"/>
          </w:tcPr>
          <w:p w14:paraId="726734A4" w14:textId="77777777" w:rsidR="00681C40" w:rsidRPr="00464099" w:rsidRDefault="00681C40" w:rsidP="00681C40">
            <w:pPr>
              <w:rPr>
                <w:sz w:val="18"/>
                <w:szCs w:val="18"/>
              </w:rPr>
            </w:pPr>
            <w:r w:rsidRPr="00464099">
              <w:rPr>
                <w:sz w:val="18"/>
                <w:szCs w:val="18"/>
              </w:rPr>
              <w:t>26,169</w:t>
            </w:r>
          </w:p>
        </w:tc>
        <w:tc>
          <w:tcPr>
            <w:tcW w:w="1444" w:type="dxa"/>
          </w:tcPr>
          <w:p w14:paraId="726734A5" w14:textId="77777777" w:rsidR="00681C40" w:rsidRPr="00464099" w:rsidRDefault="00681C40" w:rsidP="00681C40">
            <w:pPr>
              <w:rPr>
                <w:sz w:val="18"/>
                <w:szCs w:val="18"/>
              </w:rPr>
            </w:pPr>
            <w:r w:rsidRPr="00464099">
              <w:rPr>
                <w:sz w:val="18"/>
                <w:szCs w:val="18"/>
              </w:rPr>
              <w:t>.21</w:t>
            </w:r>
          </w:p>
        </w:tc>
        <w:tc>
          <w:tcPr>
            <w:tcW w:w="1448" w:type="dxa"/>
          </w:tcPr>
          <w:p w14:paraId="726734A6" w14:textId="77777777" w:rsidR="00681C40" w:rsidRPr="00464099" w:rsidRDefault="00681C40" w:rsidP="00681C40">
            <w:pPr>
              <w:rPr>
                <w:sz w:val="18"/>
                <w:szCs w:val="18"/>
              </w:rPr>
            </w:pPr>
            <w:r w:rsidRPr="00464099">
              <w:rPr>
                <w:sz w:val="18"/>
                <w:szCs w:val="18"/>
              </w:rPr>
              <w:t>.99</w:t>
            </w:r>
          </w:p>
        </w:tc>
        <w:tc>
          <w:tcPr>
            <w:tcW w:w="1448" w:type="dxa"/>
          </w:tcPr>
          <w:p w14:paraId="726734A7" w14:textId="77777777" w:rsidR="00681C40" w:rsidRPr="00464099" w:rsidRDefault="00681C40" w:rsidP="006F76EE">
            <w:pPr>
              <w:rPr>
                <w:sz w:val="18"/>
                <w:szCs w:val="18"/>
              </w:rPr>
            </w:pPr>
            <w:r w:rsidRPr="00464099">
              <w:rPr>
                <w:sz w:val="18"/>
                <w:szCs w:val="18"/>
              </w:rPr>
              <w:t>1.0</w:t>
            </w:r>
          </w:p>
        </w:tc>
        <w:tc>
          <w:tcPr>
            <w:tcW w:w="1448" w:type="dxa"/>
          </w:tcPr>
          <w:p w14:paraId="726734A8" w14:textId="77777777" w:rsidR="00681C40" w:rsidRPr="00464099" w:rsidRDefault="00681C40" w:rsidP="006F76EE">
            <w:pPr>
              <w:rPr>
                <w:sz w:val="18"/>
                <w:szCs w:val="18"/>
              </w:rPr>
            </w:pPr>
            <w:r w:rsidRPr="00464099">
              <w:rPr>
                <w:sz w:val="18"/>
                <w:szCs w:val="18"/>
              </w:rPr>
              <w:t>.03</w:t>
            </w:r>
          </w:p>
        </w:tc>
        <w:tc>
          <w:tcPr>
            <w:tcW w:w="1192" w:type="dxa"/>
          </w:tcPr>
          <w:p w14:paraId="726734A9" w14:textId="77777777" w:rsidR="00681C40" w:rsidRPr="00464099" w:rsidRDefault="00681C40" w:rsidP="00681C40">
            <w:pPr>
              <w:rPr>
                <w:sz w:val="18"/>
                <w:szCs w:val="18"/>
              </w:rPr>
            </w:pPr>
            <w:r w:rsidRPr="00464099">
              <w:rPr>
                <w:sz w:val="18"/>
                <w:szCs w:val="18"/>
              </w:rPr>
              <w:t>.62 - 1.0</w:t>
            </w:r>
          </w:p>
        </w:tc>
      </w:tr>
      <w:tr w:rsidR="00681C40" w:rsidRPr="00464099" w14:paraId="726734B2" w14:textId="77777777" w:rsidTr="006F76EE">
        <w:tc>
          <w:tcPr>
            <w:tcW w:w="1365" w:type="dxa"/>
          </w:tcPr>
          <w:p w14:paraId="726734AB" w14:textId="6B04F1DA" w:rsidR="00681C40" w:rsidRPr="00464099" w:rsidRDefault="00681C40" w:rsidP="006F76EE">
            <w:pPr>
              <w:rPr>
                <w:sz w:val="18"/>
                <w:szCs w:val="18"/>
              </w:rPr>
            </w:pPr>
            <w:r w:rsidRPr="00464099">
              <w:rPr>
                <w:sz w:val="18"/>
                <w:szCs w:val="18"/>
              </w:rPr>
              <w:t>Registry</w:t>
            </w:r>
            <w:r w:rsidR="00100A22" w:rsidRPr="00464099">
              <w:rPr>
                <w:sz w:val="18"/>
                <w:szCs w:val="18"/>
              </w:rPr>
              <w:t xml:space="preserve"> – provider level</w:t>
            </w:r>
          </w:p>
        </w:tc>
        <w:tc>
          <w:tcPr>
            <w:tcW w:w="1231" w:type="dxa"/>
          </w:tcPr>
          <w:p w14:paraId="726734AC" w14:textId="77777777" w:rsidR="00681C40" w:rsidRPr="00464099" w:rsidRDefault="00511C7C" w:rsidP="006F76EE">
            <w:pPr>
              <w:rPr>
                <w:sz w:val="18"/>
                <w:szCs w:val="18"/>
              </w:rPr>
            </w:pPr>
            <w:r w:rsidRPr="00464099">
              <w:rPr>
                <w:sz w:val="18"/>
                <w:szCs w:val="18"/>
              </w:rPr>
              <w:t>7,027</w:t>
            </w:r>
          </w:p>
        </w:tc>
        <w:tc>
          <w:tcPr>
            <w:tcW w:w="1444" w:type="dxa"/>
          </w:tcPr>
          <w:p w14:paraId="726734AD" w14:textId="77777777" w:rsidR="00681C40" w:rsidRPr="00464099" w:rsidRDefault="00681C40" w:rsidP="00511C7C">
            <w:pPr>
              <w:rPr>
                <w:sz w:val="18"/>
                <w:szCs w:val="18"/>
              </w:rPr>
            </w:pPr>
            <w:r w:rsidRPr="00464099">
              <w:rPr>
                <w:sz w:val="18"/>
                <w:szCs w:val="18"/>
              </w:rPr>
              <w:t>.</w:t>
            </w:r>
            <w:r w:rsidR="00511C7C" w:rsidRPr="00464099">
              <w:rPr>
                <w:sz w:val="18"/>
                <w:szCs w:val="18"/>
              </w:rPr>
              <w:t>19</w:t>
            </w:r>
          </w:p>
        </w:tc>
        <w:tc>
          <w:tcPr>
            <w:tcW w:w="1448" w:type="dxa"/>
          </w:tcPr>
          <w:p w14:paraId="726734AE" w14:textId="77777777" w:rsidR="00681C40" w:rsidRPr="00464099" w:rsidRDefault="00681C40" w:rsidP="00511C7C">
            <w:pPr>
              <w:rPr>
                <w:sz w:val="18"/>
                <w:szCs w:val="18"/>
              </w:rPr>
            </w:pPr>
            <w:r w:rsidRPr="00464099">
              <w:rPr>
                <w:sz w:val="18"/>
                <w:szCs w:val="18"/>
              </w:rPr>
              <w:t>.</w:t>
            </w:r>
            <w:r w:rsidR="00511C7C" w:rsidRPr="00464099">
              <w:rPr>
                <w:sz w:val="18"/>
                <w:szCs w:val="18"/>
              </w:rPr>
              <w:t>99</w:t>
            </w:r>
          </w:p>
        </w:tc>
        <w:tc>
          <w:tcPr>
            <w:tcW w:w="1448" w:type="dxa"/>
          </w:tcPr>
          <w:p w14:paraId="726734AF" w14:textId="77777777" w:rsidR="00681C40" w:rsidRPr="00464099" w:rsidRDefault="00511C7C" w:rsidP="006F76EE">
            <w:pPr>
              <w:rPr>
                <w:sz w:val="18"/>
                <w:szCs w:val="18"/>
              </w:rPr>
            </w:pPr>
            <w:r w:rsidRPr="00464099">
              <w:rPr>
                <w:sz w:val="18"/>
                <w:szCs w:val="18"/>
              </w:rPr>
              <w:t>1.0</w:t>
            </w:r>
          </w:p>
        </w:tc>
        <w:tc>
          <w:tcPr>
            <w:tcW w:w="1448" w:type="dxa"/>
          </w:tcPr>
          <w:p w14:paraId="726734B0" w14:textId="64E1451B" w:rsidR="00681C40" w:rsidRPr="00464099" w:rsidRDefault="00681C40" w:rsidP="00D43D8D">
            <w:pPr>
              <w:rPr>
                <w:sz w:val="18"/>
                <w:szCs w:val="18"/>
              </w:rPr>
            </w:pPr>
            <w:r w:rsidRPr="00464099">
              <w:rPr>
                <w:sz w:val="18"/>
                <w:szCs w:val="18"/>
              </w:rPr>
              <w:t>.</w:t>
            </w:r>
            <w:r w:rsidR="00D43D8D" w:rsidRPr="00464099">
              <w:rPr>
                <w:sz w:val="18"/>
                <w:szCs w:val="18"/>
              </w:rPr>
              <w:t>04</w:t>
            </w:r>
          </w:p>
        </w:tc>
        <w:tc>
          <w:tcPr>
            <w:tcW w:w="1192" w:type="dxa"/>
          </w:tcPr>
          <w:p w14:paraId="726734B1" w14:textId="77777777" w:rsidR="00681C40" w:rsidRPr="00464099" w:rsidRDefault="00681C40" w:rsidP="00511C7C">
            <w:pPr>
              <w:rPr>
                <w:sz w:val="18"/>
                <w:szCs w:val="18"/>
              </w:rPr>
            </w:pPr>
            <w:r w:rsidRPr="00464099">
              <w:rPr>
                <w:sz w:val="18"/>
                <w:szCs w:val="18"/>
              </w:rPr>
              <w:t>.</w:t>
            </w:r>
            <w:r w:rsidR="00511C7C" w:rsidRPr="00464099">
              <w:rPr>
                <w:sz w:val="18"/>
                <w:szCs w:val="18"/>
              </w:rPr>
              <w:t>60</w:t>
            </w:r>
            <w:r w:rsidRPr="00464099">
              <w:rPr>
                <w:sz w:val="18"/>
                <w:szCs w:val="18"/>
              </w:rPr>
              <w:t xml:space="preserve"> - 1.0</w:t>
            </w:r>
          </w:p>
        </w:tc>
      </w:tr>
      <w:tr w:rsidR="00100A22" w:rsidRPr="00464099" w14:paraId="7928A47C" w14:textId="77777777" w:rsidTr="006F76EE">
        <w:tc>
          <w:tcPr>
            <w:tcW w:w="1365" w:type="dxa"/>
          </w:tcPr>
          <w:p w14:paraId="3431F3FD" w14:textId="7E4B457F" w:rsidR="00100A22" w:rsidRPr="00464099" w:rsidRDefault="00100A22" w:rsidP="006F76EE">
            <w:pPr>
              <w:rPr>
                <w:sz w:val="18"/>
                <w:szCs w:val="18"/>
              </w:rPr>
            </w:pPr>
            <w:r w:rsidRPr="00464099">
              <w:rPr>
                <w:sz w:val="18"/>
                <w:szCs w:val="18"/>
              </w:rPr>
              <w:t>Registry – practice level</w:t>
            </w:r>
          </w:p>
        </w:tc>
        <w:tc>
          <w:tcPr>
            <w:tcW w:w="1231" w:type="dxa"/>
          </w:tcPr>
          <w:p w14:paraId="7B6A06ED" w14:textId="33087A2C" w:rsidR="00100A22" w:rsidRPr="00464099" w:rsidRDefault="00100A22" w:rsidP="006F76EE">
            <w:pPr>
              <w:rPr>
                <w:sz w:val="18"/>
                <w:szCs w:val="18"/>
              </w:rPr>
            </w:pPr>
            <w:r w:rsidRPr="00464099">
              <w:rPr>
                <w:sz w:val="18"/>
                <w:szCs w:val="18"/>
              </w:rPr>
              <w:t>1,797</w:t>
            </w:r>
          </w:p>
        </w:tc>
        <w:tc>
          <w:tcPr>
            <w:tcW w:w="1444" w:type="dxa"/>
          </w:tcPr>
          <w:p w14:paraId="2D98A005" w14:textId="263D32AE" w:rsidR="00100A22" w:rsidRPr="00464099" w:rsidRDefault="00E159AA" w:rsidP="00511C7C">
            <w:pPr>
              <w:rPr>
                <w:sz w:val="18"/>
                <w:szCs w:val="18"/>
              </w:rPr>
            </w:pPr>
            <w:r w:rsidRPr="00464099">
              <w:rPr>
                <w:sz w:val="18"/>
                <w:szCs w:val="18"/>
              </w:rPr>
              <w:t>.18</w:t>
            </w:r>
          </w:p>
        </w:tc>
        <w:tc>
          <w:tcPr>
            <w:tcW w:w="1448" w:type="dxa"/>
          </w:tcPr>
          <w:p w14:paraId="533FA546" w14:textId="14CDFFAD" w:rsidR="00100A22" w:rsidRPr="00464099" w:rsidRDefault="00E159AA" w:rsidP="00511C7C">
            <w:pPr>
              <w:rPr>
                <w:sz w:val="18"/>
                <w:szCs w:val="18"/>
              </w:rPr>
            </w:pPr>
            <w:r w:rsidRPr="00464099">
              <w:rPr>
                <w:sz w:val="18"/>
                <w:szCs w:val="18"/>
              </w:rPr>
              <w:t>.99</w:t>
            </w:r>
          </w:p>
        </w:tc>
        <w:tc>
          <w:tcPr>
            <w:tcW w:w="1448" w:type="dxa"/>
          </w:tcPr>
          <w:p w14:paraId="4BB456E1" w14:textId="3DD647BF" w:rsidR="00100A22" w:rsidRPr="00464099" w:rsidRDefault="00E159AA" w:rsidP="006F76EE">
            <w:pPr>
              <w:rPr>
                <w:sz w:val="18"/>
                <w:szCs w:val="18"/>
              </w:rPr>
            </w:pPr>
            <w:r w:rsidRPr="00464099">
              <w:rPr>
                <w:sz w:val="18"/>
                <w:szCs w:val="18"/>
              </w:rPr>
              <w:t>1.0</w:t>
            </w:r>
          </w:p>
        </w:tc>
        <w:tc>
          <w:tcPr>
            <w:tcW w:w="1448" w:type="dxa"/>
          </w:tcPr>
          <w:p w14:paraId="6075D785" w14:textId="608B3131" w:rsidR="00100A22" w:rsidRPr="00464099" w:rsidRDefault="00E159AA" w:rsidP="00D43D8D">
            <w:pPr>
              <w:rPr>
                <w:sz w:val="18"/>
                <w:szCs w:val="18"/>
              </w:rPr>
            </w:pPr>
            <w:r w:rsidRPr="00464099">
              <w:rPr>
                <w:sz w:val="18"/>
                <w:szCs w:val="18"/>
              </w:rPr>
              <w:t>.05</w:t>
            </w:r>
          </w:p>
        </w:tc>
        <w:tc>
          <w:tcPr>
            <w:tcW w:w="1192" w:type="dxa"/>
          </w:tcPr>
          <w:p w14:paraId="23D9E4BB" w14:textId="76DCB0AE" w:rsidR="00100A22" w:rsidRPr="00464099" w:rsidRDefault="00E159AA" w:rsidP="00511C7C">
            <w:pPr>
              <w:rPr>
                <w:sz w:val="18"/>
                <w:szCs w:val="18"/>
              </w:rPr>
            </w:pPr>
            <w:r w:rsidRPr="00464099">
              <w:rPr>
                <w:sz w:val="18"/>
                <w:szCs w:val="18"/>
              </w:rPr>
              <w:t>.59 - 1.0</w:t>
            </w:r>
          </w:p>
        </w:tc>
      </w:tr>
    </w:tbl>
    <w:p w14:paraId="726734B3" w14:textId="77777777" w:rsidR="00681C40" w:rsidRDefault="00681C40" w:rsidP="008C54A9">
      <w:pPr>
        <w:autoSpaceDE w:val="0"/>
        <w:autoSpaceDN w:val="0"/>
        <w:adjustRightInd w:val="0"/>
        <w:spacing w:after="0" w:line="240" w:lineRule="auto"/>
        <w:rPr>
          <w:rFonts w:cstheme="minorHAnsi"/>
          <w:bCs/>
        </w:rPr>
      </w:pPr>
    </w:p>
    <w:p w14:paraId="42B6BB6E" w14:textId="1398A04A" w:rsidR="00104B84" w:rsidRPr="006420C8" w:rsidRDefault="00104B84" w:rsidP="00104B84">
      <w:pPr>
        <w:autoSpaceDE w:val="0"/>
        <w:autoSpaceDN w:val="0"/>
        <w:adjustRightInd w:val="0"/>
        <w:spacing w:after="0" w:line="240" w:lineRule="auto"/>
        <w:rPr>
          <w:rFonts w:cstheme="minorHAnsi"/>
          <w:b/>
          <w:bCs/>
          <w:color w:val="1F497D" w:themeColor="text2"/>
        </w:rPr>
      </w:pPr>
      <w:r w:rsidRPr="006420C8">
        <w:rPr>
          <w:rFonts w:cstheme="minorHAnsi"/>
          <w:b/>
          <w:bCs/>
          <w:color w:val="1F497D" w:themeColor="text2"/>
        </w:rPr>
        <w:t>Previous Submission</w:t>
      </w:r>
      <w:r w:rsidR="00FA17AD" w:rsidRPr="006420C8">
        <w:rPr>
          <w:rFonts w:cstheme="minorHAnsi"/>
          <w:b/>
          <w:bCs/>
          <w:color w:val="1F497D" w:themeColor="text2"/>
        </w:rPr>
        <w:t>:</w:t>
      </w:r>
    </w:p>
    <w:p w14:paraId="2FC6433B" w14:textId="77777777" w:rsidR="00FA17AD" w:rsidRPr="00FA17AD" w:rsidRDefault="00FA17AD" w:rsidP="00FA17AD">
      <w:pPr>
        <w:autoSpaceDE w:val="0"/>
        <w:autoSpaceDN w:val="0"/>
        <w:adjustRightInd w:val="0"/>
        <w:spacing w:after="0" w:line="240" w:lineRule="auto"/>
        <w:rPr>
          <w:rFonts w:cstheme="minorHAnsi"/>
          <w:bCs/>
          <w:i/>
          <w:color w:val="1F497D" w:themeColor="text2"/>
        </w:rPr>
      </w:pPr>
      <w:r w:rsidRPr="00FA17AD">
        <w:rPr>
          <w:rFonts w:cstheme="minorHAnsi"/>
          <w:bCs/>
          <w:i/>
          <w:color w:val="1F497D" w:themeColor="text2"/>
        </w:rPr>
        <w:t>Overall Reliability: Claims vs. Independent Review:</w:t>
      </w:r>
    </w:p>
    <w:p w14:paraId="640DFB9C" w14:textId="77777777" w:rsidR="00FA17AD" w:rsidRPr="00FA17AD" w:rsidRDefault="00FA17AD" w:rsidP="00FA17AD">
      <w:pPr>
        <w:autoSpaceDE w:val="0"/>
        <w:autoSpaceDN w:val="0"/>
        <w:adjustRightInd w:val="0"/>
        <w:spacing w:after="0" w:line="240" w:lineRule="auto"/>
        <w:rPr>
          <w:rFonts w:cstheme="minorHAnsi"/>
          <w:bCs/>
          <w:i/>
          <w:color w:val="1F497D" w:themeColor="text2"/>
        </w:rPr>
      </w:pPr>
      <w:r w:rsidRPr="00FA17AD">
        <w:rPr>
          <w:rFonts w:cstheme="minorHAnsi"/>
          <w:bCs/>
          <w:i/>
          <w:color w:val="1F497D" w:themeColor="text2"/>
        </w:rPr>
        <w:t>Numerator:  79.2% agreement, PAK=.60 (CI .51 -.69), Kappa=.38(CI .</w:t>
      </w:r>
      <w:proofErr w:type="gramStart"/>
      <w:r w:rsidRPr="00FA17AD">
        <w:rPr>
          <w:rFonts w:cstheme="minorHAnsi"/>
          <w:bCs/>
          <w:i/>
          <w:color w:val="1F497D" w:themeColor="text2"/>
        </w:rPr>
        <w:t>25  -</w:t>
      </w:r>
      <w:proofErr w:type="gramEnd"/>
      <w:r w:rsidRPr="00FA17AD">
        <w:rPr>
          <w:rFonts w:cstheme="minorHAnsi"/>
          <w:bCs/>
          <w:i/>
          <w:color w:val="1F497D" w:themeColor="text2"/>
        </w:rPr>
        <w:t xml:space="preserve"> .50)</w:t>
      </w:r>
    </w:p>
    <w:p w14:paraId="077A6CF6" w14:textId="77777777" w:rsidR="00FA17AD" w:rsidRPr="00FA17AD" w:rsidRDefault="00FA17AD" w:rsidP="00FA17AD">
      <w:pPr>
        <w:autoSpaceDE w:val="0"/>
        <w:autoSpaceDN w:val="0"/>
        <w:adjustRightInd w:val="0"/>
        <w:spacing w:after="0" w:line="240" w:lineRule="auto"/>
        <w:rPr>
          <w:rFonts w:cstheme="minorHAnsi"/>
          <w:bCs/>
          <w:i/>
          <w:color w:val="1F497D" w:themeColor="text2"/>
        </w:rPr>
      </w:pPr>
      <w:r w:rsidRPr="00FA17AD">
        <w:rPr>
          <w:rFonts w:cstheme="minorHAnsi"/>
          <w:bCs/>
          <w:i/>
          <w:color w:val="1F497D" w:themeColor="text2"/>
        </w:rPr>
        <w:t>Denominator Exclusions: 93.0% agreement, PAK=.86 (CI .80 - .92), Kappa .64 (CI .49 - .79)</w:t>
      </w:r>
    </w:p>
    <w:p w14:paraId="7EB2D24F" w14:textId="77777777" w:rsidR="00FA17AD" w:rsidRPr="00FA17AD" w:rsidRDefault="00FA17AD" w:rsidP="00FA17AD">
      <w:pPr>
        <w:autoSpaceDE w:val="0"/>
        <w:autoSpaceDN w:val="0"/>
        <w:adjustRightInd w:val="0"/>
        <w:spacing w:after="0" w:line="240" w:lineRule="auto"/>
        <w:rPr>
          <w:rFonts w:cstheme="minorHAnsi"/>
          <w:bCs/>
          <w:i/>
          <w:color w:val="1F497D" w:themeColor="text2"/>
        </w:rPr>
      </w:pPr>
      <w:r w:rsidRPr="00FA17AD">
        <w:rPr>
          <w:rFonts w:cstheme="minorHAnsi"/>
          <w:bCs/>
          <w:i/>
          <w:color w:val="1F497D" w:themeColor="text2"/>
        </w:rPr>
        <w:t>Valid Denominator Criteria:  100.0%</w:t>
      </w:r>
    </w:p>
    <w:p w14:paraId="2D3B22B4" w14:textId="77777777" w:rsidR="00FA17AD" w:rsidRPr="00FA17AD" w:rsidRDefault="00FA17AD" w:rsidP="00FA17AD">
      <w:pPr>
        <w:autoSpaceDE w:val="0"/>
        <w:autoSpaceDN w:val="0"/>
        <w:adjustRightInd w:val="0"/>
        <w:spacing w:after="0" w:line="240" w:lineRule="auto"/>
        <w:rPr>
          <w:rFonts w:cstheme="minorHAnsi"/>
          <w:bCs/>
          <w:i/>
          <w:color w:val="1F497D" w:themeColor="text2"/>
        </w:rPr>
      </w:pPr>
    </w:p>
    <w:p w14:paraId="50AF0C8F" w14:textId="77777777" w:rsidR="00FA17AD" w:rsidRPr="00FA17AD" w:rsidRDefault="00FA17AD" w:rsidP="00FA17AD">
      <w:pPr>
        <w:autoSpaceDE w:val="0"/>
        <w:autoSpaceDN w:val="0"/>
        <w:adjustRightInd w:val="0"/>
        <w:spacing w:after="0" w:line="240" w:lineRule="auto"/>
        <w:rPr>
          <w:rFonts w:cstheme="minorHAnsi"/>
          <w:bCs/>
          <w:i/>
          <w:color w:val="1F497D" w:themeColor="text2"/>
        </w:rPr>
      </w:pPr>
      <w:r w:rsidRPr="00FA17AD">
        <w:rPr>
          <w:rFonts w:cstheme="minorHAnsi"/>
          <w:bCs/>
          <w:i/>
          <w:color w:val="1F497D" w:themeColor="text2"/>
        </w:rPr>
        <w:t>Of the 275 total cases reviewed, 240 cases were not reported as exclusions and were reviewed for numerator agreement as compared with the code reported on the claim.</w:t>
      </w:r>
    </w:p>
    <w:p w14:paraId="6681BA7D" w14:textId="77777777" w:rsidR="00FA17AD" w:rsidRPr="00FA17AD" w:rsidRDefault="00FA17AD" w:rsidP="00FA17AD">
      <w:pPr>
        <w:autoSpaceDE w:val="0"/>
        <w:autoSpaceDN w:val="0"/>
        <w:adjustRightInd w:val="0"/>
        <w:spacing w:after="0" w:line="240" w:lineRule="auto"/>
        <w:rPr>
          <w:rFonts w:cstheme="minorHAnsi"/>
          <w:bCs/>
          <w:i/>
          <w:color w:val="1F497D" w:themeColor="text2"/>
        </w:rPr>
      </w:pPr>
      <w:r w:rsidRPr="00FA17AD">
        <w:rPr>
          <w:rFonts w:cstheme="minorHAnsi"/>
          <w:bCs/>
          <w:i/>
          <w:color w:val="1F497D" w:themeColor="text2"/>
        </w:rPr>
        <w:t xml:space="preserve">In 191 of 240 (79.0%) cases, reviewers agreed with whether or not the case met the numerator criteria based on the code submitted with the claim.  A large proportion of those cases fell into </w:t>
      </w:r>
      <w:proofErr w:type="gramStart"/>
      <w:r w:rsidRPr="00FA17AD">
        <w:rPr>
          <w:rFonts w:cstheme="minorHAnsi"/>
          <w:bCs/>
          <w:i/>
          <w:color w:val="1F497D" w:themeColor="text2"/>
        </w:rPr>
        <w:t>the ”</w:t>
      </w:r>
      <w:proofErr w:type="gramEnd"/>
      <w:r w:rsidRPr="00FA17AD">
        <w:rPr>
          <w:rFonts w:cstheme="minorHAnsi"/>
          <w:bCs/>
          <w:i/>
          <w:color w:val="1F497D" w:themeColor="text2"/>
        </w:rPr>
        <w:t xml:space="preserve">met numerator criteria” category.  Of the 191 cases where agreement was present, 165 </w:t>
      </w:r>
      <w:proofErr w:type="gramStart"/>
      <w:r w:rsidRPr="00FA17AD">
        <w:rPr>
          <w:rFonts w:cstheme="minorHAnsi"/>
          <w:bCs/>
          <w:i/>
          <w:color w:val="1F497D" w:themeColor="text2"/>
        </w:rPr>
        <w:t>cases(</w:t>
      </w:r>
      <w:proofErr w:type="gramEnd"/>
      <w:r w:rsidRPr="00FA17AD">
        <w:rPr>
          <w:rFonts w:cstheme="minorHAnsi"/>
          <w:bCs/>
          <w:i/>
          <w:color w:val="1F497D" w:themeColor="text2"/>
        </w:rPr>
        <w:t>86.4%) agreed the case met the numerator criteria while 26 cases(13.6%) agreed the case did not meet the numerator criteria.   This prevalence should be considered in the interpretation of kappa scores.</w:t>
      </w:r>
    </w:p>
    <w:p w14:paraId="19DC46DF" w14:textId="77777777" w:rsidR="00FA17AD" w:rsidRPr="00FA17AD" w:rsidRDefault="00FA17AD" w:rsidP="00FA17AD">
      <w:pPr>
        <w:autoSpaceDE w:val="0"/>
        <w:autoSpaceDN w:val="0"/>
        <w:adjustRightInd w:val="0"/>
        <w:spacing w:after="0" w:line="240" w:lineRule="auto"/>
        <w:rPr>
          <w:rFonts w:cstheme="minorHAnsi"/>
          <w:bCs/>
          <w:i/>
          <w:color w:val="1F497D" w:themeColor="text2"/>
        </w:rPr>
      </w:pPr>
      <w:r w:rsidRPr="00FA17AD">
        <w:rPr>
          <w:rFonts w:cstheme="minorHAnsi"/>
          <w:bCs/>
          <w:i/>
          <w:color w:val="1F497D" w:themeColor="text2"/>
        </w:rPr>
        <w:t>Agreement with claims on denominator exclusions was high, with 93% agreement and prevalence adjusted kappa of .86 (95% CI .80 – .92).</w:t>
      </w:r>
    </w:p>
    <w:p w14:paraId="32979D59" w14:textId="77777777" w:rsidR="00FA17AD" w:rsidRPr="00FA17AD" w:rsidRDefault="00FA17AD" w:rsidP="00FA17AD">
      <w:pPr>
        <w:autoSpaceDE w:val="0"/>
        <w:autoSpaceDN w:val="0"/>
        <w:adjustRightInd w:val="0"/>
        <w:spacing w:after="0" w:line="240" w:lineRule="auto"/>
        <w:rPr>
          <w:rFonts w:cstheme="minorHAnsi"/>
          <w:bCs/>
          <w:i/>
          <w:color w:val="1F497D" w:themeColor="text2"/>
        </w:rPr>
      </w:pPr>
    </w:p>
    <w:p w14:paraId="7D7C2BFB" w14:textId="77777777" w:rsidR="00FA17AD" w:rsidRPr="00FA17AD" w:rsidRDefault="00FA17AD" w:rsidP="00FA17AD">
      <w:pPr>
        <w:autoSpaceDE w:val="0"/>
        <w:autoSpaceDN w:val="0"/>
        <w:adjustRightInd w:val="0"/>
        <w:spacing w:after="0" w:line="240" w:lineRule="auto"/>
        <w:rPr>
          <w:rFonts w:cstheme="minorHAnsi"/>
          <w:bCs/>
          <w:i/>
          <w:color w:val="1F497D" w:themeColor="text2"/>
        </w:rPr>
      </w:pPr>
    </w:p>
    <w:p w14:paraId="1FB0356B" w14:textId="77777777" w:rsidR="00FA17AD" w:rsidRPr="00FA17AD" w:rsidRDefault="00FA17AD" w:rsidP="00FA17AD">
      <w:pPr>
        <w:autoSpaceDE w:val="0"/>
        <w:autoSpaceDN w:val="0"/>
        <w:adjustRightInd w:val="0"/>
        <w:spacing w:after="0" w:line="240" w:lineRule="auto"/>
        <w:rPr>
          <w:rFonts w:cstheme="minorHAnsi"/>
          <w:bCs/>
          <w:i/>
          <w:color w:val="1F497D" w:themeColor="text2"/>
        </w:rPr>
      </w:pPr>
      <w:r w:rsidRPr="00FA17AD">
        <w:rPr>
          <w:rFonts w:cstheme="minorHAnsi"/>
          <w:bCs/>
          <w:i/>
          <w:color w:val="1F497D" w:themeColor="text2"/>
        </w:rPr>
        <w:t>Inter-Rater Reliability: Quality Insights of Pennsylvania Internal RN Reviewer (</w:t>
      </w:r>
      <w:proofErr w:type="spellStart"/>
      <w:r w:rsidRPr="00FA17AD">
        <w:rPr>
          <w:rFonts w:cstheme="minorHAnsi"/>
          <w:bCs/>
          <w:i/>
          <w:color w:val="1F497D" w:themeColor="text2"/>
        </w:rPr>
        <w:t>QIP</w:t>
      </w:r>
      <w:proofErr w:type="spellEnd"/>
      <w:r w:rsidRPr="00FA17AD">
        <w:rPr>
          <w:rFonts w:cstheme="minorHAnsi"/>
          <w:bCs/>
          <w:i/>
          <w:color w:val="1F497D" w:themeColor="text2"/>
        </w:rPr>
        <w:t>) vs. Independent External RN Reviewer (ALPS):</w:t>
      </w:r>
    </w:p>
    <w:p w14:paraId="45FE1FD0" w14:textId="77777777" w:rsidR="00FA17AD" w:rsidRPr="00FA17AD" w:rsidRDefault="00FA17AD" w:rsidP="00FA17AD">
      <w:pPr>
        <w:autoSpaceDE w:val="0"/>
        <w:autoSpaceDN w:val="0"/>
        <w:adjustRightInd w:val="0"/>
        <w:spacing w:after="0" w:line="240" w:lineRule="auto"/>
        <w:rPr>
          <w:rFonts w:cstheme="minorHAnsi"/>
          <w:bCs/>
          <w:i/>
          <w:color w:val="1F497D" w:themeColor="text2"/>
        </w:rPr>
      </w:pPr>
      <w:r w:rsidRPr="00FA17AD">
        <w:rPr>
          <w:rFonts w:cstheme="minorHAnsi"/>
          <w:bCs/>
          <w:i/>
          <w:color w:val="1F497D" w:themeColor="text2"/>
        </w:rPr>
        <w:t>Numerator:  89.7% agreement, PAK=.80 (CI .70 -.89), Kappa=.75 (CI .64 - .86)</w:t>
      </w:r>
    </w:p>
    <w:p w14:paraId="41175584" w14:textId="77777777" w:rsidR="00FA17AD" w:rsidRPr="00FA17AD" w:rsidRDefault="00FA17AD" w:rsidP="00FA17AD">
      <w:pPr>
        <w:autoSpaceDE w:val="0"/>
        <w:autoSpaceDN w:val="0"/>
        <w:adjustRightInd w:val="0"/>
        <w:spacing w:after="0" w:line="240" w:lineRule="auto"/>
        <w:rPr>
          <w:rFonts w:cstheme="minorHAnsi"/>
          <w:bCs/>
          <w:i/>
          <w:color w:val="1F497D" w:themeColor="text2"/>
        </w:rPr>
      </w:pPr>
      <w:r w:rsidRPr="00FA17AD">
        <w:rPr>
          <w:rFonts w:cstheme="minorHAnsi"/>
          <w:bCs/>
          <w:i/>
          <w:color w:val="1F497D" w:themeColor="text2"/>
        </w:rPr>
        <w:t xml:space="preserve">Denominator Exclusions: 66.5% agreement, PAK=.39 (CI .30 -.48), Kappa .18 (CI .09 -.27) </w:t>
      </w:r>
    </w:p>
    <w:p w14:paraId="37387275" w14:textId="77777777" w:rsidR="00FA17AD" w:rsidRPr="00FA17AD" w:rsidRDefault="00FA17AD" w:rsidP="00FA17AD">
      <w:pPr>
        <w:autoSpaceDE w:val="0"/>
        <w:autoSpaceDN w:val="0"/>
        <w:adjustRightInd w:val="0"/>
        <w:spacing w:after="0" w:line="240" w:lineRule="auto"/>
        <w:rPr>
          <w:rFonts w:cstheme="minorHAnsi"/>
          <w:bCs/>
          <w:i/>
          <w:color w:val="1F497D" w:themeColor="text2"/>
        </w:rPr>
      </w:pPr>
      <w:r w:rsidRPr="00FA17AD">
        <w:rPr>
          <w:rFonts w:cstheme="minorHAnsi"/>
          <w:bCs/>
          <w:i/>
          <w:color w:val="1F497D" w:themeColor="text2"/>
        </w:rPr>
        <w:t>Valid Denominator Criteria: 100%</w:t>
      </w:r>
    </w:p>
    <w:p w14:paraId="0B8BD39D" w14:textId="77777777" w:rsidR="00FA17AD" w:rsidRPr="00FA17AD" w:rsidRDefault="00FA17AD" w:rsidP="00FA17AD">
      <w:pPr>
        <w:autoSpaceDE w:val="0"/>
        <w:autoSpaceDN w:val="0"/>
        <w:adjustRightInd w:val="0"/>
        <w:spacing w:after="0" w:line="240" w:lineRule="auto"/>
        <w:rPr>
          <w:rFonts w:cstheme="minorHAnsi"/>
          <w:bCs/>
          <w:i/>
          <w:color w:val="1F497D" w:themeColor="text2"/>
        </w:rPr>
      </w:pPr>
    </w:p>
    <w:p w14:paraId="0E41F119" w14:textId="77777777" w:rsidR="00FA17AD" w:rsidRPr="00FA17AD" w:rsidRDefault="00FA17AD" w:rsidP="00FA17AD">
      <w:pPr>
        <w:autoSpaceDE w:val="0"/>
        <w:autoSpaceDN w:val="0"/>
        <w:adjustRightInd w:val="0"/>
        <w:spacing w:after="0" w:line="240" w:lineRule="auto"/>
        <w:rPr>
          <w:rFonts w:cstheme="minorHAnsi"/>
          <w:bCs/>
          <w:i/>
          <w:color w:val="1F497D" w:themeColor="text2"/>
        </w:rPr>
      </w:pPr>
      <w:r w:rsidRPr="00FA17AD">
        <w:rPr>
          <w:rFonts w:cstheme="minorHAnsi"/>
          <w:bCs/>
          <w:i/>
          <w:color w:val="1F497D" w:themeColor="text2"/>
        </w:rPr>
        <w:t>All records without valid denominator criteria were removed prior to reliability assessment.  Denominator agreement was 100%.</w:t>
      </w:r>
    </w:p>
    <w:p w14:paraId="12CB155D" w14:textId="77777777" w:rsidR="00FA17AD" w:rsidRPr="00FA17AD" w:rsidRDefault="00FA17AD" w:rsidP="00FA17AD">
      <w:pPr>
        <w:autoSpaceDE w:val="0"/>
        <w:autoSpaceDN w:val="0"/>
        <w:adjustRightInd w:val="0"/>
        <w:spacing w:after="0" w:line="240" w:lineRule="auto"/>
        <w:rPr>
          <w:rFonts w:cstheme="minorHAnsi"/>
          <w:bCs/>
          <w:i/>
          <w:color w:val="1F497D" w:themeColor="text2"/>
        </w:rPr>
      </w:pPr>
    </w:p>
    <w:p w14:paraId="13FF5CFE" w14:textId="77777777" w:rsidR="00FA17AD" w:rsidRPr="00FA17AD" w:rsidRDefault="00FA17AD" w:rsidP="00FA17AD">
      <w:pPr>
        <w:autoSpaceDE w:val="0"/>
        <w:autoSpaceDN w:val="0"/>
        <w:adjustRightInd w:val="0"/>
        <w:spacing w:after="0" w:line="240" w:lineRule="auto"/>
        <w:rPr>
          <w:rFonts w:cstheme="minorHAnsi"/>
          <w:bCs/>
          <w:i/>
          <w:color w:val="1F497D" w:themeColor="text2"/>
        </w:rPr>
      </w:pPr>
      <w:r w:rsidRPr="00FA17AD">
        <w:rPr>
          <w:rFonts w:cstheme="minorHAnsi"/>
          <w:bCs/>
          <w:i/>
          <w:color w:val="1F497D" w:themeColor="text2"/>
        </w:rPr>
        <w:t xml:space="preserve">Reporting of this measure demonstrates high numerator reliability. Disagreements between ALPS and claims were identified when the ALPS abstractors was unable to find the documentation of the Age Appropriate Standardized Screening Tool used to perform the depression screening.  The 2012 </w:t>
      </w:r>
      <w:proofErr w:type="spellStart"/>
      <w:r w:rsidRPr="00FA17AD">
        <w:rPr>
          <w:rFonts w:cstheme="minorHAnsi"/>
          <w:bCs/>
          <w:i/>
          <w:color w:val="1F497D" w:themeColor="text2"/>
        </w:rPr>
        <w:t>PQRS</w:t>
      </w:r>
      <w:proofErr w:type="spellEnd"/>
      <w:r w:rsidRPr="00FA17AD">
        <w:rPr>
          <w:rFonts w:cstheme="minorHAnsi"/>
          <w:bCs/>
          <w:i/>
          <w:color w:val="1F497D" w:themeColor="text2"/>
        </w:rPr>
        <w:t xml:space="preserve"> specification does not directly instruct the provider to document the tool used.  Updating the measure specifications to add specific guidance to the provider to include documentation of the tool used in the </w:t>
      </w:r>
      <w:r w:rsidRPr="00FA17AD">
        <w:rPr>
          <w:rFonts w:cstheme="minorHAnsi"/>
          <w:bCs/>
          <w:i/>
          <w:color w:val="1F497D" w:themeColor="text2"/>
        </w:rPr>
        <w:lastRenderedPageBreak/>
        <w:t>patient’s medical record could help to improve the reliability of this measure.  Changes are in the process of being modified for the measure specification which will be finalized for the 2014 reporting year.</w:t>
      </w:r>
    </w:p>
    <w:p w14:paraId="469F2556" w14:textId="77777777" w:rsidR="00FA17AD" w:rsidRPr="00FA17AD" w:rsidRDefault="00FA17AD" w:rsidP="00FA17AD">
      <w:pPr>
        <w:autoSpaceDE w:val="0"/>
        <w:autoSpaceDN w:val="0"/>
        <w:adjustRightInd w:val="0"/>
        <w:spacing w:after="0" w:line="240" w:lineRule="auto"/>
        <w:rPr>
          <w:rFonts w:cstheme="minorHAnsi"/>
          <w:bCs/>
          <w:i/>
          <w:color w:val="1F497D" w:themeColor="text2"/>
        </w:rPr>
      </w:pPr>
    </w:p>
    <w:p w14:paraId="43CC0D3C" w14:textId="77777777" w:rsidR="00104B84" w:rsidRDefault="00104B84" w:rsidP="008C54A9">
      <w:pPr>
        <w:autoSpaceDE w:val="0"/>
        <w:autoSpaceDN w:val="0"/>
        <w:adjustRightInd w:val="0"/>
        <w:spacing w:after="0" w:line="240" w:lineRule="auto"/>
        <w:rPr>
          <w:rFonts w:cstheme="minorHAnsi"/>
          <w:bCs/>
        </w:rPr>
      </w:pPr>
    </w:p>
    <w:p w14:paraId="0624895F" w14:textId="77777777" w:rsidR="00104B84" w:rsidRPr="00464099" w:rsidRDefault="00104B84" w:rsidP="008C54A9">
      <w:pPr>
        <w:autoSpaceDE w:val="0"/>
        <w:autoSpaceDN w:val="0"/>
        <w:adjustRightInd w:val="0"/>
        <w:spacing w:after="0" w:line="240" w:lineRule="auto"/>
        <w:rPr>
          <w:rFonts w:cstheme="minorHAnsi"/>
          <w:bCs/>
        </w:rPr>
      </w:pPr>
    </w:p>
    <w:p w14:paraId="726734B4" w14:textId="77777777" w:rsidR="007422FD" w:rsidRPr="00464099" w:rsidRDefault="00092566" w:rsidP="00DB3627">
      <w:pPr>
        <w:autoSpaceDE w:val="0"/>
        <w:autoSpaceDN w:val="0"/>
        <w:adjustRightInd w:val="0"/>
        <w:spacing w:after="0" w:line="240" w:lineRule="auto"/>
        <w:rPr>
          <w:rFonts w:cstheme="minorHAnsi"/>
          <w:bCs/>
        </w:rPr>
      </w:pPr>
      <w:proofErr w:type="spellStart"/>
      <w:r w:rsidRPr="00464099">
        <w:rPr>
          <w:rFonts w:cstheme="minorHAnsi"/>
          <w:b/>
          <w:bCs/>
        </w:rPr>
        <w:t>2a2.4</w:t>
      </w:r>
      <w:proofErr w:type="spellEnd"/>
      <w:r w:rsidRPr="00464099">
        <w:rPr>
          <w:rFonts w:cstheme="minorHAnsi"/>
          <w:b/>
          <w:bCs/>
        </w:rPr>
        <w:t xml:space="preserve"> </w:t>
      </w:r>
      <w:proofErr w:type="gramStart"/>
      <w:r w:rsidR="007422FD" w:rsidRPr="00464099">
        <w:rPr>
          <w:rFonts w:cstheme="minorHAnsi"/>
          <w:b/>
          <w:bCs/>
        </w:rPr>
        <w:t>What</w:t>
      </w:r>
      <w:proofErr w:type="gramEnd"/>
      <w:r w:rsidR="007422FD" w:rsidRPr="00464099">
        <w:rPr>
          <w:rFonts w:cstheme="minorHAnsi"/>
          <w:b/>
          <w:bCs/>
        </w:rPr>
        <w:t xml:space="preserve"> </w:t>
      </w:r>
      <w:r w:rsidR="000B2DF7" w:rsidRPr="00464099">
        <w:rPr>
          <w:rFonts w:cstheme="minorHAnsi"/>
          <w:b/>
          <w:bCs/>
        </w:rPr>
        <w:t>is your interpretation of the results in terms of</w:t>
      </w:r>
      <w:r w:rsidR="007422FD" w:rsidRPr="00464099">
        <w:rPr>
          <w:rFonts w:cstheme="minorHAnsi"/>
          <w:b/>
          <w:bCs/>
        </w:rPr>
        <w:t xml:space="preserve"> demonstrating reliability</w:t>
      </w:r>
      <w:r w:rsidR="007422FD" w:rsidRPr="00464099">
        <w:rPr>
          <w:rFonts w:cstheme="minorHAnsi"/>
          <w:bCs/>
        </w:rPr>
        <w:t xml:space="preserve">? </w:t>
      </w:r>
      <w:r w:rsidR="000B2DF7" w:rsidRPr="00464099">
        <w:rPr>
          <w:rFonts w:cstheme="minorHAnsi"/>
          <w:bCs/>
        </w:rPr>
        <w:t>(i</w:t>
      </w:r>
      <w:r w:rsidR="000B2DF7" w:rsidRPr="00464099">
        <w:rPr>
          <w:rFonts w:cstheme="minorHAnsi"/>
          <w:bCs/>
          <w:i/>
        </w:rPr>
        <w:t>.e., what do the results mean and what are the norms for the test conducted</w:t>
      </w:r>
      <w:r w:rsidR="007757CE" w:rsidRPr="00464099">
        <w:rPr>
          <w:rFonts w:cstheme="minorHAnsi"/>
          <w:bCs/>
          <w:i/>
        </w:rPr>
        <w:t>?</w:t>
      </w:r>
      <w:r w:rsidR="000B2DF7" w:rsidRPr="00464099">
        <w:rPr>
          <w:rFonts w:cstheme="minorHAnsi"/>
          <w:bCs/>
        </w:rPr>
        <w:t>)</w:t>
      </w:r>
      <w:r w:rsidR="007422FD" w:rsidRPr="00464099">
        <w:rPr>
          <w:rFonts w:cstheme="minorHAnsi"/>
          <w:bCs/>
        </w:rPr>
        <w:br/>
      </w:r>
    </w:p>
    <w:p w14:paraId="726734B5" w14:textId="0B3659EE" w:rsidR="007918FE" w:rsidRPr="00464099" w:rsidRDefault="00D43D8D" w:rsidP="007918FE">
      <w:pPr>
        <w:autoSpaceDE w:val="0"/>
        <w:autoSpaceDN w:val="0"/>
        <w:adjustRightInd w:val="0"/>
        <w:spacing w:after="0" w:line="240" w:lineRule="auto"/>
        <w:rPr>
          <w:rFonts w:cstheme="minorHAnsi"/>
          <w:bCs/>
        </w:rPr>
      </w:pPr>
      <w:r w:rsidRPr="00464099">
        <w:rPr>
          <w:rFonts w:cstheme="minorHAnsi"/>
          <w:bCs/>
        </w:rPr>
        <w:t>With</w:t>
      </w:r>
      <w:r w:rsidR="007918FE" w:rsidRPr="00464099">
        <w:rPr>
          <w:rFonts w:cstheme="minorHAnsi"/>
          <w:bCs/>
        </w:rPr>
        <w:t xml:space="preserve"> average reliability scores </w:t>
      </w:r>
      <w:r w:rsidRPr="00464099">
        <w:rPr>
          <w:rFonts w:cstheme="minorHAnsi"/>
          <w:bCs/>
        </w:rPr>
        <w:t>of 0.99 for both claims and registry reported data</w:t>
      </w:r>
      <w:r w:rsidR="007918FE" w:rsidRPr="00464099">
        <w:rPr>
          <w:rFonts w:cstheme="minorHAnsi"/>
          <w:bCs/>
        </w:rPr>
        <w:t xml:space="preserve">, this measure demonstrates a </w:t>
      </w:r>
      <w:r w:rsidR="00DE3F12" w:rsidRPr="00464099">
        <w:rPr>
          <w:rFonts w:cstheme="minorHAnsi"/>
          <w:bCs/>
        </w:rPr>
        <w:t xml:space="preserve">high </w:t>
      </w:r>
      <w:r w:rsidR="007918FE" w:rsidRPr="00464099">
        <w:rPr>
          <w:rFonts w:cstheme="minorHAnsi"/>
          <w:bCs/>
        </w:rPr>
        <w:t>level of reliability to detect real difference in performance scores.</w:t>
      </w:r>
      <w:r w:rsidR="007F04C3" w:rsidRPr="00464099">
        <w:rPr>
          <w:rFonts w:cstheme="minorHAnsi"/>
          <w:bCs/>
        </w:rPr>
        <w:t xml:space="preserve"> </w:t>
      </w:r>
    </w:p>
    <w:p w14:paraId="726734B6" w14:textId="77777777" w:rsidR="007918FE" w:rsidRDefault="007918FE" w:rsidP="007918FE">
      <w:pPr>
        <w:autoSpaceDE w:val="0"/>
        <w:autoSpaceDN w:val="0"/>
        <w:adjustRightInd w:val="0"/>
        <w:spacing w:after="0" w:line="240" w:lineRule="auto"/>
        <w:rPr>
          <w:rFonts w:cstheme="minorHAnsi"/>
          <w:bCs/>
        </w:rPr>
      </w:pPr>
    </w:p>
    <w:p w14:paraId="2052031E" w14:textId="132B9A29" w:rsidR="00104B84" w:rsidRPr="006420C8" w:rsidRDefault="00104B84" w:rsidP="00104B84">
      <w:pPr>
        <w:autoSpaceDE w:val="0"/>
        <w:autoSpaceDN w:val="0"/>
        <w:adjustRightInd w:val="0"/>
        <w:spacing w:after="0" w:line="240" w:lineRule="auto"/>
        <w:rPr>
          <w:rFonts w:cstheme="minorHAnsi"/>
          <w:b/>
          <w:bCs/>
          <w:color w:val="1F497D" w:themeColor="text2"/>
        </w:rPr>
      </w:pPr>
      <w:r w:rsidRPr="006420C8">
        <w:rPr>
          <w:rFonts w:cstheme="minorHAnsi"/>
          <w:b/>
          <w:bCs/>
          <w:color w:val="1F497D" w:themeColor="text2"/>
        </w:rPr>
        <w:t>Previous Submission</w:t>
      </w:r>
      <w:r w:rsidR="00FA17AD" w:rsidRPr="006420C8">
        <w:rPr>
          <w:rFonts w:cstheme="minorHAnsi"/>
          <w:b/>
          <w:bCs/>
          <w:color w:val="1F497D" w:themeColor="text2"/>
        </w:rPr>
        <w:t>:</w:t>
      </w:r>
    </w:p>
    <w:p w14:paraId="25679E2B" w14:textId="60702E76" w:rsidR="00FA17AD" w:rsidRPr="00FA17AD" w:rsidRDefault="00FA17AD" w:rsidP="00104B84">
      <w:pPr>
        <w:autoSpaceDE w:val="0"/>
        <w:autoSpaceDN w:val="0"/>
        <w:adjustRightInd w:val="0"/>
        <w:spacing w:after="0" w:line="240" w:lineRule="auto"/>
        <w:rPr>
          <w:rFonts w:cstheme="minorHAnsi"/>
          <w:bCs/>
          <w:i/>
          <w:color w:val="1F497D" w:themeColor="text2"/>
        </w:rPr>
      </w:pPr>
      <w:r w:rsidRPr="00FA17AD">
        <w:rPr>
          <w:rFonts w:cstheme="minorHAnsi"/>
          <w:bCs/>
          <w:i/>
          <w:color w:val="1F497D" w:themeColor="text2"/>
        </w:rPr>
        <w:t xml:space="preserve">Results of inter-rater reliability for two independent reviewers reflect differences in interpreting the exclusion criteria.  Follow-up debriefings determined the main reason for mismatch was the use of different data sources to determine eligibility for exclusion. Upon review of the 2012 </w:t>
      </w:r>
      <w:proofErr w:type="spellStart"/>
      <w:r w:rsidRPr="00FA17AD">
        <w:rPr>
          <w:rFonts w:cstheme="minorHAnsi"/>
          <w:bCs/>
          <w:i/>
          <w:color w:val="1F497D" w:themeColor="text2"/>
        </w:rPr>
        <w:t>PQRS</w:t>
      </w:r>
      <w:proofErr w:type="spellEnd"/>
      <w:r w:rsidRPr="00FA17AD">
        <w:rPr>
          <w:rFonts w:cstheme="minorHAnsi"/>
          <w:bCs/>
          <w:i/>
          <w:color w:val="1F497D" w:themeColor="text2"/>
        </w:rPr>
        <w:t xml:space="preserve"> specification, the exclusion criterion was found to lack clarity which would have minimized the variability of interpretation when identifying exclusions.  Additionally, while re-tooling this measure for an </w:t>
      </w:r>
      <w:proofErr w:type="spellStart"/>
      <w:r w:rsidRPr="00FA17AD">
        <w:rPr>
          <w:rFonts w:cstheme="minorHAnsi"/>
          <w:bCs/>
          <w:i/>
          <w:color w:val="1F497D" w:themeColor="text2"/>
        </w:rPr>
        <w:t>EHR</w:t>
      </w:r>
      <w:proofErr w:type="spellEnd"/>
      <w:r w:rsidRPr="00FA17AD">
        <w:rPr>
          <w:rFonts w:cstheme="minorHAnsi"/>
          <w:bCs/>
          <w:i/>
          <w:color w:val="1F497D" w:themeColor="text2"/>
        </w:rPr>
        <w:t xml:space="preserve"> specification in early 2012, this lack of specificity of the exclusion criterion was identified by Quality Insights of Pennsylvania (</w:t>
      </w:r>
      <w:proofErr w:type="spellStart"/>
      <w:r w:rsidRPr="00FA17AD">
        <w:rPr>
          <w:rFonts w:cstheme="minorHAnsi"/>
          <w:bCs/>
          <w:i/>
          <w:color w:val="1F497D" w:themeColor="text2"/>
        </w:rPr>
        <w:t>QIP</w:t>
      </w:r>
      <w:proofErr w:type="spellEnd"/>
      <w:r w:rsidRPr="00FA17AD">
        <w:rPr>
          <w:rFonts w:cstheme="minorHAnsi"/>
          <w:bCs/>
          <w:i/>
          <w:color w:val="1F497D" w:themeColor="text2"/>
        </w:rPr>
        <w:t xml:space="preserve">) e-specification team. As a result, the 2013 </w:t>
      </w:r>
      <w:proofErr w:type="spellStart"/>
      <w:r w:rsidRPr="00FA17AD">
        <w:rPr>
          <w:rFonts w:cstheme="minorHAnsi"/>
          <w:bCs/>
          <w:i/>
          <w:color w:val="1F497D" w:themeColor="text2"/>
        </w:rPr>
        <w:t>PQRS</w:t>
      </w:r>
      <w:proofErr w:type="spellEnd"/>
      <w:r w:rsidRPr="00FA17AD">
        <w:rPr>
          <w:rFonts w:cstheme="minorHAnsi"/>
          <w:bCs/>
          <w:i/>
          <w:color w:val="1F497D" w:themeColor="text2"/>
        </w:rPr>
        <w:t xml:space="preserve"> Claims and Registry specification was updated and the exclusion criteria were changed to add more clarity.  Additionally, the 2014 </w:t>
      </w:r>
      <w:proofErr w:type="spellStart"/>
      <w:r w:rsidRPr="00FA17AD">
        <w:rPr>
          <w:rFonts w:cstheme="minorHAnsi"/>
          <w:bCs/>
          <w:i/>
          <w:color w:val="1F497D" w:themeColor="text2"/>
        </w:rPr>
        <w:t>EHR</w:t>
      </w:r>
      <w:proofErr w:type="spellEnd"/>
      <w:r w:rsidRPr="00FA17AD">
        <w:rPr>
          <w:rFonts w:cstheme="minorHAnsi"/>
          <w:bCs/>
          <w:i/>
          <w:color w:val="1F497D" w:themeColor="text2"/>
        </w:rPr>
        <w:t xml:space="preserve"> specifications were re-tooled with updated exclusion language replacing the previous exclusions “Patient was referred with a diagnosis of depression” and “Patient has been participating in on-going treatment with screening of clinical depression in a preceding reporting period” with “Patient has an active diagnosis of depression or bipolar disease.” Guidance will be added to the all specifications to define “active diagnosis” to reduce variability in this definition.</w:t>
      </w:r>
    </w:p>
    <w:p w14:paraId="77415475" w14:textId="77777777" w:rsidR="00104B84" w:rsidRPr="00464099" w:rsidRDefault="00104B84" w:rsidP="007918FE">
      <w:pPr>
        <w:autoSpaceDE w:val="0"/>
        <w:autoSpaceDN w:val="0"/>
        <w:adjustRightInd w:val="0"/>
        <w:spacing w:after="0" w:line="240" w:lineRule="auto"/>
        <w:rPr>
          <w:rFonts w:cstheme="minorHAnsi"/>
          <w:bCs/>
        </w:rPr>
      </w:pPr>
    </w:p>
    <w:p w14:paraId="726734B8" w14:textId="77777777" w:rsidR="00021170" w:rsidRPr="00464099" w:rsidRDefault="00483E94" w:rsidP="00DB3627">
      <w:pPr>
        <w:autoSpaceDE w:val="0"/>
        <w:autoSpaceDN w:val="0"/>
        <w:adjustRightInd w:val="0"/>
        <w:spacing w:after="0" w:line="240" w:lineRule="auto"/>
        <w:rPr>
          <w:rFonts w:cstheme="minorHAnsi"/>
          <w:noProof/>
        </w:rPr>
      </w:pPr>
      <w:r w:rsidRPr="00464099">
        <w:rPr>
          <w:rFonts w:cstheme="minorHAnsi"/>
          <w:noProof/>
        </w:rPr>
        <w:t>_________________________________</w:t>
      </w:r>
    </w:p>
    <w:p w14:paraId="726734B9" w14:textId="77777777" w:rsidR="00B037BA" w:rsidRPr="00464099" w:rsidRDefault="00021170" w:rsidP="00DB3627">
      <w:pPr>
        <w:autoSpaceDE w:val="0"/>
        <w:autoSpaceDN w:val="0"/>
        <w:adjustRightInd w:val="0"/>
        <w:spacing w:after="0" w:line="240" w:lineRule="auto"/>
        <w:rPr>
          <w:rFonts w:cstheme="minorHAnsi"/>
          <w:b/>
          <w:bCs/>
        </w:rPr>
      </w:pPr>
      <w:r w:rsidRPr="00464099">
        <w:rPr>
          <w:rFonts w:cstheme="minorHAnsi"/>
          <w:b/>
          <w:noProof/>
        </w:rPr>
        <w:t>2</w:t>
      </w:r>
      <w:r w:rsidR="00EA5F47" w:rsidRPr="00464099">
        <w:rPr>
          <w:rFonts w:cstheme="minorHAnsi"/>
          <w:b/>
          <w:noProof/>
        </w:rPr>
        <w:t>b</w:t>
      </w:r>
      <w:r w:rsidRPr="00464099">
        <w:rPr>
          <w:rFonts w:cstheme="minorHAnsi"/>
          <w:b/>
          <w:noProof/>
        </w:rPr>
        <w:t xml:space="preserve">2. </w:t>
      </w:r>
      <w:r w:rsidRPr="00464099">
        <w:rPr>
          <w:rFonts w:cstheme="minorHAnsi"/>
          <w:b/>
          <w:bCs/>
        </w:rPr>
        <w:t xml:space="preserve">VALIDITY TESTING </w:t>
      </w:r>
    </w:p>
    <w:p w14:paraId="726734BA" w14:textId="77777777" w:rsidR="00696262" w:rsidRPr="00464099" w:rsidRDefault="00092566" w:rsidP="00DB3627">
      <w:pPr>
        <w:autoSpaceDE w:val="0"/>
        <w:autoSpaceDN w:val="0"/>
        <w:adjustRightInd w:val="0"/>
        <w:spacing w:after="0" w:line="240" w:lineRule="auto"/>
        <w:rPr>
          <w:rFonts w:cstheme="minorHAnsi"/>
          <w:bCs/>
        </w:rPr>
      </w:pPr>
      <w:proofErr w:type="spellStart"/>
      <w:r w:rsidRPr="00464099">
        <w:rPr>
          <w:rFonts w:cstheme="minorHAnsi"/>
          <w:b/>
          <w:bCs/>
        </w:rPr>
        <w:t>2b2.</w:t>
      </w:r>
      <w:r w:rsidR="007757CE" w:rsidRPr="00464099">
        <w:rPr>
          <w:rFonts w:cstheme="minorHAnsi"/>
          <w:b/>
          <w:bCs/>
        </w:rPr>
        <w:t>1</w:t>
      </w:r>
      <w:proofErr w:type="spellEnd"/>
      <w:r w:rsidR="007757CE" w:rsidRPr="00464099">
        <w:rPr>
          <w:rFonts w:cstheme="minorHAnsi"/>
          <w:b/>
          <w:bCs/>
        </w:rPr>
        <w:t xml:space="preserve">. </w:t>
      </w:r>
      <w:proofErr w:type="gramStart"/>
      <w:r w:rsidR="000968F8" w:rsidRPr="00464099">
        <w:rPr>
          <w:rFonts w:cstheme="minorHAnsi"/>
          <w:b/>
          <w:bCs/>
        </w:rPr>
        <w:t>What</w:t>
      </w:r>
      <w:proofErr w:type="gramEnd"/>
      <w:r w:rsidR="000968F8" w:rsidRPr="00464099">
        <w:rPr>
          <w:rFonts w:cstheme="minorHAnsi"/>
          <w:b/>
          <w:bCs/>
        </w:rPr>
        <w:t xml:space="preserve"> level of validity testing was conducted</w:t>
      </w:r>
      <w:r w:rsidR="000968F8" w:rsidRPr="00464099">
        <w:rPr>
          <w:rFonts w:cstheme="minorHAnsi"/>
          <w:bCs/>
        </w:rPr>
        <w:t>?</w:t>
      </w:r>
      <w:r w:rsidR="00D50704" w:rsidRPr="00464099">
        <w:rPr>
          <w:rFonts w:cstheme="minorHAnsi"/>
          <w:bCs/>
        </w:rPr>
        <w:t xml:space="preserve"> (</w:t>
      </w:r>
      <w:proofErr w:type="gramStart"/>
      <w:r w:rsidR="00696262" w:rsidRPr="00464099">
        <w:rPr>
          <w:rFonts w:cstheme="minorHAnsi"/>
          <w:bCs/>
          <w:i/>
        </w:rPr>
        <w:t>may</w:t>
      </w:r>
      <w:proofErr w:type="gramEnd"/>
      <w:r w:rsidR="00D50704" w:rsidRPr="00464099">
        <w:rPr>
          <w:rFonts w:cstheme="minorHAnsi"/>
          <w:bCs/>
          <w:i/>
        </w:rPr>
        <w:t xml:space="preserve"> be one or both levels</w:t>
      </w:r>
      <w:r w:rsidR="00D50704" w:rsidRPr="00464099">
        <w:rPr>
          <w:rFonts w:cstheme="minorHAnsi"/>
          <w:bCs/>
        </w:rPr>
        <w:t>)</w:t>
      </w:r>
      <w:r w:rsidR="0048008A" w:rsidRPr="00464099">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464099">
            <w:rPr>
              <w:rFonts w:ascii="MS Gothic" w:eastAsia="MS Gothic" w:cstheme="minorHAnsi" w:hint="eastAsia"/>
              <w:bCs/>
              <w:color w:val="0000FF"/>
            </w:rPr>
            <w:t>☐</w:t>
          </w:r>
        </w:sdtContent>
      </w:sdt>
      <w:r w:rsidR="00A25024" w:rsidRPr="00464099">
        <w:rPr>
          <w:rFonts w:eastAsia="MS Mincho" w:cstheme="minorHAnsi"/>
          <w:b/>
          <w:bCs/>
          <w:color w:val="0000FF"/>
        </w:rPr>
        <w:t xml:space="preserve"> </w:t>
      </w:r>
      <w:r w:rsidR="005232D6" w:rsidRPr="00464099">
        <w:rPr>
          <w:rFonts w:cstheme="minorHAnsi"/>
          <w:b/>
          <w:bCs/>
        </w:rPr>
        <w:t>C</w:t>
      </w:r>
      <w:r w:rsidR="00D1754D" w:rsidRPr="00464099">
        <w:rPr>
          <w:rFonts w:cstheme="minorHAnsi"/>
          <w:b/>
          <w:bCs/>
        </w:rPr>
        <w:t xml:space="preserve">ritical </w:t>
      </w:r>
      <w:r w:rsidR="00B037BA" w:rsidRPr="00464099">
        <w:rPr>
          <w:rFonts w:cstheme="minorHAnsi"/>
          <w:b/>
          <w:bCs/>
        </w:rPr>
        <w:t>data</w:t>
      </w:r>
      <w:r w:rsidR="00A41377" w:rsidRPr="00464099">
        <w:rPr>
          <w:rFonts w:cstheme="minorHAnsi"/>
          <w:b/>
          <w:bCs/>
        </w:rPr>
        <w:t xml:space="preserve"> elements</w:t>
      </w:r>
      <w:r w:rsidR="000414E8" w:rsidRPr="00464099">
        <w:rPr>
          <w:rFonts w:cstheme="minorHAnsi"/>
          <w:b/>
          <w:bCs/>
        </w:rPr>
        <w:t xml:space="preserve"> </w:t>
      </w:r>
      <w:r w:rsidR="000414E8" w:rsidRPr="00464099">
        <w:rPr>
          <w:rFonts w:cstheme="minorHAnsi"/>
          <w:bCs/>
        </w:rPr>
        <w:t>(</w:t>
      </w:r>
      <w:r w:rsidR="000414E8" w:rsidRPr="00464099">
        <w:rPr>
          <w:rFonts w:cstheme="minorHAnsi"/>
          <w:bCs/>
          <w:i/>
        </w:rPr>
        <w:t>data element validity must address ALL critical data elements</w:t>
      </w:r>
      <w:r w:rsidR="000414E8" w:rsidRPr="00464099">
        <w:rPr>
          <w:rFonts w:cstheme="minorHAnsi"/>
          <w:bCs/>
        </w:rPr>
        <w:t>)</w:t>
      </w:r>
    </w:p>
    <w:p w14:paraId="726734BB" w14:textId="77777777" w:rsidR="00696262" w:rsidRPr="00464099" w:rsidRDefault="00CA7B4A"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810261" w:rsidRPr="00464099">
            <w:rPr>
              <w:rFonts w:ascii="MS Gothic" w:eastAsia="MS Gothic" w:hAnsi="MS Gothic" w:cstheme="minorHAnsi" w:hint="eastAsia"/>
              <w:bCs/>
              <w:color w:val="0000FF"/>
            </w:rPr>
            <w:t>☒</w:t>
          </w:r>
        </w:sdtContent>
      </w:sdt>
      <w:r w:rsidR="000414E8" w:rsidRPr="00464099">
        <w:rPr>
          <w:rFonts w:eastAsia="MS Mincho" w:cstheme="minorHAnsi"/>
          <w:b/>
          <w:bCs/>
          <w:color w:val="0000FF"/>
        </w:rPr>
        <w:t xml:space="preserve"> </w:t>
      </w:r>
      <w:r w:rsidR="005232D6" w:rsidRPr="00464099">
        <w:rPr>
          <w:rFonts w:eastAsia="MS Gothic" w:cstheme="minorHAnsi"/>
          <w:b/>
          <w:bCs/>
        </w:rPr>
        <w:t>P</w:t>
      </w:r>
      <w:r w:rsidR="00696262" w:rsidRPr="00464099">
        <w:rPr>
          <w:rFonts w:eastAsia="MS Gothic" w:cstheme="minorHAnsi"/>
          <w:b/>
          <w:bCs/>
        </w:rPr>
        <w:t xml:space="preserve">erformance </w:t>
      </w:r>
      <w:r w:rsidR="00696262" w:rsidRPr="00464099">
        <w:rPr>
          <w:rFonts w:cstheme="minorHAnsi"/>
          <w:b/>
          <w:bCs/>
        </w:rPr>
        <w:t>measure score</w:t>
      </w:r>
    </w:p>
    <w:p w14:paraId="726734BC" w14:textId="77777777" w:rsidR="000574AB" w:rsidRPr="00464099" w:rsidRDefault="00CA7B4A"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0"/>
            <w14:checkedState w14:val="2612" w14:font="MS Gothic"/>
            <w14:uncheckedState w14:val="2610" w14:font="MS Gothic"/>
          </w14:checkbox>
        </w:sdtPr>
        <w:sdtEndPr/>
        <w:sdtContent>
          <w:r w:rsidR="006574D2" w:rsidRPr="00464099">
            <w:rPr>
              <w:rFonts w:ascii="MS Gothic" w:eastAsia="MS Gothic" w:cstheme="minorHAnsi" w:hint="eastAsia"/>
              <w:bCs/>
              <w:color w:val="0000FF"/>
            </w:rPr>
            <w:t>☐</w:t>
          </w:r>
        </w:sdtContent>
      </w:sdt>
      <w:r w:rsidR="000414E8" w:rsidRPr="00464099">
        <w:rPr>
          <w:rFonts w:eastAsia="MS Mincho" w:cstheme="minorHAnsi"/>
          <w:b/>
          <w:bCs/>
          <w:color w:val="0000FF"/>
        </w:rPr>
        <w:t xml:space="preserve"> </w:t>
      </w:r>
      <w:r w:rsidR="005232D6" w:rsidRPr="00464099">
        <w:rPr>
          <w:rFonts w:eastAsia="MS Mincho" w:cstheme="minorHAnsi"/>
          <w:b/>
          <w:bCs/>
        </w:rPr>
        <w:t>E</w:t>
      </w:r>
      <w:r w:rsidR="00696262" w:rsidRPr="00464099">
        <w:rPr>
          <w:rFonts w:eastAsia="MS Mincho" w:cstheme="minorHAnsi"/>
          <w:b/>
          <w:bCs/>
        </w:rPr>
        <w:t>mpirical validity testing</w:t>
      </w:r>
      <w:r w:rsidR="004B6CEE" w:rsidRPr="00464099">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810261" w:rsidRPr="00464099">
            <w:rPr>
              <w:rFonts w:ascii="MS Gothic" w:eastAsia="MS Gothic" w:hAnsi="MS Gothic" w:cstheme="minorHAnsi" w:hint="eastAsia"/>
              <w:bCs/>
              <w:color w:val="0000FF"/>
            </w:rPr>
            <w:t>☒</w:t>
          </w:r>
        </w:sdtContent>
      </w:sdt>
      <w:r w:rsidR="00A25024" w:rsidRPr="00464099">
        <w:rPr>
          <w:rFonts w:eastAsia="MS Mincho" w:cstheme="minorHAnsi"/>
          <w:b/>
          <w:bCs/>
          <w:color w:val="0000FF"/>
        </w:rPr>
        <w:t xml:space="preserve"> </w:t>
      </w:r>
      <w:r w:rsidR="005232D6" w:rsidRPr="00464099">
        <w:rPr>
          <w:rFonts w:cstheme="minorHAnsi"/>
          <w:b/>
          <w:bCs/>
        </w:rPr>
        <w:t>S</w:t>
      </w:r>
      <w:r w:rsidR="00D50704" w:rsidRPr="00464099">
        <w:rPr>
          <w:rFonts w:cstheme="minorHAnsi"/>
          <w:b/>
          <w:bCs/>
        </w:rPr>
        <w:t xml:space="preserve">ystematic assessment of </w:t>
      </w:r>
      <w:r w:rsidR="004B6CEE" w:rsidRPr="00464099">
        <w:rPr>
          <w:rFonts w:cstheme="minorHAnsi"/>
          <w:b/>
          <w:bCs/>
        </w:rPr>
        <w:t xml:space="preserve">face </w:t>
      </w:r>
      <w:r w:rsidR="004B6CEE" w:rsidRPr="00464099">
        <w:rPr>
          <w:rFonts w:eastAsia="MS Gothic" w:cstheme="minorHAnsi"/>
          <w:b/>
          <w:bCs/>
        </w:rPr>
        <w:t xml:space="preserve">validity of </w:t>
      </w:r>
      <w:r w:rsidR="00D1754D" w:rsidRPr="00464099">
        <w:rPr>
          <w:rFonts w:eastAsia="MS Gothic" w:cstheme="minorHAnsi"/>
          <w:b/>
          <w:bCs/>
          <w:u w:val="single"/>
        </w:rPr>
        <w:t xml:space="preserve">performance </w:t>
      </w:r>
      <w:r w:rsidR="004B6CEE" w:rsidRPr="00464099">
        <w:rPr>
          <w:rFonts w:eastAsia="MS Gothic" w:cstheme="minorHAnsi"/>
          <w:b/>
          <w:bCs/>
          <w:u w:val="single"/>
        </w:rPr>
        <w:t>measure score</w:t>
      </w:r>
      <w:r w:rsidR="00CA06D8" w:rsidRPr="00464099">
        <w:rPr>
          <w:rFonts w:eastAsia="MS Gothic" w:cstheme="minorHAnsi"/>
          <w:b/>
          <w:bCs/>
        </w:rPr>
        <w:t xml:space="preserve"> </w:t>
      </w:r>
      <w:r w:rsidR="00A41377" w:rsidRPr="00464099">
        <w:rPr>
          <w:rFonts w:eastAsia="MS Gothic" w:cstheme="minorHAnsi"/>
          <w:b/>
          <w:bCs/>
        </w:rPr>
        <w:t>as a</w:t>
      </w:r>
      <w:r w:rsidR="00241591" w:rsidRPr="00464099">
        <w:rPr>
          <w:rFonts w:eastAsia="MS Gothic" w:cstheme="minorHAnsi"/>
          <w:b/>
          <w:bCs/>
        </w:rPr>
        <w:t>n</w:t>
      </w:r>
      <w:r w:rsidR="00A41377" w:rsidRPr="00464099">
        <w:rPr>
          <w:rFonts w:eastAsia="MS Gothic" w:cstheme="minorHAnsi"/>
          <w:b/>
          <w:bCs/>
        </w:rPr>
        <w:t xml:space="preserve"> indicator</w:t>
      </w:r>
      <w:r w:rsidR="00A41377" w:rsidRPr="00464099">
        <w:rPr>
          <w:rFonts w:eastAsia="MS Gothic" w:cstheme="minorHAnsi"/>
          <w:bCs/>
        </w:rPr>
        <w:t xml:space="preserve"> </w:t>
      </w:r>
      <w:r w:rsidR="00241591" w:rsidRPr="00464099">
        <w:rPr>
          <w:rFonts w:eastAsia="MS Gothic" w:cstheme="minorHAnsi"/>
          <w:bCs/>
        </w:rPr>
        <w:t xml:space="preserve">of quality or resource use </w:t>
      </w:r>
      <w:r w:rsidR="00A41377" w:rsidRPr="00464099">
        <w:rPr>
          <w:rFonts w:eastAsia="MS Gothic" w:cstheme="minorHAnsi"/>
          <w:bCs/>
        </w:rPr>
        <w:t>(</w:t>
      </w:r>
      <w:r w:rsidR="00D1754D" w:rsidRPr="00464099">
        <w:rPr>
          <w:rFonts w:eastAsia="MS Gothic" w:cstheme="minorHAnsi"/>
          <w:bCs/>
          <w:i/>
        </w:rPr>
        <w:t xml:space="preserve">i.e., is an </w:t>
      </w:r>
      <w:r w:rsidR="00A41377" w:rsidRPr="00464099">
        <w:rPr>
          <w:rFonts w:eastAsia="MS Gothic" w:cstheme="minorHAnsi"/>
          <w:bCs/>
          <w:i/>
        </w:rPr>
        <w:t>accurate reflection of</w:t>
      </w:r>
      <w:r w:rsidR="006D6BC1" w:rsidRPr="00464099">
        <w:rPr>
          <w:rFonts w:eastAsia="MS Gothic" w:cstheme="minorHAnsi"/>
          <w:bCs/>
          <w:i/>
        </w:rPr>
        <w:t xml:space="preserve"> </w:t>
      </w:r>
      <w:r w:rsidR="005149E7" w:rsidRPr="00464099">
        <w:rPr>
          <w:rFonts w:eastAsia="MS Gothic" w:cstheme="minorHAnsi"/>
          <w:bCs/>
          <w:i/>
        </w:rPr>
        <w:t>performance</w:t>
      </w:r>
      <w:r w:rsidR="00A41377" w:rsidRPr="00464099">
        <w:rPr>
          <w:rFonts w:eastAsia="MS Gothic" w:cstheme="minorHAnsi"/>
          <w:bCs/>
          <w:i/>
        </w:rPr>
        <w:t xml:space="preserve"> </w:t>
      </w:r>
      <w:r w:rsidR="000414E8" w:rsidRPr="00464099">
        <w:rPr>
          <w:rFonts w:eastAsia="MS Gothic" w:cstheme="minorHAnsi"/>
          <w:bCs/>
          <w:i/>
        </w:rPr>
        <w:t xml:space="preserve">on </w:t>
      </w:r>
      <w:r w:rsidR="00241591" w:rsidRPr="00464099">
        <w:rPr>
          <w:rFonts w:eastAsia="MS Gothic" w:cstheme="minorHAnsi"/>
          <w:bCs/>
          <w:i/>
        </w:rPr>
        <w:t xml:space="preserve">quality or resource use </w:t>
      </w:r>
      <w:r w:rsidR="00A41377" w:rsidRPr="00464099">
        <w:rPr>
          <w:rFonts w:eastAsia="MS Gothic" w:cstheme="minorHAnsi"/>
          <w:bCs/>
          <w:i/>
        </w:rPr>
        <w:t xml:space="preserve">and can distinguish </w:t>
      </w:r>
      <w:r w:rsidR="000414E8" w:rsidRPr="00464099">
        <w:rPr>
          <w:rFonts w:eastAsia="MS Gothic" w:cstheme="minorHAnsi"/>
          <w:bCs/>
          <w:i/>
        </w:rPr>
        <w:t>good from poor p</w:t>
      </w:r>
      <w:r w:rsidR="005149E7" w:rsidRPr="00464099">
        <w:rPr>
          <w:rFonts w:eastAsia="MS Gothic" w:cstheme="minorHAnsi"/>
          <w:bCs/>
          <w:i/>
        </w:rPr>
        <w:t>erformance</w:t>
      </w:r>
      <w:r w:rsidR="00A41377" w:rsidRPr="00464099">
        <w:rPr>
          <w:rFonts w:eastAsia="MS Gothic" w:cstheme="minorHAnsi"/>
          <w:bCs/>
        </w:rPr>
        <w:t>)</w:t>
      </w:r>
    </w:p>
    <w:p w14:paraId="4F023312" w14:textId="762C07EA" w:rsidR="00104B84" w:rsidRDefault="00104B84" w:rsidP="00DB3627">
      <w:pPr>
        <w:autoSpaceDE w:val="0"/>
        <w:autoSpaceDN w:val="0"/>
        <w:adjustRightInd w:val="0"/>
        <w:spacing w:after="0" w:line="240" w:lineRule="auto"/>
        <w:rPr>
          <w:rFonts w:cstheme="minorHAnsi"/>
        </w:rPr>
      </w:pPr>
    </w:p>
    <w:p w14:paraId="1D555D67" w14:textId="34F5D5EE" w:rsidR="00104B84" w:rsidRPr="006420C8" w:rsidRDefault="00104B84" w:rsidP="00104B84">
      <w:pPr>
        <w:autoSpaceDE w:val="0"/>
        <w:autoSpaceDN w:val="0"/>
        <w:adjustRightInd w:val="0"/>
        <w:spacing w:after="0" w:line="240" w:lineRule="auto"/>
        <w:rPr>
          <w:rFonts w:cstheme="minorHAnsi"/>
          <w:b/>
          <w:bCs/>
          <w:color w:val="1F497D" w:themeColor="text2"/>
        </w:rPr>
      </w:pPr>
      <w:r w:rsidRPr="006420C8">
        <w:rPr>
          <w:rFonts w:cstheme="minorHAnsi"/>
          <w:b/>
          <w:bCs/>
          <w:color w:val="1F497D" w:themeColor="text2"/>
        </w:rPr>
        <w:t>Previous Submission</w:t>
      </w:r>
      <w:r w:rsidR="00223871" w:rsidRPr="006420C8">
        <w:rPr>
          <w:rFonts w:cstheme="minorHAnsi"/>
          <w:b/>
          <w:bCs/>
          <w:color w:val="1F497D" w:themeColor="text2"/>
        </w:rPr>
        <w:t>:</w:t>
      </w:r>
    </w:p>
    <w:p w14:paraId="756EC12D" w14:textId="47632F23" w:rsidR="00223871" w:rsidRPr="00104B84" w:rsidRDefault="00223871" w:rsidP="00104B84">
      <w:pPr>
        <w:autoSpaceDE w:val="0"/>
        <w:autoSpaceDN w:val="0"/>
        <w:adjustRightInd w:val="0"/>
        <w:spacing w:after="0" w:line="240" w:lineRule="auto"/>
        <w:rPr>
          <w:rFonts w:cstheme="minorHAnsi"/>
          <w:bCs/>
          <w:i/>
        </w:rPr>
      </w:pPr>
      <w:r>
        <w:rPr>
          <w:rFonts w:cstheme="minorHAnsi"/>
          <w:bCs/>
          <w:i/>
          <w:color w:val="1F497D" w:themeColor="text2"/>
        </w:rPr>
        <w:t>[Face validity]</w:t>
      </w:r>
    </w:p>
    <w:p w14:paraId="1238850F" w14:textId="77777777" w:rsidR="00104B84" w:rsidRPr="00464099" w:rsidRDefault="00104B84" w:rsidP="00DB3627">
      <w:pPr>
        <w:autoSpaceDE w:val="0"/>
        <w:autoSpaceDN w:val="0"/>
        <w:adjustRightInd w:val="0"/>
        <w:spacing w:after="0" w:line="240" w:lineRule="auto"/>
        <w:rPr>
          <w:rFonts w:cstheme="minorHAnsi"/>
        </w:rPr>
      </w:pPr>
    </w:p>
    <w:p w14:paraId="726734BE" w14:textId="77777777" w:rsidR="00D50704" w:rsidRPr="00464099" w:rsidRDefault="00D50704" w:rsidP="00DB3627">
      <w:pPr>
        <w:autoSpaceDE w:val="0"/>
        <w:autoSpaceDN w:val="0"/>
        <w:adjustRightInd w:val="0"/>
        <w:spacing w:after="0" w:line="240" w:lineRule="auto"/>
        <w:rPr>
          <w:rFonts w:cstheme="minorHAnsi"/>
          <w:bCs/>
        </w:rPr>
      </w:pPr>
    </w:p>
    <w:p w14:paraId="726734BF" w14:textId="77777777" w:rsidR="00833325" w:rsidRPr="00464099" w:rsidRDefault="00092566" w:rsidP="00DB3627">
      <w:pPr>
        <w:autoSpaceDE w:val="0"/>
        <w:autoSpaceDN w:val="0"/>
        <w:adjustRightInd w:val="0"/>
        <w:spacing w:after="0" w:line="240" w:lineRule="auto"/>
        <w:rPr>
          <w:rFonts w:cstheme="minorHAnsi"/>
          <w:bCs/>
        </w:rPr>
      </w:pPr>
      <w:proofErr w:type="spellStart"/>
      <w:r w:rsidRPr="00464099">
        <w:rPr>
          <w:rFonts w:cstheme="minorHAnsi"/>
          <w:b/>
          <w:bCs/>
        </w:rPr>
        <w:t>2b2.</w:t>
      </w:r>
      <w:r w:rsidR="007757CE" w:rsidRPr="00464099">
        <w:rPr>
          <w:rFonts w:cstheme="minorHAnsi"/>
          <w:b/>
          <w:bCs/>
        </w:rPr>
        <w:t>2</w:t>
      </w:r>
      <w:proofErr w:type="spellEnd"/>
      <w:r w:rsidR="007757CE" w:rsidRPr="00464099">
        <w:rPr>
          <w:rFonts w:cstheme="minorHAnsi"/>
          <w:b/>
          <w:bCs/>
        </w:rPr>
        <w:t xml:space="preserve">. For each level </w:t>
      </w:r>
      <w:r w:rsidR="008F7E67" w:rsidRPr="00464099">
        <w:rPr>
          <w:rFonts w:cstheme="minorHAnsi"/>
          <w:b/>
          <w:bCs/>
        </w:rPr>
        <w:t xml:space="preserve">of testing </w:t>
      </w:r>
      <w:r w:rsidR="007757CE" w:rsidRPr="00464099">
        <w:rPr>
          <w:rFonts w:cstheme="minorHAnsi"/>
          <w:b/>
          <w:bCs/>
        </w:rPr>
        <w:t>checked above, describe the method of validity testing and what it tests</w:t>
      </w:r>
      <w:r w:rsidR="00833325" w:rsidRPr="00464099">
        <w:rPr>
          <w:rFonts w:cstheme="minorHAnsi"/>
          <w:bCs/>
        </w:rPr>
        <w:t xml:space="preserve"> (</w:t>
      </w:r>
      <w:r w:rsidR="007757CE" w:rsidRPr="00464099">
        <w:rPr>
          <w:rFonts w:cstheme="minorHAnsi"/>
          <w:bCs/>
          <w:i/>
        </w:rPr>
        <w:t>describe the steps―</w:t>
      </w:r>
      <w:r w:rsidR="00696262" w:rsidRPr="00464099">
        <w:rPr>
          <w:rFonts w:cstheme="minorHAnsi"/>
          <w:bCs/>
          <w:i/>
        </w:rPr>
        <w:t xml:space="preserve">do </w:t>
      </w:r>
      <w:r w:rsidR="00A25024" w:rsidRPr="00464099">
        <w:rPr>
          <w:rFonts w:cstheme="minorHAnsi"/>
          <w:bCs/>
          <w:i/>
        </w:rPr>
        <w:t xml:space="preserve">not just name a method; what was </w:t>
      </w:r>
      <w:r w:rsidR="00696262" w:rsidRPr="00464099">
        <w:rPr>
          <w:rFonts w:cstheme="minorHAnsi"/>
          <w:bCs/>
          <w:i/>
        </w:rPr>
        <w:t>tested, e.g., accuracy of data elements compared to authoritative source, relationship to a</w:t>
      </w:r>
      <w:r w:rsidR="0022691B" w:rsidRPr="00464099">
        <w:rPr>
          <w:rFonts w:cstheme="minorHAnsi"/>
          <w:bCs/>
          <w:i/>
        </w:rPr>
        <w:t>nother measure as expected; what statistical analysis was used</w:t>
      </w:r>
      <w:r w:rsidR="00696262" w:rsidRPr="00464099">
        <w:rPr>
          <w:rFonts w:cstheme="minorHAnsi"/>
          <w:bCs/>
          <w:i/>
        </w:rPr>
        <w:t>)</w:t>
      </w:r>
      <w:r w:rsidR="00833325" w:rsidRPr="00464099">
        <w:rPr>
          <w:rFonts w:cstheme="minorHAnsi"/>
          <w:bCs/>
        </w:rPr>
        <w:br/>
      </w:r>
    </w:p>
    <w:p w14:paraId="114A75DB" w14:textId="454F2068" w:rsidR="00E329F1" w:rsidRPr="00464099" w:rsidRDefault="00E329F1" w:rsidP="00E329F1">
      <w:pPr>
        <w:autoSpaceDE w:val="0"/>
        <w:autoSpaceDN w:val="0"/>
        <w:adjustRightInd w:val="0"/>
        <w:spacing w:after="0" w:line="240" w:lineRule="auto"/>
        <w:rPr>
          <w:rFonts w:cstheme="minorHAnsi"/>
          <w:bCs/>
        </w:rPr>
      </w:pPr>
      <w:r w:rsidRPr="00464099">
        <w:rPr>
          <w:rFonts w:cstheme="minorHAnsi"/>
          <w:bCs/>
        </w:rPr>
        <w:t xml:space="preserve">We </w:t>
      </w:r>
      <w:r w:rsidR="005A7217" w:rsidRPr="00464099">
        <w:rPr>
          <w:rFonts w:cstheme="minorHAnsi"/>
          <w:bCs/>
        </w:rPr>
        <w:t>surveyed</w:t>
      </w:r>
      <w:r w:rsidRPr="00464099">
        <w:rPr>
          <w:rFonts w:cstheme="minorHAnsi"/>
          <w:bCs/>
        </w:rPr>
        <w:t xml:space="preserve"> </w:t>
      </w:r>
      <w:r w:rsidR="00CE7BC2" w:rsidRPr="00464099">
        <w:rPr>
          <w:rFonts w:cstheme="minorHAnsi"/>
          <w:bCs/>
        </w:rPr>
        <w:t xml:space="preserve">12 </w:t>
      </w:r>
      <w:r w:rsidRPr="00464099">
        <w:rPr>
          <w:rFonts w:cstheme="minorHAnsi"/>
          <w:bCs/>
        </w:rPr>
        <w:t>clinicians eligible to report this measure—none of whom advised on measure development—to rate face validity. We provided measure specifications and asked them to rate their agreement with the following statement: “</w:t>
      </w:r>
      <w:r w:rsidR="00F156FB" w:rsidRPr="00464099">
        <w:rPr>
          <w:rFonts w:cstheme="minorHAnsi"/>
          <w:bCs/>
        </w:rPr>
        <w:t xml:space="preserve">The performance scores obtained from the measure as </w:t>
      </w:r>
      <w:r w:rsidR="00F156FB" w:rsidRPr="00464099">
        <w:rPr>
          <w:rFonts w:cstheme="minorHAnsi"/>
          <w:bCs/>
        </w:rPr>
        <w:lastRenderedPageBreak/>
        <w:t>specified will provide an accurate reflection of quality and can be used to distinguish good and poor quality.</w:t>
      </w:r>
      <w:r w:rsidRPr="00464099">
        <w:rPr>
          <w:rFonts w:cstheme="minorHAnsi"/>
          <w:bCs/>
        </w:rPr>
        <w:t xml:space="preserve">” </w:t>
      </w:r>
    </w:p>
    <w:p w14:paraId="7098074E" w14:textId="77777777" w:rsidR="00E329F1" w:rsidRPr="00464099" w:rsidRDefault="00E329F1" w:rsidP="00E329F1">
      <w:pPr>
        <w:autoSpaceDE w:val="0"/>
        <w:autoSpaceDN w:val="0"/>
        <w:adjustRightInd w:val="0"/>
        <w:spacing w:after="0" w:line="240" w:lineRule="auto"/>
        <w:rPr>
          <w:rFonts w:cstheme="minorHAnsi"/>
          <w:bCs/>
        </w:rPr>
      </w:pPr>
    </w:p>
    <w:p w14:paraId="135D36BF" w14:textId="52C28663" w:rsidR="00E329F1" w:rsidRPr="00464099" w:rsidRDefault="00E329F1" w:rsidP="00E329F1">
      <w:pPr>
        <w:autoSpaceDE w:val="0"/>
        <w:autoSpaceDN w:val="0"/>
        <w:adjustRightInd w:val="0"/>
        <w:spacing w:after="0" w:line="240" w:lineRule="auto"/>
        <w:rPr>
          <w:rFonts w:cstheme="minorHAnsi"/>
          <w:bCs/>
        </w:rPr>
      </w:pPr>
      <w:r w:rsidRPr="00464099">
        <w:t xml:space="preserve">The rating scale offered five options: </w:t>
      </w:r>
      <w:r w:rsidRPr="00464099">
        <w:rPr>
          <w:rFonts w:cstheme="minorHAnsi"/>
          <w:bCs/>
        </w:rPr>
        <w:t>1</w:t>
      </w:r>
      <w:r w:rsidR="004679AB" w:rsidRPr="00464099">
        <w:rPr>
          <w:rFonts w:cstheme="minorHAnsi"/>
          <w:bCs/>
        </w:rPr>
        <w:t xml:space="preserve"> </w:t>
      </w:r>
      <w:r w:rsidRPr="00464099">
        <w:rPr>
          <w:rFonts w:cstheme="minorHAnsi"/>
          <w:bCs/>
        </w:rPr>
        <w:t>=</w:t>
      </w:r>
      <w:r w:rsidR="004679AB" w:rsidRPr="00464099">
        <w:rPr>
          <w:rFonts w:cstheme="minorHAnsi"/>
          <w:bCs/>
        </w:rPr>
        <w:t xml:space="preserve"> </w:t>
      </w:r>
      <w:r w:rsidR="00C13066" w:rsidRPr="00464099">
        <w:rPr>
          <w:rFonts w:cstheme="minorHAnsi"/>
          <w:bCs/>
        </w:rPr>
        <w:t>s</w:t>
      </w:r>
      <w:r w:rsidRPr="00464099">
        <w:rPr>
          <w:rFonts w:cstheme="minorHAnsi"/>
          <w:bCs/>
        </w:rPr>
        <w:t>trongly disagree; 2</w:t>
      </w:r>
      <w:r w:rsidR="004679AB" w:rsidRPr="00464099">
        <w:rPr>
          <w:rFonts w:cstheme="minorHAnsi"/>
          <w:bCs/>
        </w:rPr>
        <w:t xml:space="preserve"> </w:t>
      </w:r>
      <w:r w:rsidRPr="00464099">
        <w:rPr>
          <w:rFonts w:cstheme="minorHAnsi"/>
          <w:bCs/>
        </w:rPr>
        <w:t>=</w:t>
      </w:r>
      <w:r w:rsidR="004679AB" w:rsidRPr="00464099">
        <w:rPr>
          <w:rFonts w:cstheme="minorHAnsi"/>
          <w:bCs/>
        </w:rPr>
        <w:t xml:space="preserve"> </w:t>
      </w:r>
      <w:r w:rsidR="00C13066" w:rsidRPr="00464099">
        <w:rPr>
          <w:rFonts w:cstheme="minorHAnsi"/>
          <w:bCs/>
        </w:rPr>
        <w:t>d</w:t>
      </w:r>
      <w:r w:rsidRPr="00464099">
        <w:rPr>
          <w:rFonts w:cstheme="minorHAnsi"/>
          <w:bCs/>
        </w:rPr>
        <w:t>isagree; 3</w:t>
      </w:r>
      <w:r w:rsidR="004679AB" w:rsidRPr="00464099">
        <w:rPr>
          <w:rFonts w:cstheme="minorHAnsi"/>
          <w:bCs/>
        </w:rPr>
        <w:t xml:space="preserve"> </w:t>
      </w:r>
      <w:r w:rsidRPr="00464099">
        <w:rPr>
          <w:rFonts w:cstheme="minorHAnsi"/>
          <w:bCs/>
        </w:rPr>
        <w:t>=</w:t>
      </w:r>
      <w:r w:rsidR="004679AB" w:rsidRPr="00464099">
        <w:rPr>
          <w:rFonts w:cstheme="minorHAnsi"/>
          <w:bCs/>
        </w:rPr>
        <w:t xml:space="preserve"> </w:t>
      </w:r>
      <w:r w:rsidR="00C13066" w:rsidRPr="00464099">
        <w:rPr>
          <w:rFonts w:cstheme="minorHAnsi"/>
          <w:bCs/>
        </w:rPr>
        <w:t>n</w:t>
      </w:r>
      <w:r w:rsidRPr="00464099">
        <w:rPr>
          <w:rFonts w:cstheme="minorHAnsi"/>
          <w:bCs/>
        </w:rPr>
        <w:t>either agree nor disagree; 4</w:t>
      </w:r>
      <w:r w:rsidR="004679AB" w:rsidRPr="00464099">
        <w:rPr>
          <w:rFonts w:cstheme="minorHAnsi"/>
          <w:bCs/>
        </w:rPr>
        <w:t xml:space="preserve"> </w:t>
      </w:r>
      <w:r w:rsidRPr="00464099">
        <w:rPr>
          <w:rFonts w:cstheme="minorHAnsi"/>
          <w:bCs/>
        </w:rPr>
        <w:t>=</w:t>
      </w:r>
      <w:r w:rsidR="004679AB" w:rsidRPr="00464099">
        <w:rPr>
          <w:rFonts w:cstheme="minorHAnsi"/>
          <w:bCs/>
        </w:rPr>
        <w:t xml:space="preserve"> </w:t>
      </w:r>
      <w:r w:rsidR="00C13066" w:rsidRPr="00464099">
        <w:rPr>
          <w:rFonts w:cstheme="minorHAnsi"/>
          <w:bCs/>
        </w:rPr>
        <w:t>a</w:t>
      </w:r>
      <w:r w:rsidRPr="00464099">
        <w:rPr>
          <w:rFonts w:cstheme="minorHAnsi"/>
          <w:bCs/>
        </w:rPr>
        <w:t>gree; 5</w:t>
      </w:r>
      <w:r w:rsidR="004679AB" w:rsidRPr="00464099">
        <w:rPr>
          <w:rFonts w:cstheme="minorHAnsi"/>
          <w:bCs/>
        </w:rPr>
        <w:t xml:space="preserve"> </w:t>
      </w:r>
      <w:r w:rsidRPr="00464099">
        <w:rPr>
          <w:rFonts w:cstheme="minorHAnsi"/>
          <w:bCs/>
        </w:rPr>
        <w:t>=</w:t>
      </w:r>
      <w:r w:rsidR="004679AB" w:rsidRPr="00464099">
        <w:rPr>
          <w:rFonts w:cstheme="minorHAnsi"/>
          <w:bCs/>
        </w:rPr>
        <w:t xml:space="preserve"> </w:t>
      </w:r>
      <w:r w:rsidR="00C13066" w:rsidRPr="00464099">
        <w:rPr>
          <w:rFonts w:cstheme="minorHAnsi"/>
          <w:bCs/>
        </w:rPr>
        <w:t>s</w:t>
      </w:r>
      <w:r w:rsidRPr="00464099">
        <w:rPr>
          <w:rFonts w:cstheme="minorHAnsi"/>
          <w:bCs/>
        </w:rPr>
        <w:t>trongly agree</w:t>
      </w:r>
      <w:r w:rsidR="004679AB" w:rsidRPr="00464099">
        <w:rPr>
          <w:rFonts w:cstheme="minorHAnsi"/>
          <w:bCs/>
        </w:rPr>
        <w:t>.</w:t>
      </w:r>
    </w:p>
    <w:p w14:paraId="726734C0" w14:textId="77777777" w:rsidR="00833325" w:rsidRDefault="00833325" w:rsidP="00DB3627">
      <w:pPr>
        <w:autoSpaceDE w:val="0"/>
        <w:autoSpaceDN w:val="0"/>
        <w:adjustRightInd w:val="0"/>
        <w:spacing w:after="0" w:line="240" w:lineRule="auto"/>
        <w:rPr>
          <w:rFonts w:cstheme="minorHAnsi"/>
          <w:bCs/>
        </w:rPr>
      </w:pPr>
    </w:p>
    <w:p w14:paraId="7F9A3C3E" w14:textId="7764BD6E" w:rsidR="00104B84" w:rsidRPr="006420C8" w:rsidRDefault="00104B84" w:rsidP="00104B84">
      <w:pPr>
        <w:autoSpaceDE w:val="0"/>
        <w:autoSpaceDN w:val="0"/>
        <w:adjustRightInd w:val="0"/>
        <w:spacing w:after="0" w:line="240" w:lineRule="auto"/>
        <w:rPr>
          <w:rFonts w:cstheme="minorHAnsi"/>
          <w:b/>
          <w:bCs/>
          <w:color w:val="1F497D" w:themeColor="text2"/>
        </w:rPr>
      </w:pPr>
      <w:r w:rsidRPr="006420C8">
        <w:rPr>
          <w:rFonts w:cstheme="minorHAnsi"/>
          <w:b/>
          <w:bCs/>
          <w:color w:val="1F497D" w:themeColor="text2"/>
        </w:rPr>
        <w:t>Previous Submission</w:t>
      </w:r>
      <w:r w:rsidR="00223871" w:rsidRPr="006420C8">
        <w:rPr>
          <w:rFonts w:cstheme="minorHAnsi"/>
          <w:b/>
          <w:bCs/>
          <w:color w:val="1F497D" w:themeColor="text2"/>
        </w:rPr>
        <w:t>:</w:t>
      </w:r>
    </w:p>
    <w:p w14:paraId="4314288F" w14:textId="11644FD5" w:rsidR="00223871" w:rsidRPr="00223871" w:rsidRDefault="00223871" w:rsidP="00104B84">
      <w:pPr>
        <w:autoSpaceDE w:val="0"/>
        <w:autoSpaceDN w:val="0"/>
        <w:adjustRightInd w:val="0"/>
        <w:spacing w:after="0" w:line="240" w:lineRule="auto"/>
        <w:rPr>
          <w:rFonts w:cstheme="minorHAnsi"/>
          <w:bCs/>
          <w:i/>
          <w:color w:val="1F497D" w:themeColor="text2"/>
        </w:rPr>
      </w:pPr>
      <w:r w:rsidRPr="00223871">
        <w:rPr>
          <w:rFonts w:cstheme="minorHAnsi"/>
          <w:bCs/>
          <w:i/>
          <w:color w:val="1F497D" w:themeColor="text2"/>
        </w:rPr>
        <w:t>Quality Insights conducts an annual environmental scan to evaluate the most current research and evidence-based guidelines. A Technical Expert Panel (</w:t>
      </w:r>
      <w:proofErr w:type="spellStart"/>
      <w:r w:rsidRPr="00223871">
        <w:rPr>
          <w:rFonts w:cstheme="minorHAnsi"/>
          <w:bCs/>
          <w:i/>
          <w:color w:val="1F497D" w:themeColor="text2"/>
        </w:rPr>
        <w:t>TEP</w:t>
      </w:r>
      <w:proofErr w:type="spellEnd"/>
      <w:r w:rsidRPr="00223871">
        <w:rPr>
          <w:rFonts w:cstheme="minorHAnsi"/>
          <w:bCs/>
          <w:i/>
          <w:color w:val="1F497D" w:themeColor="text2"/>
        </w:rPr>
        <w:t xml:space="preserve">), composed of subject matter specialists and experts with technical measure expertise, evaluates the results of the scan and provides recommendations based on the scientific merits of the evidence using the Strength of Recommendation Taxonomy (SORT). The </w:t>
      </w:r>
      <w:proofErr w:type="spellStart"/>
      <w:r w:rsidRPr="00223871">
        <w:rPr>
          <w:rFonts w:cstheme="minorHAnsi"/>
          <w:bCs/>
          <w:i/>
          <w:color w:val="1F497D" w:themeColor="text2"/>
        </w:rPr>
        <w:t>TEP</w:t>
      </w:r>
      <w:proofErr w:type="spellEnd"/>
      <w:r w:rsidRPr="00223871">
        <w:rPr>
          <w:rFonts w:cstheme="minorHAnsi"/>
          <w:bCs/>
          <w:i/>
          <w:color w:val="1F497D" w:themeColor="text2"/>
        </w:rPr>
        <w:t xml:space="preserve"> also reviews and establishes the measure’s capability to capture what it is designed to capture using a consensus process.</w:t>
      </w:r>
    </w:p>
    <w:p w14:paraId="6EED00CC" w14:textId="77777777" w:rsidR="00104B84" w:rsidRDefault="00104B84" w:rsidP="00DB3627">
      <w:pPr>
        <w:autoSpaceDE w:val="0"/>
        <w:autoSpaceDN w:val="0"/>
        <w:adjustRightInd w:val="0"/>
        <w:spacing w:after="0" w:line="240" w:lineRule="auto"/>
        <w:rPr>
          <w:rFonts w:cstheme="minorHAnsi"/>
          <w:bCs/>
        </w:rPr>
      </w:pPr>
    </w:p>
    <w:p w14:paraId="15447DC9" w14:textId="77777777" w:rsidR="00104B84" w:rsidRPr="00464099" w:rsidRDefault="00104B84" w:rsidP="00DB3627">
      <w:pPr>
        <w:autoSpaceDE w:val="0"/>
        <w:autoSpaceDN w:val="0"/>
        <w:adjustRightInd w:val="0"/>
        <w:spacing w:after="0" w:line="240" w:lineRule="auto"/>
        <w:rPr>
          <w:rFonts w:cstheme="minorHAnsi"/>
          <w:bCs/>
        </w:rPr>
      </w:pPr>
    </w:p>
    <w:p w14:paraId="726734C1" w14:textId="77777777" w:rsidR="007422FD" w:rsidRPr="00464099" w:rsidRDefault="00092566" w:rsidP="00092566">
      <w:pPr>
        <w:autoSpaceDE w:val="0"/>
        <w:autoSpaceDN w:val="0"/>
        <w:adjustRightInd w:val="0"/>
        <w:spacing w:after="0" w:line="240" w:lineRule="auto"/>
        <w:rPr>
          <w:rFonts w:cstheme="minorHAnsi"/>
          <w:bCs/>
        </w:rPr>
      </w:pPr>
      <w:proofErr w:type="spellStart"/>
      <w:r w:rsidRPr="00464099">
        <w:rPr>
          <w:rFonts w:cstheme="minorHAnsi"/>
          <w:b/>
          <w:bCs/>
        </w:rPr>
        <w:t>2b2.</w:t>
      </w:r>
      <w:r w:rsidR="007757CE" w:rsidRPr="00464099">
        <w:rPr>
          <w:rFonts w:cstheme="minorHAnsi"/>
          <w:b/>
          <w:bCs/>
        </w:rPr>
        <w:t>3</w:t>
      </w:r>
      <w:proofErr w:type="spellEnd"/>
      <w:r w:rsidR="007757CE" w:rsidRPr="00464099">
        <w:rPr>
          <w:rFonts w:cstheme="minorHAnsi"/>
          <w:b/>
          <w:bCs/>
        </w:rPr>
        <w:t xml:space="preserve">. </w:t>
      </w:r>
      <w:proofErr w:type="gramStart"/>
      <w:r w:rsidR="00833325" w:rsidRPr="00464099">
        <w:rPr>
          <w:rFonts w:cstheme="minorHAnsi"/>
          <w:b/>
          <w:bCs/>
        </w:rPr>
        <w:t>What</w:t>
      </w:r>
      <w:proofErr w:type="gramEnd"/>
      <w:r w:rsidR="00833325" w:rsidRPr="00464099">
        <w:rPr>
          <w:rFonts w:cstheme="minorHAnsi"/>
          <w:b/>
          <w:bCs/>
        </w:rPr>
        <w:t xml:space="preserve"> were the statistical results </w:t>
      </w:r>
      <w:r w:rsidR="007422FD" w:rsidRPr="00464099">
        <w:rPr>
          <w:rFonts w:cstheme="minorHAnsi"/>
          <w:b/>
          <w:bCs/>
        </w:rPr>
        <w:t xml:space="preserve">from </w:t>
      </w:r>
      <w:r w:rsidR="00EC79DE" w:rsidRPr="00464099">
        <w:rPr>
          <w:rFonts w:cstheme="minorHAnsi"/>
          <w:b/>
          <w:bCs/>
        </w:rPr>
        <w:t>validity</w:t>
      </w:r>
      <w:r w:rsidR="007422FD" w:rsidRPr="00464099">
        <w:rPr>
          <w:rFonts w:cstheme="minorHAnsi"/>
          <w:b/>
          <w:bCs/>
        </w:rPr>
        <w:t xml:space="preserve"> testing</w:t>
      </w:r>
      <w:r w:rsidR="00833325" w:rsidRPr="00464099">
        <w:rPr>
          <w:rFonts w:cstheme="minorHAnsi"/>
          <w:bCs/>
        </w:rPr>
        <w:t xml:space="preserve">? </w:t>
      </w:r>
      <w:r w:rsidR="00AA5213" w:rsidRPr="00464099">
        <w:rPr>
          <w:rFonts w:cstheme="minorHAnsi"/>
          <w:bCs/>
        </w:rPr>
        <w:t>(</w:t>
      </w:r>
      <w:r w:rsidR="00AA5213" w:rsidRPr="00464099">
        <w:rPr>
          <w:rFonts w:cstheme="minorHAnsi"/>
          <w:bCs/>
          <w:i/>
        </w:rPr>
        <w:t xml:space="preserve">e.g., correlation; </w:t>
      </w:r>
      <w:r w:rsidR="001F1DA1" w:rsidRPr="00464099">
        <w:rPr>
          <w:rFonts w:cstheme="minorHAnsi"/>
          <w:bCs/>
          <w:i/>
        </w:rPr>
        <w:t>t-test</w:t>
      </w:r>
      <w:r w:rsidR="00AA5213" w:rsidRPr="00464099">
        <w:rPr>
          <w:rFonts w:cstheme="minorHAnsi"/>
          <w:bCs/>
        </w:rPr>
        <w:t>)</w:t>
      </w:r>
      <w:r w:rsidR="00833325" w:rsidRPr="00464099">
        <w:rPr>
          <w:rFonts w:cstheme="minorHAnsi"/>
          <w:bCs/>
        </w:rPr>
        <w:br/>
      </w:r>
    </w:p>
    <w:p w14:paraId="5A1B3DAB" w14:textId="192663A6" w:rsidR="00FD42CF" w:rsidRPr="00464099" w:rsidRDefault="00FD42CF" w:rsidP="00FD42CF">
      <w:pPr>
        <w:autoSpaceDE w:val="0"/>
        <w:autoSpaceDN w:val="0"/>
        <w:adjustRightInd w:val="0"/>
        <w:spacing w:after="0" w:line="240" w:lineRule="auto"/>
        <w:rPr>
          <w:rFonts w:cstheme="minorHAnsi"/>
          <w:bCs/>
        </w:rPr>
      </w:pPr>
      <w:r w:rsidRPr="00464099">
        <w:rPr>
          <w:rFonts w:cstheme="minorHAnsi"/>
          <w:bCs/>
        </w:rPr>
        <w:t xml:space="preserve">1 </w:t>
      </w:r>
      <w:r w:rsidR="00102686" w:rsidRPr="00464099">
        <w:rPr>
          <w:rFonts w:cstheme="minorHAnsi"/>
          <w:bCs/>
        </w:rPr>
        <w:t xml:space="preserve">– </w:t>
      </w:r>
      <w:r w:rsidRPr="00464099">
        <w:rPr>
          <w:rFonts w:cstheme="minorHAnsi"/>
          <w:bCs/>
        </w:rPr>
        <w:t xml:space="preserve">Strongly disagree – </w:t>
      </w:r>
      <w:r w:rsidR="00F156FB" w:rsidRPr="00464099">
        <w:rPr>
          <w:rFonts w:cstheme="minorHAnsi"/>
          <w:bCs/>
        </w:rPr>
        <w:t>0</w:t>
      </w:r>
      <w:r w:rsidRPr="00464099">
        <w:rPr>
          <w:rFonts w:cstheme="minorHAnsi"/>
          <w:bCs/>
        </w:rPr>
        <w:t xml:space="preserve"> votes</w:t>
      </w:r>
    </w:p>
    <w:p w14:paraId="6219BCA9" w14:textId="4C3EDA57" w:rsidR="00FD42CF" w:rsidRPr="00464099" w:rsidRDefault="00FD42CF" w:rsidP="00FD42CF">
      <w:pPr>
        <w:autoSpaceDE w:val="0"/>
        <w:autoSpaceDN w:val="0"/>
        <w:adjustRightInd w:val="0"/>
        <w:spacing w:after="0" w:line="240" w:lineRule="auto"/>
        <w:rPr>
          <w:rFonts w:cstheme="minorHAnsi"/>
          <w:bCs/>
        </w:rPr>
      </w:pPr>
      <w:r w:rsidRPr="00464099">
        <w:rPr>
          <w:rFonts w:cstheme="minorHAnsi"/>
          <w:bCs/>
        </w:rPr>
        <w:t xml:space="preserve">2 </w:t>
      </w:r>
      <w:r w:rsidR="00102686" w:rsidRPr="00464099">
        <w:rPr>
          <w:rFonts w:cstheme="minorHAnsi"/>
          <w:bCs/>
        </w:rPr>
        <w:t xml:space="preserve">– </w:t>
      </w:r>
      <w:r w:rsidRPr="00464099">
        <w:rPr>
          <w:rFonts w:cstheme="minorHAnsi"/>
          <w:bCs/>
        </w:rPr>
        <w:t xml:space="preserve">Disagree – </w:t>
      </w:r>
      <w:r w:rsidR="00F156FB" w:rsidRPr="00464099">
        <w:rPr>
          <w:rFonts w:cstheme="minorHAnsi"/>
          <w:bCs/>
        </w:rPr>
        <w:t>3</w:t>
      </w:r>
      <w:r w:rsidRPr="00464099">
        <w:rPr>
          <w:rFonts w:cstheme="minorHAnsi"/>
          <w:bCs/>
        </w:rPr>
        <w:t xml:space="preserve"> vote</w:t>
      </w:r>
      <w:r w:rsidR="008938B2" w:rsidRPr="00464099">
        <w:rPr>
          <w:rFonts w:cstheme="minorHAnsi"/>
          <w:bCs/>
        </w:rPr>
        <w:t>s</w:t>
      </w:r>
    </w:p>
    <w:p w14:paraId="10677CAF" w14:textId="224B1B84" w:rsidR="00FD42CF" w:rsidRPr="00464099" w:rsidRDefault="00FD42CF" w:rsidP="00FD42CF">
      <w:pPr>
        <w:autoSpaceDE w:val="0"/>
        <w:autoSpaceDN w:val="0"/>
        <w:adjustRightInd w:val="0"/>
        <w:spacing w:after="0" w:line="240" w:lineRule="auto"/>
        <w:rPr>
          <w:rFonts w:cstheme="minorHAnsi"/>
          <w:bCs/>
        </w:rPr>
      </w:pPr>
      <w:r w:rsidRPr="00464099">
        <w:rPr>
          <w:rFonts w:cstheme="minorHAnsi"/>
          <w:bCs/>
        </w:rPr>
        <w:t xml:space="preserve">3 </w:t>
      </w:r>
      <w:r w:rsidR="00102686" w:rsidRPr="00464099">
        <w:rPr>
          <w:rFonts w:cstheme="minorHAnsi"/>
          <w:bCs/>
        </w:rPr>
        <w:t xml:space="preserve">– </w:t>
      </w:r>
      <w:r w:rsidRPr="00464099">
        <w:rPr>
          <w:rFonts w:cstheme="minorHAnsi"/>
          <w:bCs/>
        </w:rPr>
        <w:t xml:space="preserve">Neither agree nor disagree – </w:t>
      </w:r>
      <w:r w:rsidR="00F156FB" w:rsidRPr="00464099">
        <w:rPr>
          <w:rFonts w:cstheme="minorHAnsi"/>
          <w:bCs/>
        </w:rPr>
        <w:t>0</w:t>
      </w:r>
      <w:r w:rsidRPr="00464099">
        <w:rPr>
          <w:rFonts w:cstheme="minorHAnsi"/>
          <w:bCs/>
        </w:rPr>
        <w:t xml:space="preserve"> votes</w:t>
      </w:r>
    </w:p>
    <w:p w14:paraId="6D26FE84" w14:textId="366B5D9D" w:rsidR="00FD42CF" w:rsidRPr="00464099" w:rsidRDefault="00FD42CF" w:rsidP="00FD42CF">
      <w:pPr>
        <w:autoSpaceDE w:val="0"/>
        <w:autoSpaceDN w:val="0"/>
        <w:adjustRightInd w:val="0"/>
        <w:spacing w:after="0" w:line="240" w:lineRule="auto"/>
        <w:rPr>
          <w:rFonts w:cstheme="minorHAnsi"/>
          <w:bCs/>
        </w:rPr>
      </w:pPr>
      <w:r w:rsidRPr="00464099">
        <w:rPr>
          <w:rFonts w:cstheme="minorHAnsi"/>
          <w:bCs/>
        </w:rPr>
        <w:t xml:space="preserve">4 </w:t>
      </w:r>
      <w:r w:rsidR="00102686" w:rsidRPr="00464099">
        <w:rPr>
          <w:rFonts w:cstheme="minorHAnsi"/>
          <w:bCs/>
        </w:rPr>
        <w:t xml:space="preserve">– </w:t>
      </w:r>
      <w:r w:rsidRPr="00464099">
        <w:rPr>
          <w:rFonts w:cstheme="minorHAnsi"/>
          <w:bCs/>
        </w:rPr>
        <w:t xml:space="preserve">Agree – </w:t>
      </w:r>
      <w:r w:rsidR="00F156FB" w:rsidRPr="00464099">
        <w:rPr>
          <w:rFonts w:cstheme="minorHAnsi"/>
          <w:bCs/>
        </w:rPr>
        <w:t>6</w:t>
      </w:r>
      <w:r w:rsidRPr="00464099">
        <w:rPr>
          <w:rFonts w:cstheme="minorHAnsi"/>
          <w:bCs/>
        </w:rPr>
        <w:t xml:space="preserve"> votes</w:t>
      </w:r>
    </w:p>
    <w:p w14:paraId="12EC0FFE" w14:textId="63420FDD" w:rsidR="00FD42CF" w:rsidRPr="00464099" w:rsidRDefault="00FD42CF" w:rsidP="00092566">
      <w:pPr>
        <w:autoSpaceDE w:val="0"/>
        <w:autoSpaceDN w:val="0"/>
        <w:adjustRightInd w:val="0"/>
        <w:spacing w:after="0" w:line="240" w:lineRule="auto"/>
        <w:rPr>
          <w:rFonts w:cstheme="minorHAnsi"/>
          <w:bCs/>
        </w:rPr>
      </w:pPr>
      <w:r w:rsidRPr="00464099">
        <w:rPr>
          <w:rFonts w:cstheme="minorHAnsi"/>
          <w:bCs/>
        </w:rPr>
        <w:t xml:space="preserve">5 </w:t>
      </w:r>
      <w:r w:rsidR="00937AFA" w:rsidRPr="00464099">
        <w:rPr>
          <w:rFonts w:cstheme="minorHAnsi"/>
          <w:bCs/>
        </w:rPr>
        <w:t xml:space="preserve">– </w:t>
      </w:r>
      <w:r w:rsidRPr="00464099">
        <w:rPr>
          <w:rFonts w:cstheme="minorHAnsi"/>
          <w:bCs/>
        </w:rPr>
        <w:t xml:space="preserve">Strongly agree – </w:t>
      </w:r>
      <w:r w:rsidR="00F156FB" w:rsidRPr="00464099">
        <w:rPr>
          <w:rFonts w:cstheme="minorHAnsi"/>
          <w:bCs/>
        </w:rPr>
        <w:t>3</w:t>
      </w:r>
      <w:r w:rsidRPr="00464099">
        <w:rPr>
          <w:rFonts w:cstheme="minorHAnsi"/>
          <w:bCs/>
        </w:rPr>
        <w:t xml:space="preserve"> vote</w:t>
      </w:r>
      <w:r w:rsidR="008938B2" w:rsidRPr="00464099">
        <w:rPr>
          <w:rFonts w:cstheme="minorHAnsi"/>
          <w:bCs/>
        </w:rPr>
        <w:t>s</w:t>
      </w:r>
    </w:p>
    <w:p w14:paraId="458DC98B" w14:textId="77777777" w:rsidR="00FD42CF" w:rsidRDefault="00FD42CF" w:rsidP="00092566">
      <w:pPr>
        <w:autoSpaceDE w:val="0"/>
        <w:autoSpaceDN w:val="0"/>
        <w:adjustRightInd w:val="0"/>
        <w:spacing w:after="0" w:line="240" w:lineRule="auto"/>
        <w:rPr>
          <w:rFonts w:cstheme="minorHAnsi"/>
          <w:bCs/>
        </w:rPr>
      </w:pPr>
    </w:p>
    <w:p w14:paraId="7153BF1B" w14:textId="43F14D71" w:rsidR="00104B84" w:rsidRPr="006420C8" w:rsidRDefault="00104B84" w:rsidP="00104B84">
      <w:pPr>
        <w:autoSpaceDE w:val="0"/>
        <w:autoSpaceDN w:val="0"/>
        <w:adjustRightInd w:val="0"/>
        <w:spacing w:after="0" w:line="240" w:lineRule="auto"/>
        <w:rPr>
          <w:rFonts w:cstheme="minorHAnsi"/>
          <w:b/>
          <w:bCs/>
          <w:color w:val="1F497D" w:themeColor="text2"/>
        </w:rPr>
      </w:pPr>
      <w:r w:rsidRPr="006420C8">
        <w:rPr>
          <w:rFonts w:cstheme="minorHAnsi"/>
          <w:b/>
          <w:bCs/>
          <w:color w:val="1F497D" w:themeColor="text2"/>
        </w:rPr>
        <w:t>Previous Submission</w:t>
      </w:r>
      <w:r w:rsidR="00223871" w:rsidRPr="006420C8">
        <w:rPr>
          <w:rFonts w:cstheme="minorHAnsi"/>
          <w:b/>
          <w:bCs/>
          <w:color w:val="1F497D" w:themeColor="text2"/>
        </w:rPr>
        <w:t>:</w:t>
      </w:r>
    </w:p>
    <w:p w14:paraId="50576602" w14:textId="1B34C56A" w:rsidR="00223871" w:rsidRPr="00104B84" w:rsidRDefault="00223871" w:rsidP="00104B84">
      <w:pPr>
        <w:autoSpaceDE w:val="0"/>
        <w:autoSpaceDN w:val="0"/>
        <w:adjustRightInd w:val="0"/>
        <w:spacing w:after="0" w:line="240" w:lineRule="auto"/>
        <w:rPr>
          <w:rFonts w:cstheme="minorHAnsi"/>
          <w:bCs/>
          <w:i/>
        </w:rPr>
      </w:pPr>
      <w:r>
        <w:rPr>
          <w:rFonts w:cstheme="minorHAnsi"/>
          <w:bCs/>
          <w:i/>
          <w:color w:val="1F497D" w:themeColor="text2"/>
        </w:rPr>
        <w:t>N/A</w:t>
      </w:r>
    </w:p>
    <w:p w14:paraId="5B060784" w14:textId="77777777" w:rsidR="00104B84" w:rsidRDefault="00104B84" w:rsidP="00092566">
      <w:pPr>
        <w:autoSpaceDE w:val="0"/>
        <w:autoSpaceDN w:val="0"/>
        <w:adjustRightInd w:val="0"/>
        <w:spacing w:after="0" w:line="240" w:lineRule="auto"/>
        <w:rPr>
          <w:rFonts w:cstheme="minorHAnsi"/>
          <w:bCs/>
        </w:rPr>
      </w:pPr>
    </w:p>
    <w:p w14:paraId="115B2980" w14:textId="77777777" w:rsidR="00104B84" w:rsidRPr="00464099" w:rsidRDefault="00104B84" w:rsidP="00092566">
      <w:pPr>
        <w:autoSpaceDE w:val="0"/>
        <w:autoSpaceDN w:val="0"/>
        <w:adjustRightInd w:val="0"/>
        <w:spacing w:after="0" w:line="240" w:lineRule="auto"/>
        <w:rPr>
          <w:rFonts w:cstheme="minorHAnsi"/>
          <w:bCs/>
        </w:rPr>
      </w:pPr>
    </w:p>
    <w:p w14:paraId="726734C2" w14:textId="77777777" w:rsidR="007422FD" w:rsidRPr="00464099" w:rsidRDefault="00092566" w:rsidP="00DB3627">
      <w:pPr>
        <w:autoSpaceDE w:val="0"/>
        <w:autoSpaceDN w:val="0"/>
        <w:adjustRightInd w:val="0"/>
        <w:spacing w:after="0" w:line="240" w:lineRule="auto"/>
        <w:rPr>
          <w:rFonts w:cstheme="minorHAnsi"/>
          <w:bCs/>
        </w:rPr>
      </w:pPr>
      <w:proofErr w:type="spellStart"/>
      <w:r w:rsidRPr="00464099">
        <w:rPr>
          <w:rFonts w:cstheme="minorHAnsi"/>
          <w:b/>
          <w:bCs/>
        </w:rPr>
        <w:t>2b2.</w:t>
      </w:r>
      <w:r w:rsidR="007757CE" w:rsidRPr="00464099">
        <w:rPr>
          <w:rFonts w:cstheme="minorHAnsi"/>
          <w:b/>
          <w:bCs/>
        </w:rPr>
        <w:t>4</w:t>
      </w:r>
      <w:proofErr w:type="spellEnd"/>
      <w:r w:rsidR="007757CE" w:rsidRPr="00464099">
        <w:rPr>
          <w:rFonts w:cstheme="minorHAnsi"/>
          <w:b/>
          <w:bCs/>
        </w:rPr>
        <w:t xml:space="preserve">. </w:t>
      </w:r>
      <w:proofErr w:type="gramStart"/>
      <w:r w:rsidR="000B2DF7" w:rsidRPr="00464099">
        <w:rPr>
          <w:rFonts w:cstheme="minorHAnsi"/>
          <w:b/>
          <w:bCs/>
        </w:rPr>
        <w:t>What</w:t>
      </w:r>
      <w:proofErr w:type="gramEnd"/>
      <w:r w:rsidR="000B2DF7" w:rsidRPr="00464099">
        <w:rPr>
          <w:rFonts w:cstheme="minorHAnsi"/>
          <w:b/>
          <w:bCs/>
        </w:rPr>
        <w:t xml:space="preserve"> is your interpretation of the results </w:t>
      </w:r>
      <w:r w:rsidR="007422FD" w:rsidRPr="00464099">
        <w:rPr>
          <w:rFonts w:cstheme="minorHAnsi"/>
          <w:b/>
          <w:bCs/>
        </w:rPr>
        <w:t>in terms of demonstrating validity</w:t>
      </w:r>
      <w:r w:rsidR="007422FD" w:rsidRPr="00464099">
        <w:rPr>
          <w:rFonts w:cstheme="minorHAnsi"/>
          <w:bCs/>
        </w:rPr>
        <w:t xml:space="preserve">? </w:t>
      </w:r>
      <w:r w:rsidR="000B2DF7" w:rsidRPr="00464099">
        <w:rPr>
          <w:rFonts w:cstheme="minorHAnsi"/>
          <w:bCs/>
        </w:rPr>
        <w:t>(i</w:t>
      </w:r>
      <w:r w:rsidR="000B2DF7" w:rsidRPr="00464099">
        <w:rPr>
          <w:rFonts w:cstheme="minorHAnsi"/>
          <w:bCs/>
          <w:i/>
        </w:rPr>
        <w:t>.e., what do the results mean and what are the norms for the test conducted</w:t>
      </w:r>
      <w:r w:rsidR="00A25024" w:rsidRPr="00464099">
        <w:rPr>
          <w:rFonts w:cstheme="minorHAnsi"/>
          <w:bCs/>
          <w:i/>
        </w:rPr>
        <w:t>?</w:t>
      </w:r>
      <w:r w:rsidR="000B2DF7" w:rsidRPr="00464099">
        <w:rPr>
          <w:rFonts w:cstheme="minorHAnsi"/>
          <w:bCs/>
        </w:rPr>
        <w:t>)</w:t>
      </w:r>
      <w:r w:rsidR="007422FD" w:rsidRPr="00464099">
        <w:rPr>
          <w:rFonts w:cstheme="minorHAnsi"/>
          <w:bCs/>
        </w:rPr>
        <w:br/>
      </w:r>
    </w:p>
    <w:p w14:paraId="0EACD193" w14:textId="2B4CCADB" w:rsidR="00F156FB" w:rsidRPr="00A25024" w:rsidRDefault="002411A1" w:rsidP="00F156FB">
      <w:pPr>
        <w:autoSpaceDE w:val="0"/>
        <w:autoSpaceDN w:val="0"/>
        <w:adjustRightInd w:val="0"/>
        <w:spacing w:after="0" w:line="240" w:lineRule="auto"/>
        <w:rPr>
          <w:rFonts w:cstheme="minorHAnsi"/>
          <w:bCs/>
        </w:rPr>
      </w:pPr>
      <w:r w:rsidRPr="00464099">
        <w:rPr>
          <w:rFonts w:cstheme="minorHAnsi"/>
          <w:bCs/>
        </w:rPr>
        <w:t xml:space="preserve">Nine of </w:t>
      </w:r>
      <w:r w:rsidR="00937AFA" w:rsidRPr="00464099">
        <w:rPr>
          <w:rFonts w:cstheme="minorHAnsi"/>
          <w:bCs/>
        </w:rPr>
        <w:t xml:space="preserve">12 </w:t>
      </w:r>
      <w:r w:rsidR="00F156FB" w:rsidRPr="00464099">
        <w:rPr>
          <w:rFonts w:cstheme="minorHAnsi"/>
          <w:bCs/>
        </w:rPr>
        <w:t xml:space="preserve">experts </w:t>
      </w:r>
      <w:r w:rsidRPr="00464099">
        <w:rPr>
          <w:rFonts w:cstheme="minorHAnsi"/>
          <w:bCs/>
        </w:rPr>
        <w:t xml:space="preserve">(75 percent) </w:t>
      </w:r>
      <w:r w:rsidR="00F156FB" w:rsidRPr="00464099">
        <w:rPr>
          <w:rFonts w:cstheme="minorHAnsi"/>
          <w:bCs/>
        </w:rPr>
        <w:t>agree</w:t>
      </w:r>
      <w:r w:rsidR="003324A5" w:rsidRPr="00464099">
        <w:rPr>
          <w:rFonts w:cstheme="minorHAnsi"/>
          <w:bCs/>
        </w:rPr>
        <w:t>d</w:t>
      </w:r>
      <w:r w:rsidR="00F156FB" w:rsidRPr="00464099">
        <w:rPr>
          <w:rFonts w:cstheme="minorHAnsi"/>
          <w:bCs/>
        </w:rPr>
        <w:t xml:space="preserve"> or strongly agree</w:t>
      </w:r>
      <w:r w:rsidR="003324A5" w:rsidRPr="00464099">
        <w:rPr>
          <w:rFonts w:cstheme="minorHAnsi"/>
          <w:bCs/>
        </w:rPr>
        <w:t>d</w:t>
      </w:r>
      <w:r w:rsidR="00F156FB" w:rsidRPr="00464099">
        <w:rPr>
          <w:rFonts w:cstheme="minorHAnsi"/>
          <w:bCs/>
        </w:rPr>
        <w:t xml:space="preserve"> that the measure accurate</w:t>
      </w:r>
      <w:r w:rsidR="00937AFA" w:rsidRPr="00464099">
        <w:rPr>
          <w:rFonts w:cstheme="minorHAnsi"/>
          <w:bCs/>
        </w:rPr>
        <w:t>ly</w:t>
      </w:r>
      <w:r w:rsidR="00F156FB" w:rsidRPr="00464099">
        <w:rPr>
          <w:rFonts w:cstheme="minorHAnsi"/>
          <w:bCs/>
        </w:rPr>
        <w:t xml:space="preserve"> reflect</w:t>
      </w:r>
      <w:r w:rsidR="00937AFA" w:rsidRPr="00464099">
        <w:rPr>
          <w:rFonts w:cstheme="minorHAnsi"/>
          <w:bCs/>
        </w:rPr>
        <w:t>s</w:t>
      </w:r>
      <w:r w:rsidR="00F156FB" w:rsidRPr="00464099">
        <w:rPr>
          <w:rFonts w:cstheme="minorHAnsi"/>
          <w:bCs/>
        </w:rPr>
        <w:t xml:space="preserve"> quality.</w:t>
      </w:r>
      <w:r w:rsidRPr="00464099">
        <w:rPr>
          <w:rFonts w:cstheme="minorHAnsi"/>
          <w:bCs/>
        </w:rPr>
        <w:t xml:space="preserve"> Experts who disagreed raised concerns related to patient compliance, documen</w:t>
      </w:r>
      <w:r w:rsidR="004E1235" w:rsidRPr="00464099">
        <w:rPr>
          <w:rFonts w:cstheme="minorHAnsi"/>
          <w:bCs/>
        </w:rPr>
        <w:t>ta</w:t>
      </w:r>
      <w:r w:rsidRPr="00464099">
        <w:rPr>
          <w:rFonts w:cstheme="minorHAnsi"/>
          <w:bCs/>
        </w:rPr>
        <w:t xml:space="preserve">tion burden, and a preference that the measure specify one screening tool for adolescents, rather than several tools from which providers can choose. </w:t>
      </w:r>
      <w:r w:rsidR="00F156FB" w:rsidRPr="00464099">
        <w:rPr>
          <w:rFonts w:cstheme="minorHAnsi"/>
          <w:bCs/>
        </w:rPr>
        <w:t xml:space="preserve"> </w:t>
      </w:r>
    </w:p>
    <w:p w14:paraId="5E488D28" w14:textId="34CF4592" w:rsidR="00FD42CF" w:rsidRDefault="00FD42CF" w:rsidP="00DB3627">
      <w:pPr>
        <w:autoSpaceDE w:val="0"/>
        <w:autoSpaceDN w:val="0"/>
        <w:adjustRightInd w:val="0"/>
        <w:spacing w:after="0" w:line="240" w:lineRule="auto"/>
        <w:rPr>
          <w:rFonts w:cstheme="minorHAnsi"/>
          <w:bCs/>
        </w:rPr>
      </w:pPr>
    </w:p>
    <w:p w14:paraId="4626EAB8" w14:textId="016F8DC1" w:rsidR="00104B84" w:rsidRPr="006420C8" w:rsidRDefault="00104B84" w:rsidP="00104B84">
      <w:pPr>
        <w:autoSpaceDE w:val="0"/>
        <w:autoSpaceDN w:val="0"/>
        <w:adjustRightInd w:val="0"/>
        <w:spacing w:after="0" w:line="240" w:lineRule="auto"/>
        <w:rPr>
          <w:rFonts w:cstheme="minorHAnsi"/>
          <w:b/>
          <w:bCs/>
          <w:color w:val="1F497D" w:themeColor="text2"/>
        </w:rPr>
      </w:pPr>
      <w:r w:rsidRPr="006420C8">
        <w:rPr>
          <w:rFonts w:cstheme="minorHAnsi"/>
          <w:b/>
          <w:bCs/>
          <w:color w:val="1F497D" w:themeColor="text2"/>
        </w:rPr>
        <w:t>Previous Submission</w:t>
      </w:r>
      <w:r w:rsidR="00223871" w:rsidRPr="006420C8">
        <w:rPr>
          <w:rFonts w:cstheme="minorHAnsi"/>
          <w:b/>
          <w:bCs/>
          <w:color w:val="1F497D" w:themeColor="text2"/>
        </w:rPr>
        <w:t>:</w:t>
      </w:r>
    </w:p>
    <w:p w14:paraId="5286336C" w14:textId="32BD6C40" w:rsidR="00223871" w:rsidRPr="00223871" w:rsidRDefault="00223871" w:rsidP="00104B84">
      <w:pPr>
        <w:autoSpaceDE w:val="0"/>
        <w:autoSpaceDN w:val="0"/>
        <w:adjustRightInd w:val="0"/>
        <w:spacing w:after="0" w:line="240" w:lineRule="auto"/>
        <w:rPr>
          <w:rFonts w:cstheme="minorHAnsi"/>
          <w:bCs/>
          <w:i/>
          <w:color w:val="1F497D" w:themeColor="text2"/>
        </w:rPr>
      </w:pPr>
      <w:r w:rsidRPr="00223871">
        <w:rPr>
          <w:rFonts w:cstheme="minorHAnsi"/>
          <w:bCs/>
          <w:i/>
          <w:color w:val="1F497D" w:themeColor="text2"/>
        </w:rPr>
        <w:t>Face validity is established by subject matter specialists and experts who determine that the measure represents the process of interest.</w:t>
      </w:r>
    </w:p>
    <w:p w14:paraId="34D76413" w14:textId="77777777" w:rsidR="00104B84" w:rsidRPr="00A25024" w:rsidRDefault="00104B84" w:rsidP="00DB3627">
      <w:pPr>
        <w:autoSpaceDE w:val="0"/>
        <w:autoSpaceDN w:val="0"/>
        <w:adjustRightInd w:val="0"/>
        <w:spacing w:after="0" w:line="240" w:lineRule="auto"/>
        <w:rPr>
          <w:rFonts w:cstheme="minorHAnsi"/>
          <w:bCs/>
        </w:rPr>
      </w:pPr>
    </w:p>
    <w:p w14:paraId="726734C3"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726734C4" w14:textId="77777777" w:rsidR="00097012" w:rsidRPr="00A25024" w:rsidRDefault="00021170" w:rsidP="00DB3627">
      <w:pPr>
        <w:autoSpaceDE w:val="0"/>
        <w:autoSpaceDN w:val="0"/>
        <w:adjustRightInd w:val="0"/>
        <w:spacing w:after="0" w:line="240" w:lineRule="auto"/>
        <w:rPr>
          <w:rFonts w:cstheme="minorHAnsi"/>
          <w:b/>
          <w:bCs/>
        </w:rPr>
      </w:pPr>
      <w:proofErr w:type="spellStart"/>
      <w:r w:rsidRPr="00A25024">
        <w:rPr>
          <w:rFonts w:cstheme="minorHAnsi"/>
          <w:b/>
          <w:bCs/>
        </w:rPr>
        <w:t>2</w:t>
      </w:r>
      <w:r w:rsidR="00EA5F47" w:rsidRPr="00A25024">
        <w:rPr>
          <w:rFonts w:cstheme="minorHAnsi"/>
          <w:b/>
          <w:bCs/>
        </w:rPr>
        <w:t>b</w:t>
      </w:r>
      <w:r w:rsidRPr="00A25024">
        <w:rPr>
          <w:rFonts w:cstheme="minorHAnsi"/>
          <w:b/>
          <w:bCs/>
        </w:rPr>
        <w:t>3</w:t>
      </w:r>
      <w:proofErr w:type="spellEnd"/>
      <w:r w:rsidRPr="00A25024">
        <w:rPr>
          <w:rFonts w:cstheme="minorHAnsi"/>
          <w:b/>
          <w:bCs/>
        </w:rPr>
        <w:t>. EXCLUSIONS</w:t>
      </w:r>
      <w:r w:rsidR="005333CC" w:rsidRPr="00A25024">
        <w:rPr>
          <w:rFonts w:cstheme="minorHAnsi"/>
          <w:b/>
          <w:bCs/>
        </w:rPr>
        <w:t xml:space="preserve"> </w:t>
      </w:r>
      <w:r w:rsidR="00356BAD" w:rsidRPr="00A25024">
        <w:rPr>
          <w:rFonts w:cstheme="minorHAnsi"/>
          <w:b/>
          <w:bCs/>
        </w:rPr>
        <w:t>ANALYSIS</w:t>
      </w:r>
    </w:p>
    <w:p w14:paraId="726734C5" w14:textId="77777777"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proofErr w:type="spellStart"/>
        <w:r w:rsidR="00483E94" w:rsidRPr="00BE592D">
          <w:rPr>
            <w:rStyle w:val="Hyperlink"/>
            <w:rFonts w:cstheme="minorHAnsi"/>
            <w:b/>
            <w:bCs/>
            <w:i/>
            <w:highlight w:val="green"/>
          </w:rPr>
          <w:t>2b</w:t>
        </w:r>
        <w:r w:rsidR="00AC1D8E" w:rsidRPr="00BE592D">
          <w:rPr>
            <w:rStyle w:val="Hyperlink"/>
            <w:rFonts w:cstheme="minorHAnsi"/>
            <w:b/>
            <w:bCs/>
            <w:i/>
            <w:highlight w:val="green"/>
          </w:rPr>
          <w:t>4</w:t>
        </w:r>
        <w:proofErr w:type="spellEnd"/>
      </w:hyperlink>
    </w:p>
    <w:p w14:paraId="726734C6" w14:textId="77777777" w:rsidR="00001D73" w:rsidRDefault="00001D73" w:rsidP="00DB3627">
      <w:pPr>
        <w:autoSpaceDE w:val="0"/>
        <w:autoSpaceDN w:val="0"/>
        <w:adjustRightInd w:val="0"/>
        <w:spacing w:after="0" w:line="240" w:lineRule="auto"/>
        <w:rPr>
          <w:rFonts w:cstheme="minorHAnsi"/>
          <w:b/>
          <w:bCs/>
        </w:rPr>
      </w:pPr>
    </w:p>
    <w:p w14:paraId="5D566AF2" w14:textId="495760BB" w:rsidR="00104B84" w:rsidRPr="006420C8" w:rsidRDefault="00104B84" w:rsidP="00104B84">
      <w:pPr>
        <w:autoSpaceDE w:val="0"/>
        <w:autoSpaceDN w:val="0"/>
        <w:adjustRightInd w:val="0"/>
        <w:spacing w:after="0" w:line="240" w:lineRule="auto"/>
        <w:rPr>
          <w:rFonts w:cstheme="minorHAnsi"/>
          <w:b/>
          <w:bCs/>
          <w:color w:val="1F497D" w:themeColor="text2"/>
        </w:rPr>
      </w:pPr>
      <w:r w:rsidRPr="006420C8">
        <w:rPr>
          <w:rFonts w:cstheme="minorHAnsi"/>
          <w:b/>
          <w:bCs/>
          <w:color w:val="1F497D" w:themeColor="text2"/>
        </w:rPr>
        <w:t>Previous Submission</w:t>
      </w:r>
      <w:r w:rsidR="006E20EF" w:rsidRPr="006420C8">
        <w:rPr>
          <w:rFonts w:cstheme="minorHAnsi"/>
          <w:b/>
          <w:bCs/>
          <w:color w:val="1F497D" w:themeColor="text2"/>
        </w:rPr>
        <w:t>:</w:t>
      </w:r>
    </w:p>
    <w:p w14:paraId="2EFA09D1" w14:textId="3826BC8D" w:rsidR="006E20EF" w:rsidRPr="00104B84" w:rsidRDefault="006E20EF" w:rsidP="00104B84">
      <w:pPr>
        <w:autoSpaceDE w:val="0"/>
        <w:autoSpaceDN w:val="0"/>
        <w:adjustRightInd w:val="0"/>
        <w:spacing w:after="0" w:line="240" w:lineRule="auto"/>
        <w:rPr>
          <w:rFonts w:cstheme="minorHAnsi"/>
          <w:bCs/>
          <w:i/>
        </w:rPr>
      </w:pPr>
      <w:r>
        <w:rPr>
          <w:rFonts w:cstheme="minorHAnsi"/>
          <w:bCs/>
          <w:i/>
          <w:color w:val="1F497D" w:themeColor="text2"/>
        </w:rPr>
        <w:t>N/A</w:t>
      </w:r>
    </w:p>
    <w:p w14:paraId="5E076910" w14:textId="77777777" w:rsidR="00104B84" w:rsidRDefault="00104B84" w:rsidP="00DB3627">
      <w:pPr>
        <w:autoSpaceDE w:val="0"/>
        <w:autoSpaceDN w:val="0"/>
        <w:adjustRightInd w:val="0"/>
        <w:spacing w:after="0" w:line="240" w:lineRule="auto"/>
        <w:rPr>
          <w:rFonts w:cstheme="minorHAnsi"/>
          <w:b/>
          <w:bCs/>
        </w:rPr>
      </w:pPr>
    </w:p>
    <w:p w14:paraId="5751A17A" w14:textId="77777777" w:rsidR="00104B84" w:rsidRDefault="00104B84" w:rsidP="00DB3627">
      <w:pPr>
        <w:autoSpaceDE w:val="0"/>
        <w:autoSpaceDN w:val="0"/>
        <w:adjustRightInd w:val="0"/>
        <w:spacing w:after="0" w:line="240" w:lineRule="auto"/>
        <w:rPr>
          <w:rFonts w:cstheme="minorHAnsi"/>
          <w:b/>
          <w:bCs/>
        </w:rPr>
      </w:pPr>
    </w:p>
    <w:p w14:paraId="726734C7" w14:textId="77777777" w:rsidR="00833325" w:rsidRPr="009D3882" w:rsidRDefault="00092566" w:rsidP="00DB3627">
      <w:pPr>
        <w:autoSpaceDE w:val="0"/>
        <w:autoSpaceDN w:val="0"/>
        <w:adjustRightInd w:val="0"/>
        <w:spacing w:after="0" w:line="240" w:lineRule="auto"/>
        <w:rPr>
          <w:rFonts w:cstheme="minorHAnsi"/>
          <w:bCs/>
          <w:sz w:val="12"/>
        </w:rPr>
      </w:pPr>
      <w:proofErr w:type="spellStart"/>
      <w:r>
        <w:rPr>
          <w:rFonts w:cstheme="minorHAnsi"/>
          <w:b/>
          <w:bCs/>
        </w:rPr>
        <w:lastRenderedPageBreak/>
        <w:t>2b3.</w:t>
      </w:r>
      <w:r w:rsidR="00A25024" w:rsidRPr="00A25024">
        <w:rPr>
          <w:rFonts w:cstheme="minorHAnsi"/>
          <w:b/>
          <w:bCs/>
        </w:rPr>
        <w:t>1</w:t>
      </w:r>
      <w:proofErr w:type="spellEnd"/>
      <w:r w:rsidR="00A25024" w:rsidRPr="00A25024">
        <w:rPr>
          <w:rFonts w:cstheme="minorHAnsi"/>
          <w:b/>
          <w:bCs/>
        </w:rPr>
        <w:t>.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t xml:space="preserve"> </w:t>
      </w:r>
    </w:p>
    <w:p w14:paraId="726734C8" w14:textId="1432C384" w:rsidR="00833325" w:rsidRPr="00464099" w:rsidRDefault="008C6626" w:rsidP="00DB3627">
      <w:pPr>
        <w:autoSpaceDE w:val="0"/>
        <w:autoSpaceDN w:val="0"/>
        <w:adjustRightInd w:val="0"/>
        <w:spacing w:after="0" w:line="240" w:lineRule="auto"/>
        <w:rPr>
          <w:rFonts w:cstheme="minorHAnsi"/>
          <w:bCs/>
        </w:rPr>
      </w:pPr>
      <w:r w:rsidRPr="00464099">
        <w:rPr>
          <w:rFonts w:cstheme="minorHAnsi"/>
          <w:bCs/>
        </w:rPr>
        <w:t xml:space="preserve">We </w:t>
      </w:r>
      <w:r w:rsidR="008938B2" w:rsidRPr="00464099">
        <w:rPr>
          <w:rFonts w:cstheme="minorHAnsi"/>
          <w:bCs/>
        </w:rPr>
        <w:t xml:space="preserve">assessed </w:t>
      </w:r>
      <w:r w:rsidRPr="00464099">
        <w:rPr>
          <w:rFonts w:cstheme="minorHAnsi"/>
          <w:bCs/>
        </w:rPr>
        <w:t>the frequency of exclusions using claims and registry data from 2015.</w:t>
      </w:r>
    </w:p>
    <w:p w14:paraId="5F21705A" w14:textId="77777777" w:rsidR="008C6626" w:rsidRDefault="008C6626" w:rsidP="00DB3627">
      <w:pPr>
        <w:autoSpaceDE w:val="0"/>
        <w:autoSpaceDN w:val="0"/>
        <w:adjustRightInd w:val="0"/>
        <w:spacing w:after="0" w:line="240" w:lineRule="auto"/>
        <w:rPr>
          <w:rFonts w:cstheme="minorHAnsi"/>
          <w:bCs/>
        </w:rPr>
      </w:pPr>
    </w:p>
    <w:p w14:paraId="53825708" w14:textId="411C462A" w:rsidR="00104B84" w:rsidRPr="00104B84" w:rsidRDefault="00104B84" w:rsidP="00104B84">
      <w:pPr>
        <w:autoSpaceDE w:val="0"/>
        <w:autoSpaceDN w:val="0"/>
        <w:adjustRightInd w:val="0"/>
        <w:spacing w:after="0" w:line="240" w:lineRule="auto"/>
        <w:rPr>
          <w:rFonts w:cstheme="minorHAnsi"/>
          <w:bCs/>
          <w:i/>
        </w:rPr>
      </w:pPr>
      <w:r w:rsidRPr="006420C8">
        <w:rPr>
          <w:rFonts w:cstheme="minorHAnsi"/>
          <w:b/>
          <w:bCs/>
          <w:color w:val="1F497D" w:themeColor="text2"/>
        </w:rPr>
        <w:t>Previous Submission</w:t>
      </w:r>
      <w:proofErr w:type="gramStart"/>
      <w:r w:rsidR="006E20EF" w:rsidRPr="006420C8">
        <w:rPr>
          <w:rFonts w:cstheme="minorHAnsi"/>
          <w:b/>
          <w:bCs/>
          <w:color w:val="1F497D" w:themeColor="text2"/>
        </w:rPr>
        <w:t>:</w:t>
      </w:r>
      <w:proofErr w:type="gramEnd"/>
      <w:r w:rsidR="006E20EF" w:rsidRPr="006420C8">
        <w:rPr>
          <w:rFonts w:cstheme="minorHAnsi"/>
          <w:b/>
          <w:bCs/>
          <w:color w:val="1F497D" w:themeColor="text2"/>
        </w:rPr>
        <w:br/>
      </w:r>
      <w:r w:rsidR="006E20EF">
        <w:rPr>
          <w:rFonts w:cstheme="minorHAnsi"/>
          <w:bCs/>
          <w:i/>
          <w:color w:val="1F497D" w:themeColor="text2"/>
        </w:rPr>
        <w:t>N/A</w:t>
      </w:r>
    </w:p>
    <w:p w14:paraId="71AC9DCF" w14:textId="77777777" w:rsidR="00104B84" w:rsidRDefault="00104B84" w:rsidP="00DB3627">
      <w:pPr>
        <w:autoSpaceDE w:val="0"/>
        <w:autoSpaceDN w:val="0"/>
        <w:adjustRightInd w:val="0"/>
        <w:spacing w:after="0" w:line="240" w:lineRule="auto"/>
        <w:rPr>
          <w:rFonts w:cstheme="minorHAnsi"/>
          <w:bCs/>
        </w:rPr>
      </w:pPr>
    </w:p>
    <w:p w14:paraId="062EFBE6" w14:textId="77777777" w:rsidR="00104B84" w:rsidRPr="00464099" w:rsidRDefault="00104B84" w:rsidP="00DB3627">
      <w:pPr>
        <w:autoSpaceDE w:val="0"/>
        <w:autoSpaceDN w:val="0"/>
        <w:adjustRightInd w:val="0"/>
        <w:spacing w:after="0" w:line="240" w:lineRule="auto"/>
        <w:rPr>
          <w:rFonts w:cstheme="minorHAnsi"/>
          <w:bCs/>
        </w:rPr>
      </w:pPr>
    </w:p>
    <w:p w14:paraId="726734C9" w14:textId="77777777" w:rsidR="007422FD" w:rsidRPr="00464099" w:rsidRDefault="00092566" w:rsidP="00092566">
      <w:pPr>
        <w:autoSpaceDE w:val="0"/>
        <w:autoSpaceDN w:val="0"/>
        <w:adjustRightInd w:val="0"/>
        <w:spacing w:after="0" w:line="240" w:lineRule="auto"/>
        <w:rPr>
          <w:rFonts w:cstheme="minorHAnsi"/>
          <w:bCs/>
        </w:rPr>
      </w:pPr>
      <w:proofErr w:type="spellStart"/>
      <w:r w:rsidRPr="00464099">
        <w:rPr>
          <w:rFonts w:cstheme="minorHAnsi"/>
          <w:b/>
          <w:bCs/>
        </w:rPr>
        <w:t>2b3.</w:t>
      </w:r>
      <w:r w:rsidR="00A25024" w:rsidRPr="00464099">
        <w:rPr>
          <w:rFonts w:cstheme="minorHAnsi"/>
          <w:b/>
          <w:bCs/>
        </w:rPr>
        <w:t>2</w:t>
      </w:r>
      <w:proofErr w:type="spellEnd"/>
      <w:r w:rsidR="00A25024" w:rsidRPr="00464099">
        <w:rPr>
          <w:rFonts w:cstheme="minorHAnsi"/>
          <w:b/>
          <w:bCs/>
        </w:rPr>
        <w:t xml:space="preserve">. </w:t>
      </w:r>
      <w:proofErr w:type="gramStart"/>
      <w:r w:rsidR="00833325" w:rsidRPr="00464099">
        <w:rPr>
          <w:rFonts w:cstheme="minorHAnsi"/>
          <w:b/>
          <w:bCs/>
        </w:rPr>
        <w:t>What</w:t>
      </w:r>
      <w:proofErr w:type="gramEnd"/>
      <w:r w:rsidR="00833325" w:rsidRPr="00464099">
        <w:rPr>
          <w:rFonts w:cstheme="minorHAnsi"/>
          <w:b/>
          <w:bCs/>
        </w:rPr>
        <w:t xml:space="preserve"> were the statistical results </w:t>
      </w:r>
      <w:r w:rsidR="007422FD" w:rsidRPr="00464099">
        <w:rPr>
          <w:rFonts w:cstheme="minorHAnsi"/>
          <w:b/>
          <w:bCs/>
        </w:rPr>
        <w:t>from testing exclusions</w:t>
      </w:r>
      <w:r w:rsidR="00833325" w:rsidRPr="00464099">
        <w:rPr>
          <w:rFonts w:cstheme="minorHAnsi"/>
          <w:bCs/>
        </w:rPr>
        <w:t>?</w:t>
      </w:r>
      <w:r w:rsidR="000B2DF7" w:rsidRPr="00464099">
        <w:rPr>
          <w:rFonts w:cstheme="minorHAnsi"/>
          <w:bCs/>
        </w:rPr>
        <w:t xml:space="preserve"> (</w:t>
      </w:r>
      <w:proofErr w:type="gramStart"/>
      <w:r w:rsidR="000B2DF7" w:rsidRPr="00464099">
        <w:rPr>
          <w:rFonts w:cstheme="minorHAnsi"/>
          <w:bCs/>
          <w:i/>
        </w:rPr>
        <w:t>include</w:t>
      </w:r>
      <w:proofErr w:type="gramEnd"/>
      <w:r w:rsidR="000B2DF7" w:rsidRPr="00464099">
        <w:rPr>
          <w:rFonts w:cstheme="minorHAnsi"/>
          <w:bCs/>
          <w:i/>
        </w:rPr>
        <w:t xml:space="preserve"> </w:t>
      </w:r>
      <w:r w:rsidR="00356BAD" w:rsidRPr="00464099">
        <w:rPr>
          <w:rFonts w:cstheme="minorHAnsi"/>
          <w:bCs/>
          <w:i/>
        </w:rPr>
        <w:t xml:space="preserve">overall </w:t>
      </w:r>
      <w:r w:rsidR="000B2DF7" w:rsidRPr="00464099">
        <w:rPr>
          <w:rFonts w:cstheme="minorHAnsi"/>
          <w:bCs/>
          <w:i/>
        </w:rPr>
        <w:t>number and percentage of individuals excluded</w:t>
      </w:r>
      <w:r w:rsidR="0025762F" w:rsidRPr="00464099">
        <w:rPr>
          <w:rFonts w:cstheme="minorHAnsi"/>
          <w:bCs/>
          <w:i/>
        </w:rPr>
        <w:t>, frequency distribution of exclusions across measured entities,</w:t>
      </w:r>
      <w:r w:rsidR="000B2DF7" w:rsidRPr="00464099">
        <w:rPr>
          <w:rFonts w:cstheme="minorHAnsi"/>
          <w:bCs/>
          <w:i/>
        </w:rPr>
        <w:t xml:space="preserve"> and impact on performance measure scores</w:t>
      </w:r>
      <w:r w:rsidR="000B2DF7" w:rsidRPr="00464099">
        <w:rPr>
          <w:rFonts w:cstheme="minorHAnsi"/>
          <w:bCs/>
        </w:rPr>
        <w:t>)</w:t>
      </w:r>
      <w:r w:rsidR="00833325" w:rsidRPr="00464099">
        <w:rPr>
          <w:rFonts w:cstheme="minorHAnsi"/>
          <w:bCs/>
        </w:rPr>
        <w:br/>
      </w:r>
    </w:p>
    <w:p w14:paraId="744C271B" w14:textId="7A83611D" w:rsidR="008C6626" w:rsidRPr="00464099" w:rsidRDefault="008C6626" w:rsidP="008C6626">
      <w:pPr>
        <w:autoSpaceDE w:val="0"/>
        <w:autoSpaceDN w:val="0"/>
        <w:adjustRightInd w:val="0"/>
        <w:spacing w:after="0" w:line="240" w:lineRule="auto"/>
        <w:rPr>
          <w:rFonts w:cstheme="minorHAnsi"/>
          <w:bCs/>
          <w:lang w:val="en"/>
        </w:rPr>
      </w:pPr>
      <w:r w:rsidRPr="00464099">
        <w:rPr>
          <w:rFonts w:cstheme="minorHAnsi"/>
          <w:bCs/>
        </w:rPr>
        <w:t xml:space="preserve">In 2015 Medicare claims, </w:t>
      </w:r>
      <w:r w:rsidR="007836F0" w:rsidRPr="00464099">
        <w:rPr>
          <w:rFonts w:cstheme="minorHAnsi"/>
          <w:bCs/>
        </w:rPr>
        <w:t>3.6</w:t>
      </w:r>
      <w:r w:rsidR="002411A1" w:rsidRPr="00464099">
        <w:rPr>
          <w:rFonts w:cstheme="minorHAnsi"/>
          <w:bCs/>
        </w:rPr>
        <w:t xml:space="preserve"> percent</w:t>
      </w:r>
      <w:r w:rsidR="007836F0" w:rsidRPr="00464099">
        <w:rPr>
          <w:rFonts w:cstheme="minorHAnsi"/>
          <w:bCs/>
        </w:rPr>
        <w:t xml:space="preserve"> of </w:t>
      </w:r>
      <w:r w:rsidRPr="00464099">
        <w:rPr>
          <w:rFonts w:cstheme="minorHAnsi"/>
          <w:bCs/>
        </w:rPr>
        <w:t>eligible enc</w:t>
      </w:r>
      <w:r w:rsidR="007836F0" w:rsidRPr="00464099">
        <w:rPr>
          <w:rFonts w:cstheme="minorHAnsi"/>
          <w:bCs/>
        </w:rPr>
        <w:t>ounters</w:t>
      </w:r>
      <w:r w:rsidR="002411A1" w:rsidRPr="00464099">
        <w:rPr>
          <w:rFonts w:cstheme="minorHAnsi"/>
          <w:bCs/>
        </w:rPr>
        <w:t xml:space="preserve"> </w:t>
      </w:r>
      <w:r w:rsidR="002575F8" w:rsidRPr="00464099">
        <w:rPr>
          <w:rFonts w:cstheme="minorHAnsi"/>
          <w:bCs/>
        </w:rPr>
        <w:t>qualified</w:t>
      </w:r>
      <w:r w:rsidR="002411A1" w:rsidRPr="00464099">
        <w:rPr>
          <w:rFonts w:cstheme="minorHAnsi"/>
          <w:bCs/>
        </w:rPr>
        <w:t xml:space="preserve"> as exclusions</w:t>
      </w:r>
      <w:r w:rsidR="007836F0" w:rsidRPr="00464099">
        <w:rPr>
          <w:rFonts w:cstheme="minorHAnsi"/>
          <w:bCs/>
        </w:rPr>
        <w:t>. In 2015 registry data</w:t>
      </w:r>
      <w:r w:rsidR="002411A1" w:rsidRPr="00464099">
        <w:rPr>
          <w:rFonts w:cstheme="minorHAnsi"/>
          <w:bCs/>
        </w:rPr>
        <w:t>,</w:t>
      </w:r>
      <w:r w:rsidR="007836F0" w:rsidRPr="00464099">
        <w:rPr>
          <w:rFonts w:cstheme="minorHAnsi"/>
          <w:bCs/>
        </w:rPr>
        <w:t xml:space="preserve"> 4.9</w:t>
      </w:r>
      <w:r w:rsidR="002411A1" w:rsidRPr="00464099">
        <w:rPr>
          <w:rFonts w:cstheme="minorHAnsi"/>
          <w:bCs/>
        </w:rPr>
        <w:t xml:space="preserve"> percent</w:t>
      </w:r>
      <w:r w:rsidR="007836F0" w:rsidRPr="00464099">
        <w:rPr>
          <w:rFonts w:cstheme="minorHAnsi"/>
          <w:bCs/>
        </w:rPr>
        <w:t xml:space="preserve"> of eligible encounters </w:t>
      </w:r>
      <w:r w:rsidRPr="00464099">
        <w:rPr>
          <w:rFonts w:cstheme="minorHAnsi"/>
          <w:bCs/>
        </w:rPr>
        <w:t>were reported as exclusions.</w:t>
      </w:r>
    </w:p>
    <w:p w14:paraId="39E1A888" w14:textId="77777777" w:rsidR="008C6626" w:rsidRPr="00464099" w:rsidRDefault="008C6626" w:rsidP="00092566">
      <w:pPr>
        <w:autoSpaceDE w:val="0"/>
        <w:autoSpaceDN w:val="0"/>
        <w:adjustRightInd w:val="0"/>
        <w:spacing w:after="0" w:line="240" w:lineRule="auto"/>
        <w:rPr>
          <w:rFonts w:cstheme="minorHAnsi"/>
          <w:bCs/>
        </w:rPr>
      </w:pPr>
    </w:p>
    <w:p w14:paraId="726734CA" w14:textId="77777777" w:rsidR="00092566" w:rsidRDefault="00092566" w:rsidP="00092566">
      <w:pPr>
        <w:autoSpaceDE w:val="0"/>
        <w:autoSpaceDN w:val="0"/>
        <w:adjustRightInd w:val="0"/>
        <w:spacing w:after="0" w:line="240" w:lineRule="auto"/>
        <w:rPr>
          <w:rFonts w:cstheme="minorHAnsi"/>
          <w:bCs/>
          <w:sz w:val="12"/>
        </w:rPr>
      </w:pPr>
    </w:p>
    <w:p w14:paraId="3C9C9987" w14:textId="7F2231BF" w:rsidR="00104B84" w:rsidRPr="006420C8" w:rsidRDefault="00104B84" w:rsidP="00104B84">
      <w:pPr>
        <w:autoSpaceDE w:val="0"/>
        <w:autoSpaceDN w:val="0"/>
        <w:adjustRightInd w:val="0"/>
        <w:spacing w:after="0" w:line="240" w:lineRule="auto"/>
        <w:rPr>
          <w:rFonts w:cstheme="minorHAnsi"/>
          <w:b/>
          <w:bCs/>
          <w:color w:val="1F497D" w:themeColor="text2"/>
        </w:rPr>
      </w:pPr>
      <w:r w:rsidRPr="006420C8">
        <w:rPr>
          <w:rFonts w:cstheme="minorHAnsi"/>
          <w:b/>
          <w:bCs/>
          <w:color w:val="1F497D" w:themeColor="text2"/>
        </w:rPr>
        <w:t>Previous Submission</w:t>
      </w:r>
      <w:r w:rsidR="006E20EF" w:rsidRPr="006420C8">
        <w:rPr>
          <w:rFonts w:cstheme="minorHAnsi"/>
          <w:b/>
          <w:bCs/>
          <w:color w:val="1F497D" w:themeColor="text2"/>
        </w:rPr>
        <w:t>:</w:t>
      </w:r>
    </w:p>
    <w:p w14:paraId="74BC8409" w14:textId="5DDB5C8E" w:rsidR="006E20EF" w:rsidRPr="00104B84" w:rsidRDefault="006E20EF" w:rsidP="00104B84">
      <w:pPr>
        <w:autoSpaceDE w:val="0"/>
        <w:autoSpaceDN w:val="0"/>
        <w:adjustRightInd w:val="0"/>
        <w:spacing w:after="0" w:line="240" w:lineRule="auto"/>
        <w:rPr>
          <w:rFonts w:cstheme="minorHAnsi"/>
          <w:bCs/>
          <w:i/>
        </w:rPr>
      </w:pPr>
      <w:r>
        <w:rPr>
          <w:rFonts w:cstheme="minorHAnsi"/>
          <w:bCs/>
          <w:i/>
          <w:color w:val="1F497D" w:themeColor="text2"/>
        </w:rPr>
        <w:t>N/A</w:t>
      </w:r>
    </w:p>
    <w:p w14:paraId="4A51BBC0" w14:textId="77777777" w:rsidR="00104B84" w:rsidRDefault="00104B84" w:rsidP="00092566">
      <w:pPr>
        <w:autoSpaceDE w:val="0"/>
        <w:autoSpaceDN w:val="0"/>
        <w:adjustRightInd w:val="0"/>
        <w:spacing w:after="0" w:line="240" w:lineRule="auto"/>
        <w:rPr>
          <w:rFonts w:cstheme="minorHAnsi"/>
          <w:bCs/>
          <w:sz w:val="12"/>
        </w:rPr>
      </w:pPr>
    </w:p>
    <w:p w14:paraId="5EBAB5A5" w14:textId="77777777" w:rsidR="00104B84" w:rsidRPr="00464099" w:rsidRDefault="00104B84" w:rsidP="00092566">
      <w:pPr>
        <w:autoSpaceDE w:val="0"/>
        <w:autoSpaceDN w:val="0"/>
        <w:adjustRightInd w:val="0"/>
        <w:spacing w:after="0" w:line="240" w:lineRule="auto"/>
        <w:rPr>
          <w:rFonts w:cstheme="minorHAnsi"/>
          <w:bCs/>
          <w:sz w:val="12"/>
        </w:rPr>
      </w:pPr>
    </w:p>
    <w:p w14:paraId="726734CB" w14:textId="77777777" w:rsidR="007422FD" w:rsidRPr="00464099" w:rsidRDefault="00092566" w:rsidP="00DB3627">
      <w:pPr>
        <w:autoSpaceDE w:val="0"/>
        <w:autoSpaceDN w:val="0"/>
        <w:adjustRightInd w:val="0"/>
        <w:spacing w:after="0" w:line="240" w:lineRule="auto"/>
        <w:rPr>
          <w:rFonts w:cstheme="minorHAnsi"/>
          <w:bCs/>
        </w:rPr>
      </w:pPr>
      <w:proofErr w:type="spellStart"/>
      <w:r w:rsidRPr="00464099">
        <w:rPr>
          <w:rFonts w:cstheme="minorHAnsi"/>
          <w:b/>
          <w:bCs/>
        </w:rPr>
        <w:t>2b3.</w:t>
      </w:r>
      <w:r w:rsidR="00A25024" w:rsidRPr="00464099">
        <w:rPr>
          <w:rFonts w:cstheme="minorHAnsi"/>
          <w:b/>
          <w:bCs/>
        </w:rPr>
        <w:t>3</w:t>
      </w:r>
      <w:proofErr w:type="spellEnd"/>
      <w:r w:rsidR="00A25024" w:rsidRPr="00464099">
        <w:rPr>
          <w:rFonts w:cstheme="minorHAnsi"/>
          <w:b/>
          <w:bCs/>
        </w:rPr>
        <w:t xml:space="preserve">. </w:t>
      </w:r>
      <w:proofErr w:type="gramStart"/>
      <w:r w:rsidR="000B2DF7" w:rsidRPr="00464099">
        <w:rPr>
          <w:rFonts w:cstheme="minorHAnsi"/>
          <w:b/>
          <w:bCs/>
        </w:rPr>
        <w:t>What</w:t>
      </w:r>
      <w:proofErr w:type="gramEnd"/>
      <w:r w:rsidR="000B2DF7" w:rsidRPr="00464099">
        <w:rPr>
          <w:rFonts w:cstheme="minorHAnsi"/>
          <w:b/>
          <w:bCs/>
        </w:rPr>
        <w:t xml:space="preserve"> is your interpretation of the results </w:t>
      </w:r>
      <w:r w:rsidR="007422FD" w:rsidRPr="00464099">
        <w:rPr>
          <w:rFonts w:cstheme="minorHAnsi"/>
          <w:b/>
          <w:bCs/>
        </w:rPr>
        <w:t xml:space="preserve">in terms of </w:t>
      </w:r>
      <w:r w:rsidR="00713394" w:rsidRPr="00464099">
        <w:rPr>
          <w:rFonts w:cstheme="minorHAnsi"/>
          <w:b/>
          <w:bCs/>
        </w:rPr>
        <w:t>demonstrating</w:t>
      </w:r>
      <w:r w:rsidR="007422FD" w:rsidRPr="00464099">
        <w:rPr>
          <w:rFonts w:cstheme="minorHAnsi"/>
          <w:b/>
          <w:bCs/>
        </w:rPr>
        <w:t xml:space="preserve"> </w:t>
      </w:r>
      <w:r w:rsidR="00713394" w:rsidRPr="00464099">
        <w:rPr>
          <w:rFonts w:cstheme="minorHAnsi"/>
          <w:b/>
          <w:bCs/>
        </w:rPr>
        <w:t>that exclusions are needed to prevent unfair distortion of performance results</w:t>
      </w:r>
      <w:r w:rsidR="007422FD" w:rsidRPr="00464099">
        <w:rPr>
          <w:rFonts w:cstheme="minorHAnsi"/>
          <w:b/>
          <w:bCs/>
        </w:rPr>
        <w:t>?</w:t>
      </w:r>
      <w:r w:rsidR="007422FD" w:rsidRPr="00464099">
        <w:rPr>
          <w:rFonts w:cstheme="minorHAnsi"/>
          <w:bCs/>
        </w:rPr>
        <w:t xml:space="preserve"> </w:t>
      </w:r>
      <w:r w:rsidR="000B2DF7" w:rsidRPr="00464099">
        <w:rPr>
          <w:rFonts w:cstheme="minorHAnsi"/>
          <w:bCs/>
        </w:rPr>
        <w:t>(</w:t>
      </w:r>
      <w:r w:rsidR="00713394" w:rsidRPr="00464099">
        <w:rPr>
          <w:rFonts w:cstheme="minorHAnsi"/>
          <w:bCs/>
          <w:i/>
        </w:rPr>
        <w:t>i.e.,</w:t>
      </w:r>
      <w:r w:rsidR="000B2DF7" w:rsidRPr="00464099">
        <w:rPr>
          <w:rFonts w:cstheme="minorHAnsi"/>
          <w:bCs/>
          <w:i/>
        </w:rPr>
        <w:t xml:space="preserve"> the value </w:t>
      </w:r>
      <w:r w:rsidR="00713394" w:rsidRPr="00464099">
        <w:rPr>
          <w:rFonts w:cstheme="minorHAnsi"/>
          <w:bCs/>
          <w:i/>
        </w:rPr>
        <w:t>outweighs the</w:t>
      </w:r>
      <w:r w:rsidR="000B2DF7" w:rsidRPr="00464099">
        <w:rPr>
          <w:rFonts w:cstheme="minorHAnsi"/>
          <w:bCs/>
          <w:i/>
        </w:rPr>
        <w:t xml:space="preserve"> burden of increased data collection and analysi</w:t>
      </w:r>
      <w:r w:rsidR="00CC086A" w:rsidRPr="00464099">
        <w:rPr>
          <w:rFonts w:cstheme="minorHAnsi"/>
          <w:bCs/>
          <w:i/>
        </w:rPr>
        <w:t xml:space="preserve">s. </w:t>
      </w:r>
      <w:r w:rsidR="00713394" w:rsidRPr="00464099">
        <w:rPr>
          <w:rFonts w:cstheme="minorHAnsi"/>
          <w:bCs/>
        </w:rPr>
        <w:t xml:space="preserve"> </w:t>
      </w:r>
      <w:r w:rsidR="00713394" w:rsidRPr="00464099">
        <w:rPr>
          <w:rFonts w:cstheme="minorHAnsi"/>
          <w:bCs/>
          <w:i/>
          <w:u w:val="single"/>
        </w:rPr>
        <w:t>Note</w:t>
      </w:r>
      <w:r w:rsidR="00713394" w:rsidRPr="00464099">
        <w:rPr>
          <w:rFonts w:cstheme="minorHAnsi"/>
          <w:bCs/>
          <w:i/>
        </w:rPr>
        <w:t xml:space="preserve">: </w:t>
      </w:r>
      <w:r w:rsidR="00713394" w:rsidRPr="00464099">
        <w:rPr>
          <w:rFonts w:cstheme="minorHAnsi"/>
          <w:b/>
          <w:bCs/>
          <w:i/>
        </w:rPr>
        <w:t xml:space="preserve">If patient preference is </w:t>
      </w:r>
      <w:proofErr w:type="gramStart"/>
      <w:r w:rsidR="00713394" w:rsidRPr="00464099">
        <w:rPr>
          <w:rFonts w:cstheme="minorHAnsi"/>
          <w:b/>
          <w:bCs/>
          <w:i/>
        </w:rPr>
        <w:t>an exclusion</w:t>
      </w:r>
      <w:proofErr w:type="gramEnd"/>
      <w:r w:rsidR="00713394" w:rsidRPr="00464099">
        <w:rPr>
          <w:rFonts w:cstheme="minorHAnsi"/>
          <w:bCs/>
          <w:i/>
        </w:rPr>
        <w:t>, the measure must be specified so that the effect on the performance score is transparent, e.g., scores with and without exclusion</w:t>
      </w:r>
      <w:r w:rsidR="00713394" w:rsidRPr="00464099">
        <w:rPr>
          <w:rFonts w:cstheme="minorHAnsi"/>
          <w:bCs/>
        </w:rPr>
        <w:t>)</w:t>
      </w:r>
      <w:r w:rsidR="007422FD" w:rsidRPr="00464099">
        <w:rPr>
          <w:rFonts w:cstheme="minorHAnsi"/>
          <w:bCs/>
        </w:rPr>
        <w:br/>
      </w:r>
    </w:p>
    <w:p w14:paraId="41EB00A3" w14:textId="3C0EF9EB" w:rsidR="008C6626" w:rsidRDefault="008938B2" w:rsidP="00DB3627">
      <w:pPr>
        <w:autoSpaceDE w:val="0"/>
        <w:autoSpaceDN w:val="0"/>
        <w:adjustRightInd w:val="0"/>
        <w:spacing w:after="0" w:line="240" w:lineRule="auto"/>
        <w:rPr>
          <w:rFonts w:cstheme="minorHAnsi"/>
          <w:bCs/>
        </w:rPr>
      </w:pPr>
      <w:r w:rsidRPr="00464099">
        <w:rPr>
          <w:rFonts w:cstheme="minorHAnsi"/>
          <w:bCs/>
        </w:rPr>
        <w:t>The l</w:t>
      </w:r>
      <w:r w:rsidR="008C6626" w:rsidRPr="00464099">
        <w:rPr>
          <w:rFonts w:cstheme="minorHAnsi"/>
          <w:bCs/>
        </w:rPr>
        <w:t xml:space="preserve">ow rates suggest that </w:t>
      </w:r>
      <w:r w:rsidRPr="00464099">
        <w:rPr>
          <w:rFonts w:cstheme="minorHAnsi"/>
          <w:bCs/>
        </w:rPr>
        <w:t xml:space="preserve">the </w:t>
      </w:r>
      <w:r w:rsidR="005805B6" w:rsidRPr="00464099">
        <w:rPr>
          <w:rFonts w:cstheme="minorHAnsi"/>
          <w:bCs/>
        </w:rPr>
        <w:t xml:space="preserve">exclusions will not unduly distort </w:t>
      </w:r>
      <w:r w:rsidR="008C6626" w:rsidRPr="00464099">
        <w:rPr>
          <w:rFonts w:cstheme="minorHAnsi"/>
          <w:bCs/>
        </w:rPr>
        <w:t xml:space="preserve">measure performance. Although they may not dramatically change measure performance, </w:t>
      </w:r>
      <w:r w:rsidR="005805B6" w:rsidRPr="00464099">
        <w:rPr>
          <w:rFonts w:cstheme="minorHAnsi"/>
          <w:bCs/>
        </w:rPr>
        <w:t>exclusions</w:t>
      </w:r>
      <w:r w:rsidR="008C6626" w:rsidRPr="00464099">
        <w:rPr>
          <w:rFonts w:cstheme="minorHAnsi"/>
          <w:bCs/>
        </w:rPr>
        <w:t xml:space="preserve"> allow for provider discretion in determining whether to </w:t>
      </w:r>
      <w:r w:rsidR="00077E55" w:rsidRPr="00464099">
        <w:rPr>
          <w:rFonts w:cstheme="minorHAnsi"/>
          <w:bCs/>
        </w:rPr>
        <w:t xml:space="preserve">screen </w:t>
      </w:r>
      <w:r w:rsidR="008C6626" w:rsidRPr="00464099">
        <w:rPr>
          <w:rFonts w:cstheme="minorHAnsi"/>
          <w:bCs/>
        </w:rPr>
        <w:t>patients</w:t>
      </w:r>
      <w:r w:rsidR="00077E55" w:rsidRPr="00464099">
        <w:rPr>
          <w:rFonts w:cstheme="minorHAnsi"/>
          <w:bCs/>
        </w:rPr>
        <w:t xml:space="preserve"> for depression</w:t>
      </w:r>
      <w:r w:rsidR="008C6626" w:rsidRPr="00464099">
        <w:rPr>
          <w:rFonts w:cstheme="minorHAnsi"/>
          <w:bCs/>
        </w:rPr>
        <w:t xml:space="preserve"> and provide follow-up</w:t>
      </w:r>
      <w:r w:rsidR="005805B6" w:rsidRPr="00464099">
        <w:rPr>
          <w:rFonts w:cstheme="minorHAnsi"/>
          <w:bCs/>
        </w:rPr>
        <w:t xml:space="preserve"> interventions</w:t>
      </w:r>
      <w:r w:rsidRPr="00464099">
        <w:rPr>
          <w:rFonts w:cstheme="minorHAnsi"/>
          <w:bCs/>
        </w:rPr>
        <w:t>, improving the measure’s face validity</w:t>
      </w:r>
      <w:r w:rsidR="008C6626" w:rsidRPr="00464099">
        <w:rPr>
          <w:rFonts w:cstheme="minorHAnsi"/>
          <w:bCs/>
        </w:rPr>
        <w:t>.</w:t>
      </w:r>
      <w:r w:rsidR="008C6626" w:rsidRPr="00A25024">
        <w:rPr>
          <w:rFonts w:cstheme="minorHAnsi"/>
          <w:bCs/>
        </w:rPr>
        <w:br/>
      </w:r>
    </w:p>
    <w:p w14:paraId="509CBA27" w14:textId="4F17A5B3" w:rsidR="00104B84" w:rsidRPr="006420C8" w:rsidRDefault="00104B84" w:rsidP="00104B84">
      <w:pPr>
        <w:autoSpaceDE w:val="0"/>
        <w:autoSpaceDN w:val="0"/>
        <w:adjustRightInd w:val="0"/>
        <w:spacing w:after="0" w:line="240" w:lineRule="auto"/>
        <w:rPr>
          <w:rFonts w:cstheme="minorHAnsi"/>
          <w:b/>
          <w:bCs/>
          <w:color w:val="1F497D" w:themeColor="text2"/>
        </w:rPr>
      </w:pPr>
      <w:r w:rsidRPr="006420C8">
        <w:rPr>
          <w:rFonts w:cstheme="minorHAnsi"/>
          <w:b/>
          <w:bCs/>
          <w:color w:val="1F497D" w:themeColor="text2"/>
        </w:rPr>
        <w:t>Previous Submission</w:t>
      </w:r>
      <w:r w:rsidR="006E20EF" w:rsidRPr="006420C8">
        <w:rPr>
          <w:rFonts w:cstheme="minorHAnsi"/>
          <w:b/>
          <w:bCs/>
          <w:color w:val="1F497D" w:themeColor="text2"/>
        </w:rPr>
        <w:t>:</w:t>
      </w:r>
    </w:p>
    <w:p w14:paraId="437A8A47" w14:textId="593CB10C" w:rsidR="006E20EF" w:rsidRPr="00104B84" w:rsidRDefault="006E20EF" w:rsidP="00104B84">
      <w:pPr>
        <w:autoSpaceDE w:val="0"/>
        <w:autoSpaceDN w:val="0"/>
        <w:adjustRightInd w:val="0"/>
        <w:spacing w:after="0" w:line="240" w:lineRule="auto"/>
        <w:rPr>
          <w:rFonts w:cstheme="minorHAnsi"/>
          <w:bCs/>
          <w:i/>
        </w:rPr>
      </w:pPr>
      <w:r>
        <w:rPr>
          <w:rFonts w:cstheme="minorHAnsi"/>
          <w:bCs/>
          <w:i/>
          <w:color w:val="1F497D" w:themeColor="text2"/>
        </w:rPr>
        <w:t>N/A</w:t>
      </w:r>
    </w:p>
    <w:p w14:paraId="3BD76078" w14:textId="77777777" w:rsidR="00104B84" w:rsidRPr="00A25024" w:rsidRDefault="00104B84" w:rsidP="00DB3627">
      <w:pPr>
        <w:autoSpaceDE w:val="0"/>
        <w:autoSpaceDN w:val="0"/>
        <w:adjustRightInd w:val="0"/>
        <w:spacing w:after="0" w:line="240" w:lineRule="auto"/>
        <w:rPr>
          <w:rFonts w:cstheme="minorHAnsi"/>
          <w:bCs/>
        </w:rPr>
      </w:pPr>
    </w:p>
    <w:p w14:paraId="726734CC"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726734CD" w14:textId="77777777" w:rsidR="00AC1D8E" w:rsidRPr="0086464B" w:rsidRDefault="00092566" w:rsidP="00AC1D8E">
      <w:pPr>
        <w:autoSpaceDE w:val="0"/>
        <w:autoSpaceDN w:val="0"/>
        <w:adjustRightInd w:val="0"/>
        <w:spacing w:after="0" w:line="240" w:lineRule="auto"/>
        <w:rPr>
          <w:rFonts w:cstheme="minorHAnsi"/>
          <w:b/>
          <w:bCs/>
          <w:i/>
        </w:rPr>
      </w:pPr>
      <w:bookmarkStart w:id="11" w:name="section2b4"/>
      <w:bookmarkEnd w:id="11"/>
      <w:proofErr w:type="spellStart"/>
      <w:r w:rsidRPr="00A25024">
        <w:rPr>
          <w:rFonts w:cstheme="minorHAnsi"/>
          <w:b/>
          <w:bCs/>
        </w:rPr>
        <w:t>2b4</w:t>
      </w:r>
      <w:proofErr w:type="spellEnd"/>
      <w:r w:rsidRPr="00A25024">
        <w:rPr>
          <w:rFonts w:cstheme="minorHAnsi"/>
          <w:b/>
          <w:bCs/>
        </w:rPr>
        <w:t>.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proofErr w:type="spellStart"/>
        <w:r w:rsidR="00BE592D" w:rsidRPr="00BE592D">
          <w:rPr>
            <w:rStyle w:val="Hyperlink"/>
            <w:rFonts w:cstheme="minorHAnsi"/>
            <w:b/>
            <w:bCs/>
            <w:i/>
            <w:highlight w:val="green"/>
          </w:rPr>
          <w:t>2b5</w:t>
        </w:r>
        <w:proofErr w:type="spellEnd"/>
      </w:hyperlink>
      <w:r w:rsidR="00BE592D" w:rsidRPr="00BE592D">
        <w:rPr>
          <w:rFonts w:cstheme="minorHAnsi"/>
          <w:b/>
          <w:bCs/>
          <w:i/>
          <w:highlight w:val="green"/>
        </w:rPr>
        <w:t>.</w:t>
      </w:r>
    </w:p>
    <w:p w14:paraId="726734CE" w14:textId="77777777" w:rsidR="008871A9" w:rsidRDefault="008871A9" w:rsidP="00092566">
      <w:pPr>
        <w:autoSpaceDE w:val="0"/>
        <w:autoSpaceDN w:val="0"/>
        <w:adjustRightInd w:val="0"/>
        <w:spacing w:after="0" w:line="240" w:lineRule="auto"/>
        <w:rPr>
          <w:rFonts w:cstheme="minorHAnsi"/>
          <w:b/>
          <w:bCs/>
        </w:rPr>
      </w:pPr>
    </w:p>
    <w:p w14:paraId="726734CF" w14:textId="77777777" w:rsidR="00743E46" w:rsidRDefault="00092566" w:rsidP="00092566">
      <w:pPr>
        <w:autoSpaceDE w:val="0"/>
        <w:autoSpaceDN w:val="0"/>
        <w:adjustRightInd w:val="0"/>
        <w:spacing w:after="0" w:line="240" w:lineRule="auto"/>
        <w:rPr>
          <w:rFonts w:cstheme="minorHAnsi"/>
          <w:b/>
          <w:bCs/>
        </w:rPr>
      </w:pPr>
      <w:proofErr w:type="spellStart"/>
      <w:r w:rsidRPr="005232D6">
        <w:rPr>
          <w:rFonts w:cstheme="minorHAnsi"/>
          <w:b/>
          <w:bCs/>
        </w:rPr>
        <w:t>2b4.1</w:t>
      </w:r>
      <w:proofErr w:type="spellEnd"/>
      <w:r w:rsidRPr="005232D6">
        <w:rPr>
          <w:rFonts w:cstheme="minorHAnsi"/>
          <w:b/>
          <w:bCs/>
        </w:rPr>
        <w:t xml:space="preserve">. </w:t>
      </w:r>
      <w:proofErr w:type="gramStart"/>
      <w:r w:rsidR="00743E46" w:rsidRPr="005232D6">
        <w:rPr>
          <w:rFonts w:cstheme="minorHAnsi"/>
          <w:b/>
          <w:bCs/>
        </w:rPr>
        <w:t>What</w:t>
      </w:r>
      <w:proofErr w:type="gramEnd"/>
      <w:r w:rsidR="00743E46" w:rsidRPr="005232D6">
        <w:rPr>
          <w:rFonts w:cstheme="minorHAnsi"/>
          <w:b/>
          <w:bCs/>
        </w:rPr>
        <w:t xml:space="preserve"> method of controlling for differences in case mix is used?</w:t>
      </w:r>
    </w:p>
    <w:p w14:paraId="726734D0" w14:textId="4EF2F88C" w:rsidR="00033038" w:rsidRPr="005232D6" w:rsidRDefault="00CA7B4A"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EndPr/>
        <w:sdtContent>
          <w:r w:rsidR="005263D2">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726734D1" w14:textId="77777777" w:rsidR="00743E46" w:rsidRPr="005232D6" w:rsidRDefault="00CA7B4A"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726734D2" w14:textId="77777777" w:rsidR="00743E46" w:rsidRPr="005232D6" w:rsidRDefault="00CA7B4A"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726734D3" w14:textId="77777777" w:rsidR="00743E46" w:rsidRPr="005232D6" w:rsidRDefault="00CA7B4A"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726734D4" w14:textId="77777777" w:rsidR="00743E46" w:rsidRDefault="00743E46" w:rsidP="00092566">
      <w:pPr>
        <w:autoSpaceDE w:val="0"/>
        <w:autoSpaceDN w:val="0"/>
        <w:adjustRightInd w:val="0"/>
        <w:spacing w:after="0" w:line="240" w:lineRule="auto"/>
        <w:rPr>
          <w:rFonts w:cstheme="minorHAnsi"/>
          <w:b/>
          <w:bCs/>
        </w:rPr>
      </w:pPr>
    </w:p>
    <w:p w14:paraId="279E4CDA" w14:textId="77777777" w:rsidR="00104B84" w:rsidRDefault="00104B84" w:rsidP="00092566">
      <w:pPr>
        <w:autoSpaceDE w:val="0"/>
        <w:autoSpaceDN w:val="0"/>
        <w:adjustRightInd w:val="0"/>
        <w:spacing w:after="0" w:line="240" w:lineRule="auto"/>
        <w:rPr>
          <w:rFonts w:cstheme="minorHAnsi"/>
          <w:b/>
          <w:bCs/>
        </w:rPr>
      </w:pPr>
    </w:p>
    <w:p w14:paraId="7EF70322" w14:textId="77777777" w:rsidR="00104B84" w:rsidRDefault="00104B84" w:rsidP="00092566">
      <w:pPr>
        <w:autoSpaceDE w:val="0"/>
        <w:autoSpaceDN w:val="0"/>
        <w:adjustRightInd w:val="0"/>
        <w:spacing w:after="0" w:line="240" w:lineRule="auto"/>
        <w:rPr>
          <w:rFonts w:cstheme="minorHAnsi"/>
          <w:b/>
          <w:bCs/>
        </w:rPr>
      </w:pPr>
    </w:p>
    <w:p w14:paraId="726734D5" w14:textId="77777777" w:rsidR="00092566" w:rsidRPr="00464099" w:rsidRDefault="000B7D57" w:rsidP="00846A6F">
      <w:pPr>
        <w:autoSpaceDE w:val="0"/>
        <w:autoSpaceDN w:val="0"/>
        <w:adjustRightInd w:val="0"/>
        <w:spacing w:line="240" w:lineRule="auto"/>
        <w:rPr>
          <w:rFonts w:cstheme="minorHAnsi"/>
          <w:bCs/>
        </w:rPr>
      </w:pPr>
      <w:proofErr w:type="spellStart"/>
      <w:r w:rsidRPr="00450C58">
        <w:rPr>
          <w:rFonts w:cstheme="minorHAnsi"/>
          <w:b/>
          <w:bCs/>
        </w:rPr>
        <w:t>2b4.1.1</w:t>
      </w:r>
      <w:proofErr w:type="spellEnd"/>
      <w:r w:rsidRPr="00450C58">
        <w:rPr>
          <w:rFonts w:cstheme="minorHAnsi"/>
          <w:b/>
          <w:bCs/>
        </w:rPr>
        <w:t xml:space="preserve"> </w:t>
      </w:r>
      <w:r w:rsidR="00F34FAB" w:rsidRPr="00450C58">
        <w:rPr>
          <w:rFonts w:ascii="Calibri" w:eastAsia="MS Mincho" w:hAnsi="Calibri" w:cs="Calibri"/>
          <w:b/>
          <w:bCs/>
        </w:rPr>
        <w:t xml:space="preserve">If using a statistical risk model, provide detailed risk model specifications, including the risk </w:t>
      </w:r>
      <w:r w:rsidR="00F34FAB" w:rsidRPr="00464099">
        <w:rPr>
          <w:rFonts w:ascii="Calibri" w:eastAsia="MS Mincho" w:hAnsi="Calibri" w:cs="Calibri"/>
          <w:b/>
          <w:bCs/>
        </w:rPr>
        <w:t xml:space="preserve">model method, risk factors, coefficients, equations, codes with descriptors, and definitions. </w:t>
      </w:r>
    </w:p>
    <w:p w14:paraId="726734D6" w14:textId="6A6F8529" w:rsidR="009D3882" w:rsidRDefault="008E78FA" w:rsidP="009D3882">
      <w:pPr>
        <w:rPr>
          <w:rFonts w:cs="Calibri"/>
          <w:bCs/>
        </w:rPr>
      </w:pPr>
      <w:r w:rsidRPr="00464099">
        <w:rPr>
          <w:rFonts w:cs="Calibri"/>
          <w:bCs/>
        </w:rPr>
        <w:lastRenderedPageBreak/>
        <w:t>N/A</w:t>
      </w:r>
    </w:p>
    <w:p w14:paraId="6C3917A3" w14:textId="77777777" w:rsidR="00104B84" w:rsidRDefault="00104B84" w:rsidP="009D3882">
      <w:pPr>
        <w:rPr>
          <w:rFonts w:cs="Calibri"/>
          <w:bCs/>
        </w:rPr>
      </w:pPr>
    </w:p>
    <w:p w14:paraId="654CC7BE" w14:textId="77777777" w:rsidR="00104B84" w:rsidRPr="00464099" w:rsidRDefault="00104B84" w:rsidP="009D3882">
      <w:pPr>
        <w:rPr>
          <w:rFonts w:cs="Calibri"/>
          <w:bCs/>
        </w:rPr>
      </w:pPr>
    </w:p>
    <w:p w14:paraId="65B7B202" w14:textId="77777777" w:rsidR="008E78FA" w:rsidRPr="00464099" w:rsidRDefault="009D3882" w:rsidP="009D3882">
      <w:pPr>
        <w:rPr>
          <w:rFonts w:cs="Calibri"/>
          <w:bCs/>
        </w:rPr>
      </w:pPr>
      <w:proofErr w:type="spellStart"/>
      <w:r w:rsidRPr="00464099">
        <w:rPr>
          <w:rFonts w:cs="Calibri"/>
          <w:b/>
          <w:bCs/>
        </w:rPr>
        <w:t>2b4.2</w:t>
      </w:r>
      <w:proofErr w:type="spellEnd"/>
      <w:r w:rsidRPr="00464099">
        <w:rPr>
          <w:rFonts w:cs="Calibri"/>
          <w:b/>
          <w:bCs/>
        </w:rPr>
        <w:t xml:space="preserve">. </w:t>
      </w:r>
      <w:proofErr w:type="gramStart"/>
      <w:r w:rsidRPr="00464099">
        <w:rPr>
          <w:rFonts w:cs="Calibri"/>
          <w:b/>
          <w:bCs/>
        </w:rPr>
        <w:t>If</w:t>
      </w:r>
      <w:proofErr w:type="gramEnd"/>
      <w:r w:rsidRPr="00464099">
        <w:rPr>
          <w:rFonts w:cs="Calibri"/>
          <w:b/>
          <w:bCs/>
        </w:rPr>
        <w:t xml:space="preserve"> an outcome or resource use component measure is </w:t>
      </w:r>
      <w:r w:rsidRPr="00464099">
        <w:rPr>
          <w:rFonts w:cs="Calibri"/>
          <w:b/>
          <w:bCs/>
          <w:u w:val="single"/>
        </w:rPr>
        <w:t>not risk adjusted or stratified</w:t>
      </w:r>
      <w:r w:rsidRPr="00464099">
        <w:rPr>
          <w:rFonts w:cs="Calibri"/>
          <w:b/>
          <w:bCs/>
        </w:rPr>
        <w:t xml:space="preserve">, provide </w:t>
      </w:r>
      <w:r w:rsidRPr="00464099">
        <w:rPr>
          <w:rFonts w:cs="Calibri"/>
          <w:b/>
          <w:bCs/>
          <w:u w:val="single"/>
        </w:rPr>
        <w:t>rationale and analyses</w:t>
      </w:r>
      <w:r w:rsidRPr="00464099">
        <w:rPr>
          <w:rFonts w:cs="Calibri"/>
          <w:b/>
          <w:bCs/>
        </w:rPr>
        <w:t xml:space="preserve"> to demonstrate that controlling for differences in patient characteristics (case mix) is not needed to achieve fair comparisons across measured entities</w:t>
      </w:r>
      <w:r w:rsidRPr="00464099">
        <w:rPr>
          <w:rFonts w:cs="Calibri"/>
          <w:bCs/>
        </w:rPr>
        <w:t xml:space="preserve">. </w:t>
      </w:r>
    </w:p>
    <w:p w14:paraId="4D75EE9C" w14:textId="77777777" w:rsidR="00104B84" w:rsidRDefault="008E78FA" w:rsidP="00E51D80">
      <w:pPr>
        <w:spacing w:after="0"/>
        <w:rPr>
          <w:rFonts w:cs="Calibri"/>
          <w:bCs/>
        </w:rPr>
      </w:pPr>
      <w:r w:rsidRPr="00464099">
        <w:rPr>
          <w:rFonts w:cs="Calibri"/>
          <w:bCs/>
        </w:rPr>
        <w:t>N/A</w:t>
      </w:r>
    </w:p>
    <w:p w14:paraId="6E0368A4" w14:textId="77777777" w:rsidR="00104B84" w:rsidRDefault="00104B84" w:rsidP="00E51D80">
      <w:pPr>
        <w:spacing w:after="0"/>
        <w:rPr>
          <w:rFonts w:cs="Calibri"/>
          <w:bCs/>
        </w:rPr>
      </w:pPr>
    </w:p>
    <w:p w14:paraId="7E6FED2A" w14:textId="404FBFA6" w:rsidR="00E51D80" w:rsidRDefault="009D3882" w:rsidP="00E51D80">
      <w:pPr>
        <w:spacing w:after="0"/>
        <w:rPr>
          <w:rFonts w:cstheme="minorHAnsi"/>
          <w:b/>
          <w:bCs/>
        </w:rPr>
      </w:pPr>
      <w:r w:rsidRPr="00464099">
        <w:rPr>
          <w:rFonts w:cs="Calibri"/>
          <w:bCs/>
        </w:rPr>
        <w:br/>
      </w:r>
    </w:p>
    <w:p w14:paraId="3103BB21" w14:textId="26EA6E81" w:rsidR="008E78FA" w:rsidRPr="00464099" w:rsidRDefault="00092566" w:rsidP="009D3882">
      <w:pPr>
        <w:rPr>
          <w:rFonts w:cstheme="minorHAnsi"/>
          <w:bCs/>
        </w:rPr>
      </w:pPr>
      <w:proofErr w:type="spellStart"/>
      <w:r w:rsidRPr="00464099">
        <w:rPr>
          <w:rFonts w:cstheme="minorHAnsi"/>
          <w:b/>
          <w:bCs/>
        </w:rPr>
        <w:t>2b4.3</w:t>
      </w:r>
      <w:proofErr w:type="spellEnd"/>
      <w:r w:rsidRPr="00464099">
        <w:rPr>
          <w:rFonts w:cstheme="minorHAnsi"/>
          <w:b/>
          <w:bCs/>
        </w:rPr>
        <w:t xml:space="preserve">. </w:t>
      </w:r>
      <w:r w:rsidR="00927027" w:rsidRPr="00464099">
        <w:rPr>
          <w:rFonts w:cstheme="minorHAnsi"/>
          <w:b/>
          <w:bCs/>
        </w:rPr>
        <w:t>Describe</w:t>
      </w:r>
      <w:r w:rsidRPr="00464099">
        <w:rPr>
          <w:rFonts w:cstheme="minorHAnsi"/>
          <w:b/>
          <w:bCs/>
        </w:rPr>
        <w:t xml:space="preserve"> the conceptual/clinical </w:t>
      </w:r>
      <w:r w:rsidRPr="00464099">
        <w:rPr>
          <w:rFonts w:cstheme="minorHAnsi"/>
          <w:b/>
          <w:bCs/>
          <w:u w:val="single"/>
        </w:rPr>
        <w:t>and</w:t>
      </w:r>
      <w:r w:rsidRPr="00464099">
        <w:rPr>
          <w:rFonts w:cstheme="minorHAnsi"/>
          <w:b/>
          <w:bCs/>
        </w:rPr>
        <w:t xml:space="preserve"> statistical methods and criteria used to select </w:t>
      </w:r>
      <w:r w:rsidR="005363F1" w:rsidRPr="00464099">
        <w:rPr>
          <w:rFonts w:cstheme="minorHAnsi"/>
          <w:b/>
          <w:bCs/>
        </w:rPr>
        <w:t xml:space="preserve">patient </w:t>
      </w:r>
      <w:r w:rsidRPr="00464099">
        <w:rPr>
          <w:rFonts w:cstheme="minorHAnsi"/>
          <w:b/>
          <w:bCs/>
        </w:rPr>
        <w:t xml:space="preserve">factors </w:t>
      </w:r>
      <w:r w:rsidR="0021054A" w:rsidRPr="00464099">
        <w:rPr>
          <w:rFonts w:cstheme="minorHAnsi"/>
          <w:b/>
          <w:bCs/>
        </w:rPr>
        <w:t>(</w:t>
      </w:r>
      <w:r w:rsidR="00E967AD" w:rsidRPr="00464099">
        <w:rPr>
          <w:rFonts w:cstheme="minorHAnsi"/>
          <w:b/>
          <w:bCs/>
        </w:rPr>
        <w:t xml:space="preserve">clinical factors or </w:t>
      </w:r>
      <w:proofErr w:type="spellStart"/>
      <w:r w:rsidR="0021054A" w:rsidRPr="00464099">
        <w:rPr>
          <w:rFonts w:cstheme="minorHAnsi"/>
          <w:b/>
          <w:bCs/>
        </w:rPr>
        <w:t>sociodemographic</w:t>
      </w:r>
      <w:proofErr w:type="spellEnd"/>
      <w:r w:rsidR="0021054A" w:rsidRPr="00464099">
        <w:rPr>
          <w:rFonts w:cstheme="minorHAnsi"/>
          <w:b/>
          <w:bCs/>
        </w:rPr>
        <w:t xml:space="preserve"> factors) </w:t>
      </w:r>
      <w:r w:rsidRPr="00464099">
        <w:rPr>
          <w:rFonts w:cstheme="minorHAnsi"/>
          <w:b/>
          <w:bCs/>
        </w:rPr>
        <w:t>used in the statistical risk model or for stratification by risk</w:t>
      </w:r>
      <w:r w:rsidR="00927027" w:rsidRPr="00464099">
        <w:rPr>
          <w:rFonts w:cstheme="minorHAnsi"/>
          <w:b/>
          <w:bCs/>
        </w:rPr>
        <w:t xml:space="preserve"> </w:t>
      </w:r>
      <w:r w:rsidRPr="00464099">
        <w:rPr>
          <w:rFonts w:cstheme="minorHAnsi"/>
          <w:bCs/>
        </w:rPr>
        <w:t>(</w:t>
      </w:r>
      <w:r w:rsidRPr="00464099">
        <w:rPr>
          <w:rFonts w:cstheme="minorHAnsi"/>
          <w:bCs/>
          <w:i/>
        </w:rPr>
        <w:t xml:space="preserve">e.g., potential factors identified in </w:t>
      </w:r>
      <w:r w:rsidR="005363F1" w:rsidRPr="00464099">
        <w:rPr>
          <w:rFonts w:cstheme="minorHAnsi"/>
          <w:bCs/>
          <w:i/>
        </w:rPr>
        <w:t xml:space="preserve">the </w:t>
      </w:r>
      <w:r w:rsidRPr="00464099">
        <w:rPr>
          <w:rFonts w:cstheme="minorHAnsi"/>
          <w:bCs/>
          <w:i/>
        </w:rPr>
        <w:t>literature and/or expert panel; regression analysis; statistical significance of p&lt;0.10; correlation of x or higher</w:t>
      </w:r>
      <w:r w:rsidR="005363F1" w:rsidRPr="00464099">
        <w:rPr>
          <w:rFonts w:cstheme="minorHAnsi"/>
          <w:bCs/>
          <w:i/>
        </w:rPr>
        <w:t>; patient factors should be present at the start of care</w:t>
      </w:r>
      <w:r w:rsidRPr="00464099">
        <w:rPr>
          <w:rFonts w:cstheme="minorHAnsi"/>
          <w:bCs/>
        </w:rPr>
        <w:t>)</w:t>
      </w:r>
    </w:p>
    <w:p w14:paraId="13D24F1F" w14:textId="77777777" w:rsidR="00104B84" w:rsidRDefault="008E78FA" w:rsidP="009D3882">
      <w:pPr>
        <w:rPr>
          <w:rFonts w:cstheme="minorHAnsi"/>
          <w:bCs/>
        </w:rPr>
      </w:pPr>
      <w:r w:rsidRPr="00464099">
        <w:rPr>
          <w:rFonts w:cstheme="minorHAnsi"/>
          <w:bCs/>
        </w:rPr>
        <w:t>N/A</w:t>
      </w:r>
    </w:p>
    <w:p w14:paraId="726734D8" w14:textId="2AA22628" w:rsidR="00092566" w:rsidRPr="00464099" w:rsidRDefault="00092566" w:rsidP="009D3882">
      <w:pPr>
        <w:rPr>
          <w:rFonts w:cstheme="minorHAnsi"/>
          <w:bCs/>
          <w:sz w:val="4"/>
        </w:rPr>
      </w:pPr>
    </w:p>
    <w:p w14:paraId="39FAD0F6" w14:textId="77777777" w:rsidR="008E78FA" w:rsidRPr="00464099" w:rsidRDefault="00092566" w:rsidP="00001D73">
      <w:pPr>
        <w:autoSpaceDE w:val="0"/>
        <w:autoSpaceDN w:val="0"/>
        <w:adjustRightInd w:val="0"/>
        <w:spacing w:after="0" w:line="240" w:lineRule="auto"/>
        <w:rPr>
          <w:rFonts w:cstheme="minorHAnsi"/>
          <w:b/>
          <w:bCs/>
        </w:rPr>
      </w:pPr>
      <w:proofErr w:type="spellStart"/>
      <w:r w:rsidRPr="00464099">
        <w:rPr>
          <w:rFonts w:cstheme="minorHAnsi"/>
          <w:b/>
          <w:bCs/>
        </w:rPr>
        <w:t>2b4.4</w:t>
      </w:r>
      <w:r w:rsidR="00193F21" w:rsidRPr="00464099">
        <w:rPr>
          <w:rFonts w:cstheme="minorHAnsi"/>
          <w:b/>
          <w:bCs/>
        </w:rPr>
        <w:t>a</w:t>
      </w:r>
      <w:proofErr w:type="spellEnd"/>
      <w:r w:rsidRPr="00464099">
        <w:rPr>
          <w:rFonts w:cstheme="minorHAnsi"/>
          <w:b/>
          <w:bCs/>
        </w:rPr>
        <w:t xml:space="preserve">. </w:t>
      </w:r>
      <w:proofErr w:type="gramStart"/>
      <w:r w:rsidRPr="00464099">
        <w:rPr>
          <w:rFonts w:cstheme="minorHAnsi"/>
          <w:b/>
          <w:bCs/>
        </w:rPr>
        <w:t>What</w:t>
      </w:r>
      <w:proofErr w:type="gramEnd"/>
      <w:r w:rsidRPr="00464099">
        <w:rPr>
          <w:rFonts w:cstheme="minorHAnsi"/>
          <w:b/>
          <w:bCs/>
        </w:rPr>
        <w:t xml:space="preserve"> were the statistical results of the analyses used to select risk factors?</w:t>
      </w:r>
    </w:p>
    <w:p w14:paraId="726734DA" w14:textId="186A2CEE" w:rsidR="00092566" w:rsidRDefault="00001D73" w:rsidP="00001D73">
      <w:pPr>
        <w:autoSpaceDE w:val="0"/>
        <w:autoSpaceDN w:val="0"/>
        <w:adjustRightInd w:val="0"/>
        <w:spacing w:after="0" w:line="240" w:lineRule="auto"/>
        <w:rPr>
          <w:rFonts w:cstheme="minorHAnsi"/>
          <w:bCs/>
        </w:rPr>
      </w:pPr>
      <w:r w:rsidRPr="00464099">
        <w:rPr>
          <w:rFonts w:cstheme="minorHAnsi"/>
          <w:b/>
          <w:bCs/>
        </w:rPr>
        <w:br/>
      </w:r>
      <w:r w:rsidR="008E78FA" w:rsidRPr="00464099">
        <w:rPr>
          <w:rFonts w:cstheme="minorHAnsi"/>
          <w:bCs/>
        </w:rPr>
        <w:t>N/A</w:t>
      </w:r>
    </w:p>
    <w:p w14:paraId="35692806" w14:textId="77777777" w:rsidR="00104B84" w:rsidRDefault="00104B84" w:rsidP="00001D73">
      <w:pPr>
        <w:autoSpaceDE w:val="0"/>
        <w:autoSpaceDN w:val="0"/>
        <w:adjustRightInd w:val="0"/>
        <w:spacing w:after="0" w:line="240" w:lineRule="auto"/>
        <w:rPr>
          <w:rFonts w:cstheme="minorHAnsi"/>
          <w:bCs/>
        </w:rPr>
      </w:pPr>
    </w:p>
    <w:p w14:paraId="1E3150B6" w14:textId="77777777" w:rsidR="00104B84" w:rsidRPr="00464099" w:rsidRDefault="00104B84" w:rsidP="00001D73">
      <w:pPr>
        <w:autoSpaceDE w:val="0"/>
        <w:autoSpaceDN w:val="0"/>
        <w:adjustRightInd w:val="0"/>
        <w:spacing w:after="0" w:line="240" w:lineRule="auto"/>
        <w:rPr>
          <w:rFonts w:cstheme="minorHAnsi"/>
          <w:bCs/>
        </w:rPr>
      </w:pPr>
    </w:p>
    <w:p w14:paraId="726734DB" w14:textId="77777777" w:rsidR="00001D73" w:rsidRPr="00464099" w:rsidRDefault="00C1695E" w:rsidP="00001D73">
      <w:pPr>
        <w:autoSpaceDE w:val="0"/>
        <w:autoSpaceDN w:val="0"/>
        <w:adjustRightInd w:val="0"/>
        <w:spacing w:after="0" w:line="240" w:lineRule="auto"/>
        <w:rPr>
          <w:rFonts w:cstheme="minorHAnsi"/>
          <w:b/>
          <w:bCs/>
        </w:rPr>
      </w:pPr>
      <w:proofErr w:type="spellStart"/>
      <w:r w:rsidRPr="00464099">
        <w:rPr>
          <w:rFonts w:cstheme="minorHAnsi"/>
          <w:b/>
          <w:bCs/>
        </w:rPr>
        <w:t>2b4.4b</w:t>
      </w:r>
      <w:proofErr w:type="spellEnd"/>
      <w:r w:rsidRPr="00464099">
        <w:rPr>
          <w:rFonts w:cstheme="minorHAnsi"/>
          <w:b/>
          <w:bCs/>
        </w:rPr>
        <w:t xml:space="preserve">. Describe the analyses and interpretation resulting in the decision to select </w:t>
      </w:r>
      <w:proofErr w:type="spellStart"/>
      <w:r w:rsidRPr="00464099">
        <w:rPr>
          <w:rFonts w:cstheme="minorHAnsi"/>
          <w:b/>
          <w:bCs/>
        </w:rPr>
        <w:t>SDS</w:t>
      </w:r>
      <w:proofErr w:type="spellEnd"/>
      <w:r w:rsidRPr="00464099">
        <w:rPr>
          <w:rFonts w:cstheme="minorHAnsi"/>
          <w:b/>
          <w:bCs/>
        </w:rPr>
        <w:t xml:space="preserve"> factors (e.g. prevalence of the factor across measured entities, empirical association with the outcome, contribution of unique variation in the outcome, assessment of between-unit effects and within-unit effects)</w:t>
      </w:r>
    </w:p>
    <w:p w14:paraId="2763C9CA" w14:textId="77777777" w:rsidR="00F57520" w:rsidRPr="00464099" w:rsidRDefault="00F57520" w:rsidP="00001D73">
      <w:pPr>
        <w:autoSpaceDE w:val="0"/>
        <w:autoSpaceDN w:val="0"/>
        <w:adjustRightInd w:val="0"/>
        <w:spacing w:after="0" w:line="240" w:lineRule="auto"/>
        <w:rPr>
          <w:rFonts w:cstheme="minorHAnsi"/>
          <w:bCs/>
        </w:rPr>
      </w:pPr>
    </w:p>
    <w:p w14:paraId="726734DC" w14:textId="05C40BDF" w:rsidR="00C1695E" w:rsidRDefault="008E78FA" w:rsidP="00001D73">
      <w:pPr>
        <w:autoSpaceDE w:val="0"/>
        <w:autoSpaceDN w:val="0"/>
        <w:adjustRightInd w:val="0"/>
        <w:spacing w:after="0" w:line="240" w:lineRule="auto"/>
        <w:rPr>
          <w:rFonts w:cstheme="minorHAnsi"/>
          <w:bCs/>
        </w:rPr>
      </w:pPr>
      <w:r w:rsidRPr="00464099">
        <w:rPr>
          <w:rFonts w:cstheme="minorHAnsi"/>
          <w:bCs/>
        </w:rPr>
        <w:t>N/A</w:t>
      </w:r>
    </w:p>
    <w:p w14:paraId="3954C51E" w14:textId="77777777" w:rsidR="00104B84" w:rsidRDefault="00104B84" w:rsidP="00001D73">
      <w:pPr>
        <w:autoSpaceDE w:val="0"/>
        <w:autoSpaceDN w:val="0"/>
        <w:adjustRightInd w:val="0"/>
        <w:spacing w:after="0" w:line="240" w:lineRule="auto"/>
        <w:rPr>
          <w:rFonts w:cstheme="minorHAnsi"/>
          <w:bCs/>
        </w:rPr>
      </w:pPr>
    </w:p>
    <w:p w14:paraId="4678077C" w14:textId="77777777" w:rsidR="008E78FA" w:rsidRPr="008E78FA" w:rsidRDefault="008E78FA" w:rsidP="00001D73">
      <w:pPr>
        <w:autoSpaceDE w:val="0"/>
        <w:autoSpaceDN w:val="0"/>
        <w:adjustRightInd w:val="0"/>
        <w:spacing w:after="0" w:line="240" w:lineRule="auto"/>
        <w:rPr>
          <w:rFonts w:cstheme="minorHAnsi"/>
          <w:bCs/>
        </w:rPr>
      </w:pPr>
    </w:p>
    <w:p w14:paraId="726734DE" w14:textId="01446C38" w:rsidR="00E1508F" w:rsidRDefault="00E1508F" w:rsidP="00092566">
      <w:pPr>
        <w:autoSpaceDE w:val="0"/>
        <w:autoSpaceDN w:val="0"/>
        <w:adjustRightInd w:val="0"/>
        <w:spacing w:after="0" w:line="240" w:lineRule="auto"/>
        <w:rPr>
          <w:rFonts w:cstheme="minorHAnsi"/>
          <w:b/>
          <w:bCs/>
        </w:rPr>
      </w:pPr>
      <w:proofErr w:type="spellStart"/>
      <w:r>
        <w:rPr>
          <w:rFonts w:cstheme="minorHAnsi"/>
          <w:b/>
          <w:bCs/>
        </w:rPr>
        <w:t>2b4.</w:t>
      </w:r>
      <w:r w:rsidR="00092566">
        <w:rPr>
          <w:rFonts w:cstheme="minorHAnsi"/>
          <w:b/>
          <w:bCs/>
        </w:rPr>
        <w:t>5</w:t>
      </w:r>
      <w:proofErr w:type="spellEnd"/>
      <w:r w:rsidR="00092566">
        <w:rPr>
          <w:rFonts w:cstheme="minorHAnsi"/>
          <w:b/>
          <w:bCs/>
        </w:rPr>
        <w:t xml:space="preserve">.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proofErr w:type="gramStart"/>
      <w:r w:rsidR="00092566" w:rsidRPr="00A25024">
        <w:rPr>
          <w:rFonts w:cstheme="minorHAnsi"/>
          <w:bCs/>
        </w:rPr>
        <w:t>)</w:t>
      </w:r>
      <w:proofErr w:type="gramEnd"/>
      <w:r w:rsidR="00092566" w:rsidRPr="00A25024">
        <w:rPr>
          <w:rFonts w:cstheme="minorHAnsi"/>
          <w:bCs/>
        </w:rPr>
        <w:br/>
      </w:r>
      <w:r w:rsidR="00001D73"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00001D73" w:rsidRPr="00001D73">
        <w:rPr>
          <w:rFonts w:cstheme="minorHAnsi"/>
          <w:bCs/>
          <w:i/>
        </w:rPr>
        <w:t xml:space="preserve"> below</w:t>
      </w:r>
      <w:r w:rsidR="00001D73">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proofErr w:type="spellStart"/>
        <w:r w:rsidR="00743E46" w:rsidRPr="00BE592D">
          <w:rPr>
            <w:rStyle w:val="Hyperlink"/>
            <w:rFonts w:cstheme="minorHAnsi"/>
            <w:b/>
            <w:bCs/>
            <w:i/>
            <w:highlight w:val="green"/>
          </w:rPr>
          <w:t>2b4.9</w:t>
        </w:r>
        <w:proofErr w:type="spellEnd"/>
      </w:hyperlink>
    </w:p>
    <w:p w14:paraId="726734DF" w14:textId="77777777" w:rsidR="00743E46" w:rsidRPr="007F04C3" w:rsidRDefault="00743E46" w:rsidP="00092566">
      <w:pPr>
        <w:autoSpaceDE w:val="0"/>
        <w:autoSpaceDN w:val="0"/>
        <w:adjustRightInd w:val="0"/>
        <w:spacing w:after="0" w:line="240" w:lineRule="auto"/>
        <w:rPr>
          <w:rFonts w:cstheme="minorHAnsi"/>
          <w:bCs/>
        </w:rPr>
      </w:pPr>
    </w:p>
    <w:p w14:paraId="22F88DAF" w14:textId="77777777" w:rsidR="00C453DF" w:rsidRDefault="00C453DF" w:rsidP="00C453DF">
      <w:pPr>
        <w:autoSpaceDE w:val="0"/>
        <w:autoSpaceDN w:val="0"/>
        <w:adjustRightInd w:val="0"/>
        <w:spacing w:after="0" w:line="240" w:lineRule="auto"/>
        <w:rPr>
          <w:rFonts w:cstheme="minorHAnsi"/>
          <w:bCs/>
        </w:rPr>
      </w:pPr>
      <w:r w:rsidRPr="00464099">
        <w:rPr>
          <w:rFonts w:cstheme="minorHAnsi"/>
          <w:bCs/>
        </w:rPr>
        <w:t>N/A</w:t>
      </w:r>
    </w:p>
    <w:p w14:paraId="089B9EC9" w14:textId="77777777" w:rsidR="00104B84" w:rsidRDefault="00104B84" w:rsidP="00C453DF">
      <w:pPr>
        <w:autoSpaceDE w:val="0"/>
        <w:autoSpaceDN w:val="0"/>
        <w:adjustRightInd w:val="0"/>
        <w:spacing w:after="0" w:line="240" w:lineRule="auto"/>
        <w:rPr>
          <w:rFonts w:cstheme="minorHAnsi"/>
          <w:bCs/>
        </w:rPr>
      </w:pPr>
    </w:p>
    <w:p w14:paraId="552732A6" w14:textId="77777777" w:rsidR="00104B84" w:rsidRPr="00464099" w:rsidRDefault="00104B84" w:rsidP="00C453DF">
      <w:pPr>
        <w:autoSpaceDE w:val="0"/>
        <w:autoSpaceDN w:val="0"/>
        <w:adjustRightInd w:val="0"/>
        <w:spacing w:after="0" w:line="240" w:lineRule="auto"/>
        <w:rPr>
          <w:rFonts w:cstheme="minorHAnsi"/>
          <w:bCs/>
        </w:rPr>
      </w:pPr>
    </w:p>
    <w:p w14:paraId="6F274F8F" w14:textId="77777777" w:rsidR="00C453DF" w:rsidRPr="00464099" w:rsidRDefault="00C453DF" w:rsidP="00092566">
      <w:pPr>
        <w:autoSpaceDE w:val="0"/>
        <w:autoSpaceDN w:val="0"/>
        <w:adjustRightInd w:val="0"/>
        <w:spacing w:after="0" w:line="240" w:lineRule="auto"/>
        <w:rPr>
          <w:rFonts w:cstheme="minorHAnsi"/>
          <w:bCs/>
        </w:rPr>
      </w:pPr>
    </w:p>
    <w:p w14:paraId="16E3855D" w14:textId="77777777" w:rsidR="00C453DF" w:rsidRPr="00464099" w:rsidRDefault="00743E46" w:rsidP="00C453DF">
      <w:pPr>
        <w:autoSpaceDE w:val="0"/>
        <w:autoSpaceDN w:val="0"/>
        <w:adjustRightInd w:val="0"/>
        <w:spacing w:after="0" w:line="240" w:lineRule="auto"/>
        <w:rPr>
          <w:rFonts w:cstheme="minorHAnsi"/>
          <w:bCs/>
        </w:rPr>
      </w:pPr>
      <w:proofErr w:type="spellStart"/>
      <w:r w:rsidRPr="00464099">
        <w:rPr>
          <w:rFonts w:cstheme="minorHAnsi"/>
          <w:b/>
          <w:bCs/>
        </w:rPr>
        <w:lastRenderedPageBreak/>
        <w:t>2b4.6</w:t>
      </w:r>
      <w:proofErr w:type="spellEnd"/>
      <w:r w:rsidRPr="00464099">
        <w:rPr>
          <w:rFonts w:cstheme="minorHAnsi"/>
          <w:b/>
          <w:bCs/>
        </w:rPr>
        <w:t xml:space="preserve">. </w:t>
      </w:r>
      <w:r w:rsidR="00001D73" w:rsidRPr="00464099">
        <w:rPr>
          <w:rFonts w:cstheme="minorHAnsi"/>
          <w:b/>
          <w:bCs/>
        </w:rPr>
        <w:t xml:space="preserve">Statistical </w:t>
      </w:r>
      <w:r w:rsidR="00092566" w:rsidRPr="00464099">
        <w:rPr>
          <w:rFonts w:cstheme="minorHAnsi"/>
          <w:b/>
          <w:bCs/>
        </w:rPr>
        <w:t>Risk Model Discrimination Statistics</w:t>
      </w:r>
      <w:r w:rsidR="003605B4" w:rsidRPr="00464099">
        <w:rPr>
          <w:rFonts w:cstheme="minorHAnsi"/>
          <w:bCs/>
        </w:rPr>
        <w:t xml:space="preserve"> (</w:t>
      </w:r>
      <w:r w:rsidR="003605B4" w:rsidRPr="00464099">
        <w:rPr>
          <w:rFonts w:cstheme="minorHAnsi"/>
          <w:bCs/>
          <w:i/>
        </w:rPr>
        <w:t>e.g., c-statistic, R-squared</w:t>
      </w:r>
      <w:r w:rsidR="003605B4" w:rsidRPr="00464099">
        <w:rPr>
          <w:rFonts w:cstheme="minorHAnsi"/>
          <w:bCs/>
        </w:rPr>
        <w:t>)</w:t>
      </w:r>
      <w:r w:rsidRPr="00464099">
        <w:rPr>
          <w:rFonts w:cstheme="minorHAnsi"/>
          <w:b/>
          <w:bCs/>
        </w:rPr>
        <w:t>:</w:t>
      </w:r>
      <w:r w:rsidR="00092566" w:rsidRPr="00464099">
        <w:rPr>
          <w:rFonts w:cstheme="minorHAnsi"/>
          <w:b/>
          <w:bCs/>
        </w:rPr>
        <w:t xml:space="preserve">  </w:t>
      </w:r>
      <w:r w:rsidR="00092566" w:rsidRPr="00464099">
        <w:rPr>
          <w:rFonts w:cstheme="minorHAnsi"/>
          <w:b/>
        </w:rPr>
        <w:br/>
      </w:r>
    </w:p>
    <w:p w14:paraId="18A193C9" w14:textId="6959AD08" w:rsidR="00C453DF" w:rsidRDefault="00C453DF" w:rsidP="00C453DF">
      <w:pPr>
        <w:autoSpaceDE w:val="0"/>
        <w:autoSpaceDN w:val="0"/>
        <w:adjustRightInd w:val="0"/>
        <w:spacing w:after="0" w:line="240" w:lineRule="auto"/>
        <w:rPr>
          <w:rFonts w:cstheme="minorHAnsi"/>
          <w:bCs/>
        </w:rPr>
      </w:pPr>
      <w:r w:rsidRPr="00464099">
        <w:rPr>
          <w:rFonts w:cstheme="minorHAnsi"/>
          <w:bCs/>
        </w:rPr>
        <w:t>N/A</w:t>
      </w:r>
    </w:p>
    <w:p w14:paraId="2EA2681E" w14:textId="77777777" w:rsidR="00104B84" w:rsidRDefault="00104B84" w:rsidP="00C453DF">
      <w:pPr>
        <w:autoSpaceDE w:val="0"/>
        <w:autoSpaceDN w:val="0"/>
        <w:adjustRightInd w:val="0"/>
        <w:spacing w:after="0" w:line="240" w:lineRule="auto"/>
        <w:rPr>
          <w:rFonts w:cstheme="minorHAnsi"/>
          <w:bCs/>
        </w:rPr>
      </w:pPr>
    </w:p>
    <w:p w14:paraId="27811E44" w14:textId="77777777" w:rsidR="00104B84" w:rsidRPr="00464099" w:rsidRDefault="00104B84" w:rsidP="00C453DF">
      <w:pPr>
        <w:autoSpaceDE w:val="0"/>
        <w:autoSpaceDN w:val="0"/>
        <w:adjustRightInd w:val="0"/>
        <w:spacing w:after="0" w:line="240" w:lineRule="auto"/>
        <w:rPr>
          <w:rFonts w:cstheme="minorHAnsi"/>
          <w:bCs/>
        </w:rPr>
      </w:pPr>
    </w:p>
    <w:p w14:paraId="2F29EDB7" w14:textId="77777777" w:rsidR="00C453DF" w:rsidRPr="00464099" w:rsidRDefault="00743E46" w:rsidP="00C453DF">
      <w:pPr>
        <w:autoSpaceDE w:val="0"/>
        <w:autoSpaceDN w:val="0"/>
        <w:adjustRightInd w:val="0"/>
        <w:spacing w:after="0" w:line="240" w:lineRule="auto"/>
        <w:rPr>
          <w:rFonts w:cstheme="minorHAnsi"/>
          <w:bCs/>
        </w:rPr>
      </w:pPr>
      <w:proofErr w:type="spellStart"/>
      <w:r w:rsidRPr="00464099">
        <w:rPr>
          <w:rFonts w:cstheme="minorHAnsi"/>
          <w:b/>
          <w:bCs/>
        </w:rPr>
        <w:t>2b4.7</w:t>
      </w:r>
      <w:proofErr w:type="spellEnd"/>
      <w:r w:rsidR="00001D73" w:rsidRPr="00464099">
        <w:rPr>
          <w:rFonts w:cstheme="minorHAnsi"/>
          <w:b/>
          <w:bCs/>
        </w:rPr>
        <w:t xml:space="preserve">. </w:t>
      </w:r>
      <w:r w:rsidRPr="00464099">
        <w:rPr>
          <w:rFonts w:cstheme="minorHAnsi"/>
          <w:b/>
          <w:bCs/>
        </w:rPr>
        <w:t xml:space="preserve">Statistical </w:t>
      </w:r>
      <w:r w:rsidR="00092566" w:rsidRPr="00464099">
        <w:rPr>
          <w:rFonts w:cstheme="minorHAnsi"/>
          <w:b/>
          <w:bCs/>
        </w:rPr>
        <w:t>Risk Model Calibration Statistics</w:t>
      </w:r>
      <w:r w:rsidR="003605B4" w:rsidRPr="00464099">
        <w:rPr>
          <w:rFonts w:cstheme="minorHAnsi"/>
          <w:b/>
          <w:bCs/>
        </w:rPr>
        <w:t xml:space="preserve"> </w:t>
      </w:r>
      <w:r w:rsidR="003605B4" w:rsidRPr="00464099">
        <w:rPr>
          <w:rFonts w:cstheme="minorHAnsi"/>
          <w:bCs/>
        </w:rPr>
        <w:t>(</w:t>
      </w:r>
      <w:r w:rsidR="003605B4" w:rsidRPr="00464099">
        <w:rPr>
          <w:rFonts w:cstheme="minorHAnsi"/>
          <w:bCs/>
          <w:i/>
        </w:rPr>
        <w:t xml:space="preserve">e.g., </w:t>
      </w:r>
      <w:proofErr w:type="spellStart"/>
      <w:r w:rsidR="003605B4" w:rsidRPr="00464099">
        <w:rPr>
          <w:rFonts w:cstheme="minorHAnsi"/>
          <w:bCs/>
          <w:i/>
        </w:rPr>
        <w:t>Hosmer-Lemeshow</w:t>
      </w:r>
      <w:proofErr w:type="spellEnd"/>
      <w:r w:rsidR="003605B4" w:rsidRPr="00464099">
        <w:rPr>
          <w:rFonts w:cstheme="minorHAnsi"/>
          <w:bCs/>
          <w:i/>
        </w:rPr>
        <w:t xml:space="preserve"> statistic</w:t>
      </w:r>
      <w:r w:rsidR="003605B4" w:rsidRPr="00464099">
        <w:rPr>
          <w:rFonts w:cstheme="minorHAnsi"/>
          <w:bCs/>
        </w:rPr>
        <w:t>)</w:t>
      </w:r>
      <w:r w:rsidR="00092566" w:rsidRPr="00464099">
        <w:rPr>
          <w:rFonts w:cstheme="minorHAnsi"/>
          <w:bCs/>
        </w:rPr>
        <w:t xml:space="preserve">:  </w:t>
      </w:r>
      <w:r w:rsidR="00092566" w:rsidRPr="00464099">
        <w:rPr>
          <w:rFonts w:cstheme="minorHAnsi"/>
          <w:bCs/>
        </w:rPr>
        <w:br/>
      </w:r>
    </w:p>
    <w:p w14:paraId="3E90262A" w14:textId="30577FD8" w:rsidR="00C453DF" w:rsidRDefault="00C453DF" w:rsidP="00C453DF">
      <w:pPr>
        <w:autoSpaceDE w:val="0"/>
        <w:autoSpaceDN w:val="0"/>
        <w:adjustRightInd w:val="0"/>
        <w:spacing w:after="0" w:line="240" w:lineRule="auto"/>
        <w:rPr>
          <w:rFonts w:cstheme="minorHAnsi"/>
          <w:bCs/>
        </w:rPr>
      </w:pPr>
      <w:r w:rsidRPr="00464099">
        <w:rPr>
          <w:rFonts w:cstheme="minorHAnsi"/>
          <w:bCs/>
        </w:rPr>
        <w:t>N/A</w:t>
      </w:r>
    </w:p>
    <w:p w14:paraId="165223E1" w14:textId="77777777" w:rsidR="00104B84" w:rsidRDefault="00104B84" w:rsidP="00C453DF">
      <w:pPr>
        <w:autoSpaceDE w:val="0"/>
        <w:autoSpaceDN w:val="0"/>
        <w:adjustRightInd w:val="0"/>
        <w:spacing w:after="0" w:line="240" w:lineRule="auto"/>
        <w:rPr>
          <w:rFonts w:cstheme="minorHAnsi"/>
          <w:bCs/>
        </w:rPr>
      </w:pPr>
    </w:p>
    <w:p w14:paraId="726734E1" w14:textId="77777777" w:rsidR="00001D73" w:rsidRPr="00464099" w:rsidRDefault="00001D73" w:rsidP="00092566">
      <w:pPr>
        <w:autoSpaceDE w:val="0"/>
        <w:autoSpaceDN w:val="0"/>
        <w:adjustRightInd w:val="0"/>
        <w:spacing w:after="0" w:line="240" w:lineRule="auto"/>
        <w:rPr>
          <w:rFonts w:cstheme="minorHAnsi"/>
          <w:b/>
          <w:bCs/>
        </w:rPr>
      </w:pPr>
    </w:p>
    <w:p w14:paraId="2F30E516" w14:textId="77777777" w:rsidR="00C453DF" w:rsidRPr="00464099" w:rsidRDefault="00743E46" w:rsidP="00C453DF">
      <w:pPr>
        <w:autoSpaceDE w:val="0"/>
        <w:autoSpaceDN w:val="0"/>
        <w:adjustRightInd w:val="0"/>
        <w:spacing w:after="0" w:line="240" w:lineRule="auto"/>
        <w:rPr>
          <w:rFonts w:cstheme="minorHAnsi"/>
          <w:bCs/>
        </w:rPr>
      </w:pPr>
      <w:proofErr w:type="spellStart"/>
      <w:r w:rsidRPr="00464099">
        <w:rPr>
          <w:rFonts w:cstheme="minorHAnsi"/>
          <w:b/>
          <w:bCs/>
        </w:rPr>
        <w:t>2b4.8</w:t>
      </w:r>
      <w:proofErr w:type="spellEnd"/>
      <w:r w:rsidR="00001D73" w:rsidRPr="00464099">
        <w:rPr>
          <w:rFonts w:cstheme="minorHAnsi"/>
          <w:b/>
          <w:bCs/>
        </w:rPr>
        <w:t xml:space="preserve">. </w:t>
      </w:r>
      <w:r w:rsidRPr="00464099">
        <w:rPr>
          <w:rFonts w:cstheme="minorHAnsi"/>
          <w:b/>
          <w:bCs/>
        </w:rPr>
        <w:t xml:space="preserve">Statistical </w:t>
      </w:r>
      <w:r w:rsidR="00092566" w:rsidRPr="00464099">
        <w:rPr>
          <w:rFonts w:cstheme="minorHAnsi"/>
          <w:b/>
          <w:bCs/>
        </w:rPr>
        <w:t xml:space="preserve">Risk Model Calibration – Risk </w:t>
      </w:r>
      <w:proofErr w:type="spellStart"/>
      <w:r w:rsidR="00092566" w:rsidRPr="00464099">
        <w:rPr>
          <w:rFonts w:cstheme="minorHAnsi"/>
          <w:b/>
          <w:bCs/>
        </w:rPr>
        <w:t>decile</w:t>
      </w:r>
      <w:proofErr w:type="spellEnd"/>
      <w:r w:rsidR="00092566" w:rsidRPr="00464099">
        <w:rPr>
          <w:rFonts w:cstheme="minorHAnsi"/>
          <w:b/>
          <w:bCs/>
        </w:rPr>
        <w:t xml:space="preserve"> plots or calibration curves</w:t>
      </w:r>
      <w:r w:rsidR="00092566" w:rsidRPr="00464099">
        <w:rPr>
          <w:rFonts w:cstheme="minorHAnsi"/>
          <w:bCs/>
        </w:rPr>
        <w:t>:</w:t>
      </w:r>
      <w:r w:rsidR="00092566" w:rsidRPr="00464099">
        <w:rPr>
          <w:rFonts w:cstheme="minorHAnsi"/>
          <w:bCs/>
        </w:rPr>
        <w:br/>
      </w:r>
    </w:p>
    <w:p w14:paraId="567E80BD" w14:textId="3FF43F72" w:rsidR="00C453DF" w:rsidRDefault="00C453DF" w:rsidP="00C453DF">
      <w:pPr>
        <w:autoSpaceDE w:val="0"/>
        <w:autoSpaceDN w:val="0"/>
        <w:adjustRightInd w:val="0"/>
        <w:spacing w:after="0" w:line="240" w:lineRule="auto"/>
        <w:rPr>
          <w:rFonts w:cstheme="minorHAnsi"/>
          <w:bCs/>
        </w:rPr>
      </w:pPr>
      <w:r w:rsidRPr="00464099">
        <w:rPr>
          <w:rFonts w:cstheme="minorHAnsi"/>
          <w:bCs/>
        </w:rPr>
        <w:t>N/A</w:t>
      </w:r>
    </w:p>
    <w:p w14:paraId="2C397011" w14:textId="77777777" w:rsidR="00104B84" w:rsidRDefault="00104B84" w:rsidP="00C453DF">
      <w:pPr>
        <w:autoSpaceDE w:val="0"/>
        <w:autoSpaceDN w:val="0"/>
        <w:adjustRightInd w:val="0"/>
        <w:spacing w:after="0" w:line="240" w:lineRule="auto"/>
        <w:rPr>
          <w:rFonts w:cstheme="minorHAnsi"/>
          <w:bCs/>
        </w:rPr>
      </w:pPr>
    </w:p>
    <w:p w14:paraId="726734E2" w14:textId="77777777" w:rsidR="00743E46" w:rsidRPr="00464099" w:rsidRDefault="00743E46" w:rsidP="00092566">
      <w:pPr>
        <w:autoSpaceDE w:val="0"/>
        <w:autoSpaceDN w:val="0"/>
        <w:adjustRightInd w:val="0"/>
        <w:spacing w:after="0" w:line="240" w:lineRule="auto"/>
        <w:rPr>
          <w:rFonts w:cstheme="minorHAnsi"/>
        </w:rPr>
      </w:pPr>
    </w:p>
    <w:p w14:paraId="726734E3" w14:textId="77777777" w:rsidR="00092566" w:rsidRPr="00464099" w:rsidRDefault="00743E46" w:rsidP="00092566">
      <w:pPr>
        <w:autoSpaceDE w:val="0"/>
        <w:autoSpaceDN w:val="0"/>
        <w:adjustRightInd w:val="0"/>
        <w:spacing w:after="0" w:line="240" w:lineRule="auto"/>
        <w:rPr>
          <w:rFonts w:cstheme="minorHAnsi"/>
          <w:bCs/>
        </w:rPr>
      </w:pPr>
      <w:bookmarkStart w:id="12" w:name="question2b49"/>
      <w:bookmarkEnd w:id="12"/>
      <w:proofErr w:type="spellStart"/>
      <w:r w:rsidRPr="00464099">
        <w:rPr>
          <w:rFonts w:cstheme="minorHAnsi"/>
          <w:b/>
        </w:rPr>
        <w:t>2b4.9</w:t>
      </w:r>
      <w:proofErr w:type="spellEnd"/>
      <w:r w:rsidR="00001D73" w:rsidRPr="00464099">
        <w:rPr>
          <w:rFonts w:cstheme="minorHAnsi"/>
          <w:b/>
        </w:rPr>
        <w:t xml:space="preserve">. Results of </w:t>
      </w:r>
      <w:r w:rsidR="00092566" w:rsidRPr="00464099">
        <w:rPr>
          <w:rFonts w:cstheme="minorHAnsi"/>
          <w:b/>
        </w:rPr>
        <w:t>Risk Stratification Analysis</w:t>
      </w:r>
      <w:r w:rsidR="00092566" w:rsidRPr="00464099">
        <w:rPr>
          <w:rFonts w:cstheme="minorHAnsi"/>
        </w:rPr>
        <w:t xml:space="preserve">: </w:t>
      </w:r>
      <w:r w:rsidR="00092566" w:rsidRPr="00464099">
        <w:rPr>
          <w:rFonts w:cstheme="minorHAnsi"/>
          <w:bCs/>
        </w:rPr>
        <w:t xml:space="preserve"> </w:t>
      </w:r>
    </w:p>
    <w:p w14:paraId="726734E4" w14:textId="77777777" w:rsidR="00092566" w:rsidRPr="00464099" w:rsidRDefault="00092566" w:rsidP="007F04C3">
      <w:pPr>
        <w:pStyle w:val="ListParagraph"/>
        <w:ind w:left="0"/>
        <w:rPr>
          <w:rFonts w:cstheme="minorHAnsi"/>
          <w:bCs/>
        </w:rPr>
      </w:pPr>
    </w:p>
    <w:p w14:paraId="061A07C6" w14:textId="2FA8F9B1" w:rsidR="00C453DF" w:rsidRDefault="00C453DF" w:rsidP="007F04C3">
      <w:pPr>
        <w:pStyle w:val="ListParagraph"/>
        <w:ind w:left="0"/>
        <w:rPr>
          <w:rFonts w:cstheme="minorHAnsi"/>
          <w:bCs/>
        </w:rPr>
      </w:pPr>
      <w:r w:rsidRPr="00464099">
        <w:rPr>
          <w:rFonts w:cstheme="minorHAnsi"/>
          <w:bCs/>
        </w:rPr>
        <w:t>N/A</w:t>
      </w:r>
    </w:p>
    <w:p w14:paraId="0F252D47" w14:textId="77777777" w:rsidR="00104B84" w:rsidRPr="00464099" w:rsidRDefault="00104B84" w:rsidP="007F04C3">
      <w:pPr>
        <w:pStyle w:val="ListParagraph"/>
        <w:ind w:left="0"/>
        <w:rPr>
          <w:rFonts w:cstheme="minorHAnsi"/>
          <w:bCs/>
        </w:rPr>
      </w:pPr>
    </w:p>
    <w:p w14:paraId="3A4104E7" w14:textId="77777777" w:rsidR="00F57520" w:rsidRPr="00464099" w:rsidRDefault="00743E46" w:rsidP="00092566">
      <w:pPr>
        <w:autoSpaceDE w:val="0"/>
        <w:autoSpaceDN w:val="0"/>
        <w:adjustRightInd w:val="0"/>
        <w:spacing w:after="0" w:line="240" w:lineRule="auto"/>
        <w:rPr>
          <w:rFonts w:cstheme="minorHAnsi"/>
          <w:bCs/>
        </w:rPr>
      </w:pPr>
      <w:proofErr w:type="spellStart"/>
      <w:r w:rsidRPr="00464099">
        <w:rPr>
          <w:rFonts w:cstheme="minorHAnsi"/>
          <w:b/>
          <w:bCs/>
        </w:rPr>
        <w:t>2b4.10</w:t>
      </w:r>
      <w:proofErr w:type="spellEnd"/>
      <w:r w:rsidR="00001D73" w:rsidRPr="00464099">
        <w:rPr>
          <w:rFonts w:cstheme="minorHAnsi"/>
          <w:b/>
          <w:bCs/>
        </w:rPr>
        <w:t xml:space="preserve">. </w:t>
      </w:r>
      <w:proofErr w:type="gramStart"/>
      <w:r w:rsidR="00092566" w:rsidRPr="00464099">
        <w:rPr>
          <w:rFonts w:cstheme="minorHAnsi"/>
          <w:b/>
          <w:bCs/>
        </w:rPr>
        <w:t>What</w:t>
      </w:r>
      <w:proofErr w:type="gramEnd"/>
      <w:r w:rsidR="00092566" w:rsidRPr="00464099">
        <w:rPr>
          <w:rFonts w:cstheme="minorHAnsi"/>
          <w:b/>
          <w:bCs/>
        </w:rPr>
        <w:t xml:space="preserve"> is your interpretation of the results in terms of demonstrating adequacy of controlling for differences in patient characteristics (case mix)?</w:t>
      </w:r>
      <w:r w:rsidR="00092566" w:rsidRPr="00464099">
        <w:rPr>
          <w:rFonts w:cstheme="minorHAnsi"/>
          <w:bCs/>
        </w:rPr>
        <w:t xml:space="preserve"> (i</w:t>
      </w:r>
      <w:r w:rsidR="00092566" w:rsidRPr="00464099">
        <w:rPr>
          <w:rFonts w:cstheme="minorHAnsi"/>
          <w:bCs/>
          <w:i/>
        </w:rPr>
        <w:t xml:space="preserve">.e., what do the results mean and what are the norms for the test </w:t>
      </w:r>
      <w:proofErr w:type="gramStart"/>
      <w:r w:rsidR="00092566" w:rsidRPr="00464099">
        <w:rPr>
          <w:rFonts w:cstheme="minorHAnsi"/>
          <w:bCs/>
          <w:i/>
        </w:rPr>
        <w:t>conducted</w:t>
      </w:r>
      <w:proofErr w:type="gramEnd"/>
      <w:r w:rsidR="00092566" w:rsidRPr="00464099">
        <w:rPr>
          <w:rFonts w:cstheme="minorHAnsi"/>
          <w:bCs/>
        </w:rPr>
        <w:t>)</w:t>
      </w:r>
      <w:r w:rsidR="00092566" w:rsidRPr="00464099">
        <w:rPr>
          <w:rFonts w:cstheme="minorHAnsi"/>
          <w:bCs/>
        </w:rPr>
        <w:br/>
      </w:r>
    </w:p>
    <w:p w14:paraId="726734E5" w14:textId="6B65E66F" w:rsidR="00092566" w:rsidRPr="00A25024" w:rsidRDefault="008E78FA" w:rsidP="00092566">
      <w:pPr>
        <w:autoSpaceDE w:val="0"/>
        <w:autoSpaceDN w:val="0"/>
        <w:adjustRightInd w:val="0"/>
        <w:spacing w:after="0" w:line="240" w:lineRule="auto"/>
        <w:rPr>
          <w:rFonts w:cstheme="minorHAnsi"/>
          <w:bCs/>
        </w:rPr>
      </w:pPr>
      <w:r w:rsidRPr="00464099">
        <w:rPr>
          <w:rFonts w:cstheme="minorHAnsi"/>
          <w:bCs/>
        </w:rPr>
        <w:t>N/A</w:t>
      </w:r>
    </w:p>
    <w:p w14:paraId="726734E6" w14:textId="77777777" w:rsidR="00092566" w:rsidRPr="00A25024" w:rsidRDefault="00092566" w:rsidP="00092566">
      <w:pPr>
        <w:spacing w:after="0" w:line="240" w:lineRule="auto"/>
        <w:rPr>
          <w:rFonts w:cstheme="minorHAnsi"/>
        </w:rPr>
      </w:pPr>
    </w:p>
    <w:p w14:paraId="726734E7" w14:textId="77777777" w:rsidR="00021170" w:rsidRPr="009B1A15" w:rsidRDefault="009B1A15" w:rsidP="009B1A15">
      <w:pPr>
        <w:spacing w:after="0" w:line="240" w:lineRule="auto"/>
        <w:rPr>
          <w:rFonts w:cstheme="minorHAnsi"/>
        </w:rPr>
      </w:pPr>
      <w:proofErr w:type="spellStart"/>
      <w:r w:rsidRPr="009B1A15">
        <w:rPr>
          <w:rFonts w:cstheme="minorHAnsi"/>
          <w:b/>
          <w:highlight w:val="green"/>
        </w:rPr>
        <w:t>2b4.11</w:t>
      </w:r>
      <w:proofErr w:type="spellEnd"/>
      <w:r w:rsidRPr="009B1A15">
        <w:rPr>
          <w:rFonts w:cstheme="minorHAnsi"/>
          <w:b/>
          <w:highlight w:val="green"/>
        </w:rPr>
        <w:t>.</w:t>
      </w:r>
      <w:r>
        <w:rPr>
          <w:rFonts w:cstheme="minorHAnsi"/>
          <w:highlight w:val="green"/>
        </w:rPr>
        <w:t xml:space="preserve"> </w:t>
      </w:r>
      <w:r w:rsidR="00092566" w:rsidRPr="009B1A15">
        <w:rPr>
          <w:rFonts w:cstheme="minorHAnsi"/>
          <w:b/>
          <w:highlight w:val="green"/>
        </w:rPr>
        <w:t>Optional</w:t>
      </w:r>
      <w:r w:rsidRPr="009B1A15">
        <w:rPr>
          <w:rFonts w:cstheme="minorHAnsi"/>
          <w:b/>
          <w:highlight w:val="green"/>
        </w:rPr>
        <w:t xml:space="preserve"> Additional </w:t>
      </w:r>
      <w:r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Pr>
          <w:rFonts w:cstheme="minorHAnsi"/>
          <w:i/>
        </w:rPr>
        <w:t>, e.g., testing of risk model in another data se</w:t>
      </w:r>
      <w:r w:rsidR="002408E4">
        <w:rPr>
          <w:rFonts w:cstheme="minorHAnsi"/>
          <w:i/>
        </w:rPr>
        <w:t>t</w:t>
      </w:r>
      <w:r>
        <w:rPr>
          <w:rFonts w:cstheme="minorHAnsi"/>
          <w:i/>
        </w:rPr>
        <w:t>; sensitivity analysis for missing data</w:t>
      </w:r>
      <w:r w:rsidR="002408E4">
        <w:rPr>
          <w:rFonts w:cstheme="minorHAnsi"/>
          <w:i/>
        </w:rPr>
        <w:t>;</w:t>
      </w:r>
      <w:r>
        <w:rPr>
          <w:rFonts w:cstheme="minorHAnsi"/>
          <w:i/>
        </w:rPr>
        <w:t xml:space="preserve"> other methods</w:t>
      </w:r>
      <w:r w:rsidR="008F7E67">
        <w:rPr>
          <w:rFonts w:cstheme="minorHAnsi"/>
          <w:i/>
        </w:rPr>
        <w:t xml:space="preserve"> that were assessed</w:t>
      </w:r>
      <w:r>
        <w:rPr>
          <w:rFonts w:cstheme="minorHAnsi"/>
        </w:rPr>
        <w:t>)</w:t>
      </w:r>
    </w:p>
    <w:p w14:paraId="3F462C55" w14:textId="77777777" w:rsidR="00F57520" w:rsidRPr="00464099" w:rsidRDefault="00F57520" w:rsidP="00D61410">
      <w:pPr>
        <w:autoSpaceDE w:val="0"/>
        <w:autoSpaceDN w:val="0"/>
        <w:adjustRightInd w:val="0"/>
        <w:spacing w:after="0" w:line="240" w:lineRule="auto"/>
        <w:rPr>
          <w:rFonts w:cstheme="minorHAnsi"/>
          <w:bCs/>
        </w:rPr>
      </w:pPr>
    </w:p>
    <w:p w14:paraId="726734E8" w14:textId="6A0A093E" w:rsidR="003755CB" w:rsidRPr="00464099" w:rsidRDefault="008E78FA" w:rsidP="00D61410">
      <w:pPr>
        <w:autoSpaceDE w:val="0"/>
        <w:autoSpaceDN w:val="0"/>
        <w:adjustRightInd w:val="0"/>
        <w:spacing w:after="0" w:line="240" w:lineRule="auto"/>
        <w:rPr>
          <w:rFonts w:cstheme="minorHAnsi"/>
          <w:bCs/>
        </w:rPr>
      </w:pPr>
      <w:r w:rsidRPr="00464099">
        <w:rPr>
          <w:rFonts w:cstheme="minorHAnsi"/>
          <w:bCs/>
        </w:rPr>
        <w:t>N/A</w:t>
      </w:r>
    </w:p>
    <w:p w14:paraId="726734E9" w14:textId="77777777" w:rsidR="00D61410" w:rsidRPr="00464099" w:rsidRDefault="00D61410" w:rsidP="00D61410">
      <w:pPr>
        <w:autoSpaceDE w:val="0"/>
        <w:autoSpaceDN w:val="0"/>
        <w:adjustRightInd w:val="0"/>
        <w:spacing w:after="0" w:line="240" w:lineRule="auto"/>
        <w:rPr>
          <w:rFonts w:cstheme="minorHAnsi"/>
          <w:bCs/>
        </w:rPr>
      </w:pPr>
      <w:r w:rsidRPr="00464099">
        <w:rPr>
          <w:rFonts w:cstheme="minorHAnsi"/>
          <w:bCs/>
        </w:rPr>
        <w:t>_______________________</w:t>
      </w:r>
    </w:p>
    <w:p w14:paraId="726734EA" w14:textId="77777777" w:rsidR="00D61410" w:rsidRPr="00464099" w:rsidRDefault="00D61410" w:rsidP="00D61410">
      <w:pPr>
        <w:autoSpaceDE w:val="0"/>
        <w:autoSpaceDN w:val="0"/>
        <w:adjustRightInd w:val="0"/>
        <w:spacing w:after="0" w:line="240" w:lineRule="auto"/>
        <w:rPr>
          <w:rFonts w:cstheme="minorHAnsi"/>
          <w:b/>
          <w:bCs/>
        </w:rPr>
      </w:pPr>
      <w:bookmarkStart w:id="13" w:name="section2b5"/>
      <w:bookmarkEnd w:id="13"/>
      <w:proofErr w:type="spellStart"/>
      <w:r w:rsidRPr="00464099">
        <w:rPr>
          <w:rFonts w:cstheme="minorHAnsi"/>
          <w:b/>
          <w:bCs/>
        </w:rPr>
        <w:t>2b5</w:t>
      </w:r>
      <w:proofErr w:type="spellEnd"/>
      <w:r w:rsidRPr="00464099">
        <w:rPr>
          <w:rFonts w:cstheme="minorHAnsi"/>
          <w:b/>
          <w:bCs/>
        </w:rPr>
        <w:t>. IDENTIFICATION OF STATISTICALLY SIGNIFICANT &amp; MEANINGFUL DIFFERENCES IN PERFORMANCE</w:t>
      </w:r>
    </w:p>
    <w:p w14:paraId="501BDB9C" w14:textId="77777777" w:rsidR="005263D2" w:rsidRPr="00464099" w:rsidRDefault="00D61410" w:rsidP="00D61410">
      <w:pPr>
        <w:autoSpaceDE w:val="0"/>
        <w:autoSpaceDN w:val="0"/>
        <w:adjustRightInd w:val="0"/>
        <w:spacing w:after="0" w:line="240" w:lineRule="auto"/>
        <w:rPr>
          <w:rFonts w:cstheme="minorHAnsi"/>
          <w:bCs/>
          <w:i/>
        </w:rPr>
      </w:pPr>
      <w:proofErr w:type="spellStart"/>
      <w:r w:rsidRPr="00464099">
        <w:rPr>
          <w:rFonts w:cstheme="minorHAnsi"/>
          <w:b/>
          <w:bCs/>
        </w:rPr>
        <w:t>2b5.1</w:t>
      </w:r>
      <w:proofErr w:type="spellEnd"/>
      <w:r w:rsidRPr="00464099">
        <w:rPr>
          <w:rFonts w:cstheme="minorHAnsi"/>
          <w:b/>
          <w:bCs/>
        </w:rPr>
        <w:t>. Describe the method for determining if statistically significant and clinically/practically meaningful differences in performance measure scores among the measured entities can be identified</w:t>
      </w:r>
      <w:r w:rsidRPr="00464099">
        <w:rPr>
          <w:rFonts w:cstheme="minorHAnsi"/>
          <w:bCs/>
        </w:rPr>
        <w:t xml:space="preserve"> (</w:t>
      </w:r>
      <w:r w:rsidRPr="00464099">
        <w:rPr>
          <w:rFonts w:cstheme="minorHAnsi"/>
          <w:bCs/>
          <w:i/>
        </w:rPr>
        <w:t xml:space="preserve">describe the steps―do not just name a method; what statistical analysis was used? Do not just repeat the information provided related to performance gap in </w:t>
      </w:r>
      <w:proofErr w:type="spellStart"/>
      <w:r w:rsidRPr="00464099">
        <w:rPr>
          <w:rFonts w:cstheme="minorHAnsi"/>
          <w:bCs/>
          <w:i/>
        </w:rPr>
        <w:t>1b</w:t>
      </w:r>
      <w:proofErr w:type="spellEnd"/>
      <w:r w:rsidRPr="00464099">
        <w:rPr>
          <w:rFonts w:cstheme="minorHAnsi"/>
          <w:bCs/>
          <w:i/>
        </w:rPr>
        <w:t xml:space="preserve">) </w:t>
      </w:r>
    </w:p>
    <w:p w14:paraId="0DBA92A1" w14:textId="77777777" w:rsidR="005263D2" w:rsidRPr="00464099" w:rsidRDefault="005263D2" w:rsidP="00D61410">
      <w:pPr>
        <w:autoSpaceDE w:val="0"/>
        <w:autoSpaceDN w:val="0"/>
        <w:adjustRightInd w:val="0"/>
        <w:spacing w:after="0" w:line="240" w:lineRule="auto"/>
        <w:rPr>
          <w:rFonts w:cstheme="minorHAnsi"/>
          <w:bCs/>
          <w:i/>
        </w:rPr>
      </w:pPr>
    </w:p>
    <w:p w14:paraId="4997DA24" w14:textId="1690D0B2" w:rsidR="005263D2" w:rsidRPr="00464099" w:rsidRDefault="005805B6" w:rsidP="005263D2">
      <w:pPr>
        <w:autoSpaceDE w:val="0"/>
        <w:autoSpaceDN w:val="0"/>
        <w:adjustRightInd w:val="0"/>
        <w:spacing w:after="0" w:line="240" w:lineRule="auto"/>
        <w:rPr>
          <w:rFonts w:cstheme="minorHAnsi"/>
          <w:bCs/>
        </w:rPr>
      </w:pPr>
      <w:r w:rsidRPr="00464099">
        <w:rPr>
          <w:rFonts w:cstheme="minorHAnsi"/>
          <w:bCs/>
        </w:rPr>
        <w:t xml:space="preserve">We used claims </w:t>
      </w:r>
      <w:r w:rsidR="005263D2" w:rsidRPr="00464099">
        <w:rPr>
          <w:rFonts w:cstheme="minorHAnsi"/>
          <w:bCs/>
        </w:rPr>
        <w:t>and registry data from calendar year 2015 to calculate measure performance scores and assess the distribution of performance using statistical measures of central tendency (mean and median), variation (standard deviation), and spread (interquartile range and rates by</w:t>
      </w:r>
      <w:r w:rsidR="00FE0C7D" w:rsidRPr="00464099">
        <w:rPr>
          <w:rFonts w:cstheme="minorHAnsi"/>
          <w:bCs/>
        </w:rPr>
        <w:t xml:space="preserve"> percentile</w:t>
      </w:r>
      <w:r w:rsidR="005263D2" w:rsidRPr="00464099">
        <w:rPr>
          <w:rFonts w:cstheme="minorHAnsi"/>
          <w:bCs/>
        </w:rPr>
        <w:t>).</w:t>
      </w:r>
    </w:p>
    <w:p w14:paraId="619884FF" w14:textId="77777777" w:rsidR="005263D2" w:rsidRPr="00464099" w:rsidRDefault="005263D2" w:rsidP="005263D2">
      <w:pPr>
        <w:autoSpaceDE w:val="0"/>
        <w:autoSpaceDN w:val="0"/>
        <w:adjustRightInd w:val="0"/>
        <w:spacing w:after="0" w:line="240" w:lineRule="auto"/>
        <w:rPr>
          <w:rFonts w:cstheme="minorHAnsi"/>
          <w:bCs/>
        </w:rPr>
      </w:pPr>
    </w:p>
    <w:p w14:paraId="726734EB" w14:textId="2596755A" w:rsidR="00D61410" w:rsidRDefault="00F57520" w:rsidP="00D61410">
      <w:pPr>
        <w:autoSpaceDE w:val="0"/>
        <w:autoSpaceDN w:val="0"/>
        <w:adjustRightInd w:val="0"/>
        <w:spacing w:after="0" w:line="240" w:lineRule="auto"/>
        <w:rPr>
          <w:rFonts w:cstheme="minorHAnsi"/>
          <w:bCs/>
        </w:rPr>
      </w:pPr>
      <w:r w:rsidRPr="00464099">
        <w:rPr>
          <w:rFonts w:cstheme="minorHAnsi"/>
          <w:bCs/>
        </w:rPr>
        <w:t>Using claims data, w</w:t>
      </w:r>
      <w:r w:rsidR="00E92B8B" w:rsidRPr="00464099">
        <w:rPr>
          <w:rFonts w:cstheme="minorHAnsi"/>
          <w:bCs/>
        </w:rPr>
        <w:t>e calculated chi</w:t>
      </w:r>
      <w:r w:rsidR="005263D2" w:rsidRPr="00464099">
        <w:rPr>
          <w:rFonts w:cstheme="minorHAnsi"/>
          <w:bCs/>
        </w:rPr>
        <w:t xml:space="preserve">-square </w:t>
      </w:r>
      <w:r w:rsidR="00E92B8B" w:rsidRPr="00464099">
        <w:rPr>
          <w:rFonts w:cstheme="minorHAnsi"/>
          <w:bCs/>
        </w:rPr>
        <w:t xml:space="preserve">statistics </w:t>
      </w:r>
      <w:r w:rsidR="005263D2" w:rsidRPr="00464099">
        <w:rPr>
          <w:rFonts w:cstheme="minorHAnsi"/>
          <w:bCs/>
        </w:rPr>
        <w:t xml:space="preserve">to test for significant differences between expected and observed </w:t>
      </w:r>
      <w:r w:rsidRPr="00464099">
        <w:rPr>
          <w:rFonts w:cstheme="minorHAnsi"/>
          <w:bCs/>
        </w:rPr>
        <w:t xml:space="preserve">aggregate </w:t>
      </w:r>
      <w:r w:rsidR="005263D2" w:rsidRPr="00464099">
        <w:rPr>
          <w:rFonts w:cstheme="minorHAnsi"/>
          <w:bCs/>
        </w:rPr>
        <w:t xml:space="preserve">performance scores </w:t>
      </w:r>
      <w:r w:rsidR="00C453DF" w:rsidRPr="00464099">
        <w:rPr>
          <w:rFonts w:cstheme="minorHAnsi"/>
          <w:bCs/>
        </w:rPr>
        <w:t>based on patients’</w:t>
      </w:r>
      <w:r w:rsidRPr="00464099">
        <w:rPr>
          <w:rFonts w:cstheme="minorHAnsi"/>
          <w:bCs/>
        </w:rPr>
        <w:t xml:space="preserve"> race, sex, and age</w:t>
      </w:r>
      <w:r w:rsidR="005263D2" w:rsidRPr="00464099">
        <w:rPr>
          <w:rFonts w:cstheme="minorHAnsi"/>
          <w:bCs/>
        </w:rPr>
        <w:t xml:space="preserve">. </w:t>
      </w:r>
      <w:r w:rsidR="00E92B8B" w:rsidRPr="00464099">
        <w:rPr>
          <w:rFonts w:cstheme="minorHAnsi"/>
          <w:bCs/>
        </w:rPr>
        <w:t>Registry data do not include descriptive patient data.</w:t>
      </w:r>
    </w:p>
    <w:p w14:paraId="78928EAF" w14:textId="77777777" w:rsidR="00104B84" w:rsidRDefault="00104B84" w:rsidP="00D61410">
      <w:pPr>
        <w:autoSpaceDE w:val="0"/>
        <w:autoSpaceDN w:val="0"/>
        <w:adjustRightInd w:val="0"/>
        <w:spacing w:after="0" w:line="240" w:lineRule="auto"/>
        <w:rPr>
          <w:rFonts w:cstheme="minorHAnsi"/>
          <w:bCs/>
        </w:rPr>
      </w:pPr>
    </w:p>
    <w:p w14:paraId="17FEF71E" w14:textId="298601F7" w:rsidR="00104B84" w:rsidRPr="006420C8" w:rsidRDefault="00104B84" w:rsidP="00104B84">
      <w:pPr>
        <w:autoSpaceDE w:val="0"/>
        <w:autoSpaceDN w:val="0"/>
        <w:adjustRightInd w:val="0"/>
        <w:spacing w:after="0" w:line="240" w:lineRule="auto"/>
        <w:rPr>
          <w:rFonts w:cstheme="minorHAnsi"/>
          <w:b/>
          <w:bCs/>
          <w:color w:val="1F497D" w:themeColor="text2"/>
        </w:rPr>
      </w:pPr>
      <w:r w:rsidRPr="006420C8">
        <w:rPr>
          <w:rFonts w:cstheme="minorHAnsi"/>
          <w:b/>
          <w:bCs/>
          <w:color w:val="1F497D" w:themeColor="text2"/>
        </w:rPr>
        <w:t>Previous Submission</w:t>
      </w:r>
      <w:r w:rsidR="006E20EF" w:rsidRPr="006420C8">
        <w:rPr>
          <w:rFonts w:cstheme="minorHAnsi"/>
          <w:b/>
          <w:bCs/>
          <w:color w:val="1F497D" w:themeColor="text2"/>
        </w:rPr>
        <w:t>:</w:t>
      </w:r>
    </w:p>
    <w:p w14:paraId="65F028AA" w14:textId="77777777" w:rsidR="006E20EF" w:rsidRPr="006E20EF" w:rsidRDefault="006E20EF" w:rsidP="006E20EF">
      <w:pPr>
        <w:autoSpaceDE w:val="0"/>
        <w:autoSpaceDN w:val="0"/>
        <w:adjustRightInd w:val="0"/>
        <w:spacing w:after="0" w:line="240" w:lineRule="auto"/>
        <w:rPr>
          <w:rFonts w:cstheme="minorHAnsi"/>
          <w:bCs/>
          <w:i/>
          <w:color w:val="1F497D" w:themeColor="text2"/>
        </w:rPr>
      </w:pPr>
      <w:r w:rsidRPr="006E20EF">
        <w:rPr>
          <w:rFonts w:cstheme="minorHAnsi"/>
          <w:bCs/>
          <w:i/>
          <w:color w:val="1F497D" w:themeColor="text2"/>
        </w:rPr>
        <w:t xml:space="preserve">Dates of service from 1/1/2012 to 3/31/2012 </w:t>
      </w:r>
    </w:p>
    <w:p w14:paraId="4954DF6B" w14:textId="77777777" w:rsidR="006E20EF" w:rsidRPr="006E20EF" w:rsidRDefault="006E20EF" w:rsidP="006E20EF">
      <w:pPr>
        <w:autoSpaceDE w:val="0"/>
        <w:autoSpaceDN w:val="0"/>
        <w:adjustRightInd w:val="0"/>
        <w:spacing w:after="0" w:line="240" w:lineRule="auto"/>
        <w:rPr>
          <w:rFonts w:cstheme="minorHAnsi"/>
          <w:bCs/>
          <w:i/>
          <w:color w:val="1F497D" w:themeColor="text2"/>
        </w:rPr>
      </w:pPr>
      <w:r w:rsidRPr="006E20EF">
        <w:rPr>
          <w:rFonts w:cstheme="minorHAnsi"/>
          <w:bCs/>
          <w:i/>
          <w:color w:val="1F497D" w:themeColor="text2"/>
        </w:rPr>
        <w:lastRenderedPageBreak/>
        <w:t>Total Claims Submitted with any G code (</w:t>
      </w:r>
      <w:proofErr w:type="spellStart"/>
      <w:r w:rsidRPr="006E20EF">
        <w:rPr>
          <w:rFonts w:cstheme="minorHAnsi"/>
          <w:bCs/>
          <w:i/>
          <w:color w:val="1F497D" w:themeColor="text2"/>
        </w:rPr>
        <w:t>G8431</w:t>
      </w:r>
      <w:proofErr w:type="spellEnd"/>
      <w:r w:rsidRPr="006E20EF">
        <w:rPr>
          <w:rFonts w:cstheme="minorHAnsi"/>
          <w:bCs/>
          <w:i/>
          <w:color w:val="1F497D" w:themeColor="text2"/>
        </w:rPr>
        <w:t xml:space="preserve">, </w:t>
      </w:r>
      <w:proofErr w:type="spellStart"/>
      <w:r w:rsidRPr="006E20EF">
        <w:rPr>
          <w:rFonts w:cstheme="minorHAnsi"/>
          <w:bCs/>
          <w:i/>
          <w:color w:val="1F497D" w:themeColor="text2"/>
        </w:rPr>
        <w:t>G8510</w:t>
      </w:r>
      <w:proofErr w:type="spellEnd"/>
      <w:r w:rsidRPr="006E20EF">
        <w:rPr>
          <w:rFonts w:cstheme="minorHAnsi"/>
          <w:bCs/>
          <w:i/>
          <w:color w:val="1F497D" w:themeColor="text2"/>
        </w:rPr>
        <w:t xml:space="preserve">, </w:t>
      </w:r>
      <w:proofErr w:type="spellStart"/>
      <w:r w:rsidRPr="006E20EF">
        <w:rPr>
          <w:rFonts w:cstheme="minorHAnsi"/>
          <w:bCs/>
          <w:i/>
          <w:color w:val="1F497D" w:themeColor="text2"/>
        </w:rPr>
        <w:t>G8433</w:t>
      </w:r>
      <w:proofErr w:type="spellEnd"/>
      <w:r w:rsidRPr="006E20EF">
        <w:rPr>
          <w:rFonts w:cstheme="minorHAnsi"/>
          <w:bCs/>
          <w:i/>
          <w:color w:val="1F497D" w:themeColor="text2"/>
        </w:rPr>
        <w:t xml:space="preserve">, </w:t>
      </w:r>
      <w:proofErr w:type="spellStart"/>
      <w:r w:rsidRPr="006E20EF">
        <w:rPr>
          <w:rFonts w:cstheme="minorHAnsi"/>
          <w:bCs/>
          <w:i/>
          <w:color w:val="1F497D" w:themeColor="text2"/>
        </w:rPr>
        <w:t>G8432</w:t>
      </w:r>
      <w:proofErr w:type="spellEnd"/>
      <w:r w:rsidRPr="006E20EF">
        <w:rPr>
          <w:rFonts w:cstheme="minorHAnsi"/>
          <w:bCs/>
          <w:i/>
          <w:color w:val="1F497D" w:themeColor="text2"/>
        </w:rPr>
        <w:t xml:space="preserve">, </w:t>
      </w:r>
      <w:proofErr w:type="spellStart"/>
      <w:proofErr w:type="gramStart"/>
      <w:r w:rsidRPr="006E20EF">
        <w:rPr>
          <w:rFonts w:cstheme="minorHAnsi"/>
          <w:bCs/>
          <w:i/>
          <w:color w:val="1F497D" w:themeColor="text2"/>
        </w:rPr>
        <w:t>G8511</w:t>
      </w:r>
      <w:proofErr w:type="spellEnd"/>
      <w:proofErr w:type="gramEnd"/>
      <w:r w:rsidRPr="006E20EF">
        <w:rPr>
          <w:rFonts w:cstheme="minorHAnsi"/>
          <w:bCs/>
          <w:i/>
          <w:color w:val="1F497D" w:themeColor="text2"/>
        </w:rPr>
        <w:t xml:space="preserve">):  10,004  </w:t>
      </w:r>
    </w:p>
    <w:p w14:paraId="580BE7A8" w14:textId="77777777" w:rsidR="006E20EF" w:rsidRPr="006E20EF" w:rsidRDefault="006E20EF" w:rsidP="006E20EF">
      <w:pPr>
        <w:autoSpaceDE w:val="0"/>
        <w:autoSpaceDN w:val="0"/>
        <w:adjustRightInd w:val="0"/>
        <w:spacing w:after="0" w:line="240" w:lineRule="auto"/>
        <w:rPr>
          <w:rFonts w:cstheme="minorHAnsi"/>
          <w:bCs/>
          <w:i/>
          <w:color w:val="1F497D" w:themeColor="text2"/>
        </w:rPr>
      </w:pPr>
      <w:r w:rsidRPr="006E20EF">
        <w:rPr>
          <w:rFonts w:cstheme="minorHAnsi"/>
          <w:bCs/>
          <w:i/>
          <w:color w:val="1F497D" w:themeColor="text2"/>
        </w:rPr>
        <w:t>Valid Denominator Criteria:  7709 (77.1% of total)</w:t>
      </w:r>
    </w:p>
    <w:p w14:paraId="5BC3056D" w14:textId="77777777" w:rsidR="006E20EF" w:rsidRPr="006E20EF" w:rsidRDefault="006E20EF" w:rsidP="006E20EF">
      <w:pPr>
        <w:autoSpaceDE w:val="0"/>
        <w:autoSpaceDN w:val="0"/>
        <w:adjustRightInd w:val="0"/>
        <w:spacing w:after="0" w:line="240" w:lineRule="auto"/>
        <w:rPr>
          <w:rFonts w:cstheme="minorHAnsi"/>
          <w:bCs/>
          <w:i/>
          <w:color w:val="1F497D" w:themeColor="text2"/>
        </w:rPr>
      </w:pPr>
      <w:r w:rsidRPr="006E20EF">
        <w:rPr>
          <w:rFonts w:cstheme="minorHAnsi"/>
          <w:bCs/>
          <w:i/>
          <w:color w:val="1F497D" w:themeColor="text2"/>
        </w:rPr>
        <w:t>Performance Exclusion:  1126 (14.6% of valid submissions)</w:t>
      </w:r>
    </w:p>
    <w:p w14:paraId="63B407ED" w14:textId="77777777" w:rsidR="006E20EF" w:rsidRPr="006E20EF" w:rsidRDefault="006E20EF" w:rsidP="006E20EF">
      <w:pPr>
        <w:autoSpaceDE w:val="0"/>
        <w:autoSpaceDN w:val="0"/>
        <w:adjustRightInd w:val="0"/>
        <w:spacing w:after="0" w:line="240" w:lineRule="auto"/>
        <w:rPr>
          <w:rFonts w:cstheme="minorHAnsi"/>
          <w:bCs/>
          <w:i/>
          <w:color w:val="1F497D" w:themeColor="text2"/>
        </w:rPr>
      </w:pPr>
      <w:r w:rsidRPr="006E20EF">
        <w:rPr>
          <w:rFonts w:cstheme="minorHAnsi"/>
          <w:bCs/>
          <w:i/>
          <w:color w:val="1F497D" w:themeColor="text2"/>
        </w:rPr>
        <w:t>Total tested claims sampled and reviewed: 275 records from 77 providers</w:t>
      </w:r>
    </w:p>
    <w:p w14:paraId="0CA10D6E" w14:textId="77777777" w:rsidR="006E20EF" w:rsidRPr="006E20EF" w:rsidRDefault="006E20EF" w:rsidP="006E20EF">
      <w:pPr>
        <w:autoSpaceDE w:val="0"/>
        <w:autoSpaceDN w:val="0"/>
        <w:adjustRightInd w:val="0"/>
        <w:spacing w:after="0" w:line="240" w:lineRule="auto"/>
        <w:rPr>
          <w:rFonts w:cstheme="minorHAnsi"/>
          <w:bCs/>
          <w:i/>
          <w:color w:val="1F497D" w:themeColor="text2"/>
        </w:rPr>
      </w:pPr>
      <w:r w:rsidRPr="006E20EF">
        <w:rPr>
          <w:rFonts w:cstheme="minorHAnsi"/>
          <w:bCs/>
          <w:i/>
          <w:color w:val="1F497D" w:themeColor="text2"/>
        </w:rPr>
        <w:t>Valid denominator criteria:  275/275 (100.0% of total)</w:t>
      </w:r>
    </w:p>
    <w:p w14:paraId="198CF1E1" w14:textId="77777777" w:rsidR="006E20EF" w:rsidRPr="006E20EF" w:rsidRDefault="006E20EF" w:rsidP="006E20EF">
      <w:pPr>
        <w:autoSpaceDE w:val="0"/>
        <w:autoSpaceDN w:val="0"/>
        <w:adjustRightInd w:val="0"/>
        <w:spacing w:after="0" w:line="240" w:lineRule="auto"/>
        <w:rPr>
          <w:rFonts w:cstheme="minorHAnsi"/>
          <w:bCs/>
          <w:i/>
          <w:color w:val="1F497D" w:themeColor="text2"/>
        </w:rPr>
      </w:pPr>
      <w:r w:rsidRPr="006E20EF">
        <w:rPr>
          <w:rFonts w:cstheme="minorHAnsi"/>
          <w:bCs/>
          <w:i/>
          <w:color w:val="1F497D" w:themeColor="text2"/>
        </w:rPr>
        <w:t xml:space="preserve">Sample Performance Exclusion (claims based): 35 (12.7% of valid) </w:t>
      </w:r>
    </w:p>
    <w:p w14:paraId="4F281210" w14:textId="77777777" w:rsidR="006E20EF" w:rsidRPr="006E20EF" w:rsidRDefault="006E20EF" w:rsidP="006E20EF">
      <w:pPr>
        <w:autoSpaceDE w:val="0"/>
        <w:autoSpaceDN w:val="0"/>
        <w:adjustRightInd w:val="0"/>
        <w:spacing w:after="0" w:line="240" w:lineRule="auto"/>
        <w:rPr>
          <w:rFonts w:cstheme="minorHAnsi"/>
          <w:bCs/>
          <w:i/>
          <w:color w:val="1F497D" w:themeColor="text2"/>
        </w:rPr>
      </w:pPr>
      <w:r w:rsidRPr="006E20EF">
        <w:rPr>
          <w:rFonts w:cstheme="minorHAnsi"/>
          <w:bCs/>
          <w:i/>
          <w:color w:val="1F497D" w:themeColor="text2"/>
        </w:rPr>
        <w:t xml:space="preserve">Aggregate measure performance rate for sample (claims based):  216/275 (78.5%) </w:t>
      </w:r>
    </w:p>
    <w:p w14:paraId="6CF26127" w14:textId="77777777" w:rsidR="006E20EF" w:rsidRPr="006E20EF" w:rsidRDefault="006E20EF" w:rsidP="00104B84">
      <w:pPr>
        <w:autoSpaceDE w:val="0"/>
        <w:autoSpaceDN w:val="0"/>
        <w:adjustRightInd w:val="0"/>
        <w:spacing w:after="0" w:line="240" w:lineRule="auto"/>
        <w:rPr>
          <w:rFonts w:cstheme="minorHAnsi"/>
          <w:bCs/>
          <w:i/>
          <w:color w:val="1F497D" w:themeColor="text2"/>
        </w:rPr>
      </w:pPr>
    </w:p>
    <w:p w14:paraId="5F64BF56" w14:textId="0F012EE9" w:rsidR="006E20EF" w:rsidRPr="006E20EF" w:rsidRDefault="006E20EF" w:rsidP="00104B84">
      <w:pPr>
        <w:autoSpaceDE w:val="0"/>
        <w:autoSpaceDN w:val="0"/>
        <w:adjustRightInd w:val="0"/>
        <w:spacing w:after="0" w:line="240" w:lineRule="auto"/>
        <w:rPr>
          <w:rFonts w:cstheme="minorHAnsi"/>
          <w:bCs/>
          <w:i/>
          <w:color w:val="1F497D" w:themeColor="text2"/>
        </w:rPr>
      </w:pPr>
      <w:r w:rsidRPr="006E20EF">
        <w:rPr>
          <w:rFonts w:cstheme="minorHAnsi"/>
          <w:bCs/>
          <w:i/>
          <w:color w:val="1F497D" w:themeColor="text2"/>
        </w:rPr>
        <w:t>Aggregate and provider (</w:t>
      </w:r>
      <w:proofErr w:type="spellStart"/>
      <w:r w:rsidRPr="006E20EF">
        <w:rPr>
          <w:rFonts w:cstheme="minorHAnsi"/>
          <w:bCs/>
          <w:i/>
          <w:color w:val="1F497D" w:themeColor="text2"/>
        </w:rPr>
        <w:t>NPI</w:t>
      </w:r>
      <w:proofErr w:type="spellEnd"/>
      <w:r w:rsidRPr="006E20EF">
        <w:rPr>
          <w:rFonts w:cstheme="minorHAnsi"/>
          <w:bCs/>
          <w:i/>
          <w:color w:val="1F497D" w:themeColor="text2"/>
        </w:rPr>
        <w:t xml:space="preserve">) performance rates were calculated from Part B claims with dates of service from 1/1/2012 through 3/3/2012.  Data from the testing sample were analyzed at the provider level. Performance rates are derived from G codes submitted for the Physician Quality Reporting System (formerly </w:t>
      </w:r>
      <w:proofErr w:type="spellStart"/>
      <w:r w:rsidRPr="006E20EF">
        <w:rPr>
          <w:rFonts w:cstheme="minorHAnsi"/>
          <w:bCs/>
          <w:i/>
          <w:color w:val="1F497D" w:themeColor="text2"/>
        </w:rPr>
        <w:t>PQRI</w:t>
      </w:r>
      <w:proofErr w:type="spellEnd"/>
      <w:r w:rsidRPr="006E20EF">
        <w:rPr>
          <w:rFonts w:cstheme="minorHAnsi"/>
          <w:bCs/>
          <w:i/>
          <w:color w:val="1F497D" w:themeColor="text2"/>
        </w:rPr>
        <w:t>).  Code submissions are voluntary and providers who report may not be representative of all eligible professionals.  Performance rates cannot be generalized to the population.</w:t>
      </w:r>
    </w:p>
    <w:p w14:paraId="2978BD32" w14:textId="77777777" w:rsidR="00104B84" w:rsidRPr="00464099" w:rsidRDefault="00104B84" w:rsidP="00D61410">
      <w:pPr>
        <w:autoSpaceDE w:val="0"/>
        <w:autoSpaceDN w:val="0"/>
        <w:adjustRightInd w:val="0"/>
        <w:spacing w:after="0" w:line="240" w:lineRule="auto"/>
        <w:rPr>
          <w:rFonts w:cstheme="minorHAnsi"/>
          <w:bCs/>
        </w:rPr>
      </w:pPr>
    </w:p>
    <w:p w14:paraId="726734EC" w14:textId="77777777" w:rsidR="00D61410" w:rsidRPr="00464099" w:rsidRDefault="00D61410" w:rsidP="00D61410">
      <w:pPr>
        <w:autoSpaceDE w:val="0"/>
        <w:autoSpaceDN w:val="0"/>
        <w:adjustRightInd w:val="0"/>
        <w:spacing w:after="0" w:line="240" w:lineRule="auto"/>
        <w:rPr>
          <w:rFonts w:cstheme="minorHAnsi"/>
          <w:bCs/>
        </w:rPr>
      </w:pPr>
    </w:p>
    <w:p w14:paraId="726734ED" w14:textId="77777777" w:rsidR="00D61410" w:rsidRPr="00464099" w:rsidRDefault="00D61410" w:rsidP="00D61410">
      <w:pPr>
        <w:autoSpaceDE w:val="0"/>
        <w:autoSpaceDN w:val="0"/>
        <w:adjustRightInd w:val="0"/>
        <w:spacing w:after="0" w:line="240" w:lineRule="auto"/>
        <w:rPr>
          <w:rFonts w:cstheme="minorHAnsi"/>
          <w:bCs/>
        </w:rPr>
      </w:pPr>
      <w:proofErr w:type="spellStart"/>
      <w:r w:rsidRPr="00464099">
        <w:rPr>
          <w:rFonts w:cstheme="minorHAnsi"/>
          <w:b/>
          <w:bCs/>
        </w:rPr>
        <w:t>2b5.2</w:t>
      </w:r>
      <w:proofErr w:type="spellEnd"/>
      <w:r w:rsidRPr="00464099">
        <w:rPr>
          <w:rFonts w:cstheme="minorHAnsi"/>
          <w:b/>
          <w:bCs/>
        </w:rPr>
        <w:t xml:space="preserve">. </w:t>
      </w:r>
      <w:proofErr w:type="gramStart"/>
      <w:r w:rsidRPr="00464099">
        <w:rPr>
          <w:rFonts w:cstheme="minorHAnsi"/>
          <w:b/>
          <w:bCs/>
        </w:rPr>
        <w:t>What</w:t>
      </w:r>
      <w:proofErr w:type="gramEnd"/>
      <w:r w:rsidRPr="00464099">
        <w:rPr>
          <w:rFonts w:cstheme="minorHAnsi"/>
          <w:b/>
          <w:bCs/>
        </w:rPr>
        <w:t xml:space="preserve"> were the statistical results from testing the ability to identify </w:t>
      </w:r>
      <w:r w:rsidR="001E69DC" w:rsidRPr="00464099">
        <w:rPr>
          <w:rFonts w:cstheme="minorHAnsi"/>
          <w:b/>
          <w:bCs/>
        </w:rPr>
        <w:t xml:space="preserve">statistically significant and/or clinically/practically meaningful </w:t>
      </w:r>
      <w:r w:rsidRPr="00464099">
        <w:rPr>
          <w:rFonts w:cstheme="minorHAnsi"/>
          <w:b/>
          <w:bCs/>
        </w:rPr>
        <w:t>differences in performance measure scores across measured entities?</w:t>
      </w:r>
      <w:r w:rsidRPr="00464099">
        <w:rPr>
          <w:rFonts w:cstheme="minorHAnsi"/>
          <w:bCs/>
        </w:rPr>
        <w:t xml:space="preserve"> (e.g., </w:t>
      </w:r>
      <w:r w:rsidRPr="00464099">
        <w:rPr>
          <w:rFonts w:cstheme="minorHAnsi"/>
          <w:bCs/>
          <w:i/>
        </w:rPr>
        <w:t xml:space="preserve">number and percentage </w:t>
      </w:r>
      <w:r w:rsidR="001E69DC" w:rsidRPr="00464099">
        <w:rPr>
          <w:rFonts w:cstheme="minorHAnsi"/>
          <w:bCs/>
          <w:i/>
        </w:rPr>
        <w:t xml:space="preserve">of entities with scores </w:t>
      </w:r>
      <w:r w:rsidRPr="00464099">
        <w:rPr>
          <w:rFonts w:cstheme="minorHAnsi"/>
          <w:bCs/>
          <w:i/>
        </w:rPr>
        <w:t xml:space="preserve">that were statistically significantly different from mean </w:t>
      </w:r>
      <w:r w:rsidR="001E69DC" w:rsidRPr="00464099">
        <w:rPr>
          <w:rFonts w:cstheme="minorHAnsi"/>
          <w:bCs/>
          <w:i/>
        </w:rPr>
        <w:t>or some benchmark, different from expected; how was meaningful difference defined</w:t>
      </w:r>
      <w:r w:rsidRPr="00464099">
        <w:rPr>
          <w:rFonts w:cstheme="minorHAnsi"/>
          <w:bCs/>
        </w:rPr>
        <w:t>)</w:t>
      </w:r>
      <w:r w:rsidRPr="00464099">
        <w:rPr>
          <w:rFonts w:cstheme="minorHAnsi"/>
          <w:bCs/>
        </w:rPr>
        <w:br/>
      </w:r>
    </w:p>
    <w:p w14:paraId="69DAFFC9" w14:textId="5529351F" w:rsidR="00317E18" w:rsidRPr="00464099" w:rsidRDefault="00317E18" w:rsidP="00317E18">
      <w:pPr>
        <w:spacing w:after="0" w:line="240" w:lineRule="auto"/>
        <w:rPr>
          <w:rFonts w:eastAsia="Times New Roman" w:cs="Times New Roman"/>
          <w:b/>
          <w:color w:val="000000"/>
          <w:u w:val="single"/>
          <w:lang w:val="en"/>
        </w:rPr>
      </w:pPr>
      <w:r w:rsidRPr="00464099">
        <w:rPr>
          <w:rFonts w:eastAsia="Times New Roman" w:cs="Times New Roman"/>
          <w:b/>
          <w:color w:val="000000"/>
          <w:u w:val="single"/>
          <w:lang w:val="en"/>
        </w:rPr>
        <w:t>Distribution of p</w:t>
      </w:r>
      <w:r w:rsidR="00E159AA" w:rsidRPr="00464099">
        <w:rPr>
          <w:rFonts w:eastAsia="Times New Roman" w:cs="Times New Roman"/>
          <w:b/>
          <w:color w:val="000000"/>
          <w:u w:val="single"/>
          <w:lang w:val="en"/>
        </w:rPr>
        <w:t xml:space="preserve">erformance </w:t>
      </w:r>
      <w:r w:rsidRPr="00464099">
        <w:rPr>
          <w:rFonts w:eastAsia="Times New Roman" w:cs="Times New Roman"/>
          <w:b/>
          <w:color w:val="000000"/>
          <w:u w:val="single"/>
          <w:lang w:val="en"/>
        </w:rPr>
        <w:t xml:space="preserve">scores </w:t>
      </w:r>
    </w:p>
    <w:p w14:paraId="6A6EA53D" w14:textId="77777777" w:rsidR="00317E18" w:rsidRPr="00464099" w:rsidRDefault="00317E18" w:rsidP="00317E18">
      <w:pPr>
        <w:pStyle w:val="ListParagraph"/>
        <w:spacing w:after="0" w:line="240" w:lineRule="auto"/>
        <w:rPr>
          <w:rFonts w:eastAsia="Times New Roman" w:cs="Times New Roman"/>
          <w:color w:val="000000"/>
          <w:u w:val="single"/>
          <w:lang w:val="en"/>
        </w:rPr>
      </w:pPr>
    </w:p>
    <w:p w14:paraId="3548046A" w14:textId="32FB895D" w:rsidR="00317E18" w:rsidRPr="00464099" w:rsidRDefault="005263D2" w:rsidP="00317E18">
      <w:pPr>
        <w:pStyle w:val="ListParagraph"/>
        <w:spacing w:after="0" w:line="240" w:lineRule="auto"/>
        <w:ind w:hanging="720"/>
        <w:rPr>
          <w:rFonts w:eastAsia="Times New Roman" w:cs="Times New Roman"/>
          <w:color w:val="000000"/>
          <w:lang w:val="en"/>
        </w:rPr>
      </w:pPr>
      <w:r w:rsidRPr="00464099">
        <w:rPr>
          <w:rFonts w:eastAsia="Times New Roman" w:cs="Times New Roman"/>
          <w:color w:val="000000"/>
          <w:u w:val="single"/>
          <w:lang w:val="en"/>
        </w:rPr>
        <w:t xml:space="preserve">Registry </w:t>
      </w:r>
      <w:r w:rsidR="00746650" w:rsidRPr="00464099">
        <w:rPr>
          <w:rFonts w:eastAsia="Times New Roman" w:cs="Times New Roman"/>
          <w:color w:val="000000"/>
          <w:u w:val="single"/>
          <w:lang w:val="en"/>
        </w:rPr>
        <w:t>data</w:t>
      </w:r>
      <w:r w:rsidR="00E159AA" w:rsidRPr="00464099">
        <w:rPr>
          <w:rFonts w:eastAsia="Times New Roman" w:cs="Times New Roman"/>
          <w:color w:val="000000"/>
          <w:u w:val="single"/>
          <w:lang w:val="en"/>
        </w:rPr>
        <w:t xml:space="preserve"> (Provider-level)</w:t>
      </w:r>
    </w:p>
    <w:p w14:paraId="783DB527" w14:textId="24A113E7" w:rsidR="00F57520" w:rsidRPr="00464099" w:rsidRDefault="00317E18" w:rsidP="00317E18">
      <w:pPr>
        <w:pStyle w:val="ListParagraph"/>
        <w:numPr>
          <w:ilvl w:val="0"/>
          <w:numId w:val="33"/>
        </w:numPr>
        <w:spacing w:after="0" w:line="240" w:lineRule="auto"/>
        <w:rPr>
          <w:rFonts w:eastAsia="Times New Roman" w:cs="Times New Roman"/>
          <w:color w:val="000000"/>
          <w:lang w:val="en"/>
        </w:rPr>
      </w:pPr>
      <w:r w:rsidRPr="00464099">
        <w:rPr>
          <w:rFonts w:eastAsia="Times New Roman" w:cs="Times New Roman"/>
          <w:color w:val="000000"/>
          <w:lang w:val="en"/>
        </w:rPr>
        <w:t>N: 7,027</w:t>
      </w:r>
    </w:p>
    <w:p w14:paraId="3C60028E" w14:textId="285C1BCC" w:rsidR="00F57520" w:rsidRPr="00464099" w:rsidRDefault="005263D2" w:rsidP="00A3271C">
      <w:pPr>
        <w:pStyle w:val="ListParagraph"/>
        <w:numPr>
          <w:ilvl w:val="0"/>
          <w:numId w:val="30"/>
        </w:numPr>
        <w:spacing w:after="0" w:line="240" w:lineRule="auto"/>
        <w:rPr>
          <w:rFonts w:eastAsia="Times New Roman" w:cs="Times New Roman"/>
          <w:color w:val="000000"/>
          <w:lang w:val="en"/>
        </w:rPr>
      </w:pPr>
      <w:r w:rsidRPr="00464099">
        <w:rPr>
          <w:rFonts w:eastAsia="Times New Roman" w:cs="Times New Roman"/>
          <w:color w:val="000000"/>
          <w:lang w:val="en"/>
        </w:rPr>
        <w:t>Mean</w:t>
      </w:r>
      <w:r w:rsidR="00317E18" w:rsidRPr="00464099">
        <w:rPr>
          <w:rFonts w:eastAsia="Times New Roman" w:cs="Times New Roman"/>
          <w:color w:val="000000"/>
          <w:lang w:val="en"/>
        </w:rPr>
        <w:t xml:space="preserve">: </w:t>
      </w:r>
      <w:r w:rsidRPr="00464099">
        <w:rPr>
          <w:rFonts w:eastAsia="Times New Roman" w:cs="Times New Roman"/>
          <w:color w:val="000000"/>
          <w:lang w:val="en"/>
        </w:rPr>
        <w:t xml:space="preserve">50.7% </w:t>
      </w:r>
    </w:p>
    <w:p w14:paraId="73182E77" w14:textId="3C6658CF" w:rsidR="005263D2" w:rsidRPr="00464099" w:rsidRDefault="000A4F2E" w:rsidP="00A3271C">
      <w:pPr>
        <w:pStyle w:val="ListParagraph"/>
        <w:numPr>
          <w:ilvl w:val="0"/>
          <w:numId w:val="30"/>
        </w:numPr>
        <w:spacing w:after="0" w:line="240" w:lineRule="auto"/>
        <w:rPr>
          <w:rFonts w:eastAsia="Times New Roman" w:cs="Times New Roman"/>
          <w:color w:val="000000"/>
          <w:lang w:val="en"/>
        </w:rPr>
      </w:pPr>
      <w:r w:rsidRPr="00464099">
        <w:rPr>
          <w:rFonts w:eastAsia="Times New Roman" w:cs="Times New Roman"/>
          <w:color w:val="000000"/>
          <w:lang w:val="en"/>
        </w:rPr>
        <w:t>STD</w:t>
      </w:r>
      <w:r w:rsidR="00317E18" w:rsidRPr="00464099">
        <w:rPr>
          <w:rFonts w:eastAsia="Times New Roman" w:cs="Times New Roman"/>
          <w:color w:val="000000"/>
          <w:lang w:val="en"/>
        </w:rPr>
        <w:t xml:space="preserve">: </w:t>
      </w:r>
      <w:r w:rsidR="00746650" w:rsidRPr="00464099">
        <w:rPr>
          <w:rFonts w:eastAsia="Times New Roman" w:cs="Times New Roman"/>
          <w:color w:val="000000"/>
          <w:lang w:val="en"/>
        </w:rPr>
        <w:t>44.3%</w:t>
      </w:r>
    </w:p>
    <w:p w14:paraId="70629E07" w14:textId="12555D8B" w:rsidR="00AB293F" w:rsidRPr="00464099" w:rsidRDefault="00AB293F" w:rsidP="00A3271C">
      <w:pPr>
        <w:pStyle w:val="ListParagraph"/>
        <w:numPr>
          <w:ilvl w:val="0"/>
          <w:numId w:val="30"/>
        </w:numPr>
        <w:spacing w:after="0" w:line="240" w:lineRule="auto"/>
        <w:rPr>
          <w:rFonts w:eastAsia="Times New Roman" w:cs="Times New Roman"/>
          <w:color w:val="000000"/>
          <w:lang w:val="en"/>
        </w:rPr>
      </w:pPr>
      <w:r w:rsidRPr="00464099">
        <w:rPr>
          <w:rFonts w:eastAsia="Times New Roman" w:cs="Times New Roman"/>
          <w:color w:val="000000"/>
          <w:lang w:val="en"/>
        </w:rPr>
        <w:t>Interquartile range: 99.7%</w:t>
      </w:r>
    </w:p>
    <w:p w14:paraId="779E9E2A" w14:textId="4891C69A" w:rsidR="00F57520" w:rsidRPr="00464099" w:rsidRDefault="00317E18" w:rsidP="00A3271C">
      <w:pPr>
        <w:pStyle w:val="ListParagraph"/>
        <w:numPr>
          <w:ilvl w:val="0"/>
          <w:numId w:val="30"/>
        </w:numPr>
        <w:spacing w:after="0" w:line="240" w:lineRule="auto"/>
        <w:rPr>
          <w:rFonts w:eastAsia="Times New Roman" w:cs="Times New Roman"/>
          <w:color w:val="000000"/>
          <w:lang w:val="en"/>
        </w:rPr>
      </w:pPr>
      <w:r w:rsidRPr="00464099">
        <w:rPr>
          <w:rFonts w:eastAsia="Times New Roman" w:cs="Times New Roman"/>
          <w:color w:val="000000"/>
          <w:lang w:val="en"/>
        </w:rPr>
        <w:t>10th percentile: 0.0%</w:t>
      </w:r>
    </w:p>
    <w:p w14:paraId="192951A1" w14:textId="6D03FFD9" w:rsidR="00F57520" w:rsidRPr="00464099" w:rsidRDefault="00AB293F" w:rsidP="00A3271C">
      <w:pPr>
        <w:pStyle w:val="ListParagraph"/>
        <w:numPr>
          <w:ilvl w:val="0"/>
          <w:numId w:val="30"/>
        </w:numPr>
        <w:spacing w:after="0" w:line="240" w:lineRule="auto"/>
        <w:rPr>
          <w:rFonts w:eastAsia="Times New Roman" w:cs="Times New Roman"/>
          <w:color w:val="000000"/>
          <w:lang w:val="en"/>
        </w:rPr>
      </w:pPr>
      <w:r w:rsidRPr="00464099">
        <w:rPr>
          <w:rFonts w:eastAsia="Times New Roman" w:cs="Times New Roman"/>
          <w:color w:val="000000"/>
          <w:lang w:val="en"/>
        </w:rPr>
        <w:t>20th percentile:</w:t>
      </w:r>
      <w:r w:rsidR="000059CF" w:rsidRPr="00464099">
        <w:rPr>
          <w:rFonts w:eastAsia="Times New Roman" w:cs="Times New Roman"/>
          <w:color w:val="000000"/>
          <w:lang w:val="en"/>
        </w:rPr>
        <w:t xml:space="preserve"> 0.0%</w:t>
      </w:r>
    </w:p>
    <w:p w14:paraId="558E0819" w14:textId="3A84076A" w:rsidR="00AB293F" w:rsidRPr="00464099" w:rsidRDefault="00AB293F" w:rsidP="00A3271C">
      <w:pPr>
        <w:pStyle w:val="ListParagraph"/>
        <w:numPr>
          <w:ilvl w:val="0"/>
          <w:numId w:val="30"/>
        </w:numPr>
        <w:spacing w:after="0" w:line="240" w:lineRule="auto"/>
        <w:rPr>
          <w:rFonts w:eastAsia="Times New Roman" w:cs="Times New Roman"/>
          <w:color w:val="000000"/>
          <w:lang w:val="en"/>
        </w:rPr>
      </w:pPr>
      <w:r w:rsidRPr="00464099">
        <w:rPr>
          <w:rFonts w:eastAsia="Times New Roman" w:cs="Times New Roman"/>
          <w:color w:val="000000"/>
          <w:lang w:val="en"/>
        </w:rPr>
        <w:t xml:space="preserve">30th </w:t>
      </w:r>
      <w:proofErr w:type="spellStart"/>
      <w:r w:rsidRPr="00464099">
        <w:rPr>
          <w:rFonts w:eastAsia="Times New Roman" w:cs="Times New Roman"/>
          <w:color w:val="000000"/>
          <w:lang w:val="en"/>
        </w:rPr>
        <w:t>percentile:</w:t>
      </w:r>
      <w:r w:rsidR="00317E18" w:rsidRPr="00464099">
        <w:rPr>
          <w:rFonts w:eastAsia="Times New Roman" w:cs="Times New Roman"/>
          <w:color w:val="000000"/>
          <w:lang w:val="en"/>
        </w:rPr>
        <w:t>2.2</w:t>
      </w:r>
      <w:proofErr w:type="spellEnd"/>
      <w:r w:rsidR="00317E18" w:rsidRPr="00464099">
        <w:rPr>
          <w:rFonts w:eastAsia="Times New Roman" w:cs="Times New Roman"/>
          <w:color w:val="000000"/>
          <w:lang w:val="en"/>
        </w:rPr>
        <w:t>%</w:t>
      </w:r>
    </w:p>
    <w:p w14:paraId="42C90D93" w14:textId="761D50EF" w:rsidR="00AB293F" w:rsidRPr="00464099" w:rsidRDefault="00AB293F" w:rsidP="00A3271C">
      <w:pPr>
        <w:pStyle w:val="ListParagraph"/>
        <w:numPr>
          <w:ilvl w:val="0"/>
          <w:numId w:val="30"/>
        </w:numPr>
        <w:spacing w:after="0" w:line="240" w:lineRule="auto"/>
        <w:rPr>
          <w:rFonts w:eastAsia="Times New Roman" w:cs="Times New Roman"/>
          <w:color w:val="000000"/>
          <w:lang w:val="en"/>
        </w:rPr>
      </w:pPr>
      <w:r w:rsidRPr="00464099">
        <w:rPr>
          <w:rFonts w:eastAsia="Times New Roman" w:cs="Times New Roman"/>
          <w:color w:val="000000"/>
          <w:lang w:val="en"/>
        </w:rPr>
        <w:t>40th percentile:</w:t>
      </w:r>
      <w:r w:rsidR="00317E18" w:rsidRPr="00464099">
        <w:rPr>
          <w:rFonts w:eastAsia="Times New Roman" w:cs="Times New Roman"/>
          <w:color w:val="000000"/>
          <w:lang w:val="en"/>
        </w:rPr>
        <w:t xml:space="preserve"> 17.8%</w:t>
      </w:r>
    </w:p>
    <w:p w14:paraId="102C316A" w14:textId="688168EF" w:rsidR="00F57520" w:rsidRPr="00464099" w:rsidRDefault="00317E18" w:rsidP="00AB293F">
      <w:pPr>
        <w:pStyle w:val="ListParagraph"/>
        <w:numPr>
          <w:ilvl w:val="0"/>
          <w:numId w:val="30"/>
        </w:numPr>
        <w:spacing w:after="0" w:line="240" w:lineRule="auto"/>
        <w:rPr>
          <w:rFonts w:eastAsia="Times New Roman" w:cs="Times New Roman"/>
          <w:color w:val="000000"/>
          <w:lang w:val="en"/>
        </w:rPr>
      </w:pPr>
      <w:r w:rsidRPr="00464099">
        <w:rPr>
          <w:rFonts w:eastAsia="Times New Roman" w:cs="Times New Roman"/>
          <w:color w:val="000000"/>
          <w:lang w:val="en"/>
        </w:rPr>
        <w:t>Median: 50.8%</w:t>
      </w:r>
    </w:p>
    <w:p w14:paraId="13F13677" w14:textId="5DB6E273" w:rsidR="00AB293F" w:rsidRPr="00464099" w:rsidRDefault="00AB293F" w:rsidP="00A3271C">
      <w:pPr>
        <w:pStyle w:val="ListParagraph"/>
        <w:numPr>
          <w:ilvl w:val="0"/>
          <w:numId w:val="30"/>
        </w:numPr>
        <w:spacing w:after="0" w:line="240" w:lineRule="auto"/>
        <w:rPr>
          <w:rFonts w:eastAsia="Times New Roman" w:cs="Times New Roman"/>
          <w:color w:val="000000"/>
          <w:lang w:val="en"/>
        </w:rPr>
      </w:pPr>
      <w:r w:rsidRPr="00464099">
        <w:rPr>
          <w:rFonts w:eastAsia="Times New Roman" w:cs="Times New Roman"/>
          <w:color w:val="000000"/>
          <w:lang w:val="en"/>
        </w:rPr>
        <w:t xml:space="preserve">60th percentile: </w:t>
      </w:r>
      <w:r w:rsidR="00317E18" w:rsidRPr="00464099">
        <w:rPr>
          <w:rFonts w:eastAsia="Times New Roman" w:cs="Times New Roman"/>
          <w:color w:val="000000"/>
          <w:lang w:val="en"/>
        </w:rPr>
        <w:t>85.7%</w:t>
      </w:r>
    </w:p>
    <w:p w14:paraId="04B67F2C" w14:textId="4C1A38E8" w:rsidR="00AB293F" w:rsidRPr="00464099" w:rsidRDefault="00AB293F" w:rsidP="00A3271C">
      <w:pPr>
        <w:pStyle w:val="ListParagraph"/>
        <w:numPr>
          <w:ilvl w:val="0"/>
          <w:numId w:val="30"/>
        </w:numPr>
        <w:spacing w:after="0" w:line="240" w:lineRule="auto"/>
        <w:rPr>
          <w:rFonts w:eastAsia="Times New Roman" w:cs="Times New Roman"/>
          <w:color w:val="000000"/>
          <w:lang w:val="en"/>
        </w:rPr>
      </w:pPr>
      <w:r w:rsidRPr="00464099">
        <w:rPr>
          <w:rFonts w:eastAsia="Times New Roman" w:cs="Times New Roman"/>
          <w:color w:val="000000"/>
          <w:lang w:val="en"/>
        </w:rPr>
        <w:t>70th percentile:</w:t>
      </w:r>
      <w:r w:rsidR="00317E18" w:rsidRPr="00464099">
        <w:rPr>
          <w:rFonts w:eastAsia="Times New Roman" w:cs="Times New Roman"/>
          <w:color w:val="000000"/>
          <w:lang w:val="en"/>
        </w:rPr>
        <w:t xml:space="preserve"> 100.0%</w:t>
      </w:r>
    </w:p>
    <w:p w14:paraId="7D02058A" w14:textId="255F99D5" w:rsidR="00AB293F" w:rsidRPr="00464099" w:rsidRDefault="00AB293F" w:rsidP="00A3271C">
      <w:pPr>
        <w:pStyle w:val="ListParagraph"/>
        <w:numPr>
          <w:ilvl w:val="0"/>
          <w:numId w:val="30"/>
        </w:numPr>
        <w:spacing w:after="0" w:line="240" w:lineRule="auto"/>
        <w:rPr>
          <w:rFonts w:eastAsia="Times New Roman" w:cs="Times New Roman"/>
          <w:color w:val="000000"/>
          <w:lang w:val="en"/>
        </w:rPr>
      </w:pPr>
      <w:r w:rsidRPr="00464099">
        <w:rPr>
          <w:rFonts w:eastAsia="Times New Roman" w:cs="Times New Roman"/>
          <w:color w:val="000000"/>
          <w:lang w:val="en"/>
        </w:rPr>
        <w:t xml:space="preserve">80th percentile: </w:t>
      </w:r>
      <w:r w:rsidR="00317E18" w:rsidRPr="00464099">
        <w:rPr>
          <w:rFonts w:eastAsia="Times New Roman" w:cs="Times New Roman"/>
          <w:color w:val="000000"/>
          <w:lang w:val="en"/>
        </w:rPr>
        <w:t>100.0%</w:t>
      </w:r>
    </w:p>
    <w:p w14:paraId="01BB8C7C" w14:textId="612D3ECA" w:rsidR="005263D2" w:rsidRPr="00464099" w:rsidRDefault="005263D2" w:rsidP="00A3271C">
      <w:pPr>
        <w:pStyle w:val="ListParagraph"/>
        <w:numPr>
          <w:ilvl w:val="0"/>
          <w:numId w:val="30"/>
        </w:numPr>
        <w:spacing w:after="0" w:line="240" w:lineRule="auto"/>
        <w:rPr>
          <w:rFonts w:eastAsia="Times New Roman" w:cs="Times New Roman"/>
          <w:color w:val="000000"/>
          <w:lang w:val="en"/>
        </w:rPr>
      </w:pPr>
      <w:r w:rsidRPr="00464099">
        <w:rPr>
          <w:rFonts w:eastAsia="Times New Roman" w:cs="Times New Roman"/>
          <w:color w:val="000000"/>
          <w:lang w:val="en"/>
        </w:rPr>
        <w:t>90th percentile: 100.0%</w:t>
      </w:r>
    </w:p>
    <w:p w14:paraId="67354045" w14:textId="77777777" w:rsidR="00E159AA" w:rsidRPr="00464099" w:rsidRDefault="00E159AA" w:rsidP="00E159AA">
      <w:pPr>
        <w:pStyle w:val="ListParagraph"/>
        <w:ind w:hanging="720"/>
        <w:rPr>
          <w:rFonts w:eastAsia="Times New Roman" w:cs="Times New Roman"/>
          <w:color w:val="000000"/>
          <w:u w:val="single"/>
          <w:lang w:val="en"/>
        </w:rPr>
      </w:pPr>
    </w:p>
    <w:p w14:paraId="71F52CFC" w14:textId="6E1F79AE" w:rsidR="00E159AA" w:rsidRPr="00464099" w:rsidRDefault="00E159AA" w:rsidP="00E159AA">
      <w:pPr>
        <w:pStyle w:val="ListParagraph"/>
        <w:ind w:hanging="720"/>
        <w:rPr>
          <w:rFonts w:eastAsia="Times New Roman" w:cs="Times New Roman"/>
          <w:color w:val="000000"/>
          <w:lang w:val="en"/>
        </w:rPr>
      </w:pPr>
      <w:r w:rsidRPr="00464099">
        <w:rPr>
          <w:rFonts w:eastAsia="Times New Roman" w:cs="Times New Roman"/>
          <w:color w:val="000000"/>
          <w:u w:val="single"/>
          <w:lang w:val="en"/>
        </w:rPr>
        <w:t>Registry data (Practice-level)</w:t>
      </w:r>
    </w:p>
    <w:p w14:paraId="65CBAD04" w14:textId="76D18DA6" w:rsidR="00E159AA" w:rsidRPr="00464099" w:rsidRDefault="00E159AA" w:rsidP="00E159AA">
      <w:pPr>
        <w:pStyle w:val="ListParagraph"/>
        <w:numPr>
          <w:ilvl w:val="0"/>
          <w:numId w:val="34"/>
        </w:numPr>
        <w:spacing w:after="0" w:line="240" w:lineRule="auto"/>
        <w:rPr>
          <w:rFonts w:eastAsia="Times New Roman" w:cs="Times New Roman"/>
          <w:color w:val="000000"/>
          <w:lang w:val="en"/>
        </w:rPr>
      </w:pPr>
      <w:r w:rsidRPr="00464099">
        <w:rPr>
          <w:rFonts w:eastAsia="Times New Roman" w:cs="Times New Roman"/>
          <w:color w:val="000000"/>
          <w:lang w:val="en"/>
        </w:rPr>
        <w:t>N: 1,797</w:t>
      </w:r>
    </w:p>
    <w:p w14:paraId="51B95AD4" w14:textId="2863CF20" w:rsidR="00E159AA" w:rsidRPr="00464099" w:rsidRDefault="00E159AA" w:rsidP="00E159AA">
      <w:pPr>
        <w:pStyle w:val="ListParagraph"/>
        <w:numPr>
          <w:ilvl w:val="0"/>
          <w:numId w:val="34"/>
        </w:numPr>
        <w:spacing w:after="0" w:line="240" w:lineRule="auto"/>
        <w:rPr>
          <w:rFonts w:eastAsia="Times New Roman" w:cs="Times New Roman"/>
          <w:color w:val="000000"/>
          <w:lang w:val="en"/>
        </w:rPr>
      </w:pPr>
      <w:r w:rsidRPr="00464099">
        <w:rPr>
          <w:rFonts w:eastAsia="Times New Roman" w:cs="Times New Roman"/>
          <w:color w:val="000000"/>
          <w:lang w:val="en"/>
        </w:rPr>
        <w:t xml:space="preserve">Mean: </w:t>
      </w:r>
      <w:r w:rsidR="00D77B8D" w:rsidRPr="00464099">
        <w:rPr>
          <w:rFonts w:eastAsia="Times New Roman" w:cs="Times New Roman"/>
          <w:color w:val="000000"/>
          <w:lang w:val="en"/>
        </w:rPr>
        <w:t>55.2%</w:t>
      </w:r>
    </w:p>
    <w:p w14:paraId="4EDE51D4" w14:textId="09CE9645" w:rsidR="00E159AA" w:rsidRPr="00464099" w:rsidRDefault="00E159AA" w:rsidP="00E159AA">
      <w:pPr>
        <w:pStyle w:val="ListParagraph"/>
        <w:numPr>
          <w:ilvl w:val="0"/>
          <w:numId w:val="34"/>
        </w:numPr>
        <w:spacing w:after="0" w:line="240" w:lineRule="auto"/>
        <w:rPr>
          <w:rFonts w:eastAsia="Times New Roman" w:cs="Times New Roman"/>
          <w:color w:val="000000"/>
          <w:lang w:val="en"/>
        </w:rPr>
      </w:pPr>
      <w:r w:rsidRPr="00464099">
        <w:rPr>
          <w:rFonts w:eastAsia="Times New Roman" w:cs="Times New Roman"/>
          <w:color w:val="000000"/>
          <w:lang w:val="en"/>
        </w:rPr>
        <w:t xml:space="preserve">STD: </w:t>
      </w:r>
      <w:r w:rsidR="0055422C" w:rsidRPr="00464099">
        <w:rPr>
          <w:rFonts w:eastAsia="Times New Roman" w:cs="Times New Roman"/>
          <w:color w:val="000000"/>
          <w:lang w:val="en"/>
        </w:rPr>
        <w:t>41.8%</w:t>
      </w:r>
    </w:p>
    <w:p w14:paraId="41F6118D" w14:textId="6E7A7298" w:rsidR="00E159AA" w:rsidRPr="00464099" w:rsidRDefault="00E159AA" w:rsidP="00E159AA">
      <w:pPr>
        <w:pStyle w:val="ListParagraph"/>
        <w:numPr>
          <w:ilvl w:val="0"/>
          <w:numId w:val="34"/>
        </w:numPr>
        <w:spacing w:after="0" w:line="240" w:lineRule="auto"/>
        <w:rPr>
          <w:rFonts w:eastAsia="Times New Roman" w:cs="Times New Roman"/>
          <w:color w:val="000000"/>
          <w:lang w:val="en"/>
        </w:rPr>
      </w:pPr>
      <w:r w:rsidRPr="00464099">
        <w:rPr>
          <w:rFonts w:eastAsia="Times New Roman" w:cs="Times New Roman"/>
          <w:color w:val="000000"/>
          <w:lang w:val="en"/>
        </w:rPr>
        <w:t xml:space="preserve">Interquartile range: </w:t>
      </w:r>
      <w:r w:rsidR="0055422C" w:rsidRPr="00464099">
        <w:rPr>
          <w:rFonts w:eastAsia="Times New Roman" w:cs="Times New Roman"/>
          <w:color w:val="000000"/>
          <w:lang w:val="en"/>
        </w:rPr>
        <w:t>95.0%</w:t>
      </w:r>
    </w:p>
    <w:p w14:paraId="180C1868" w14:textId="7E616003" w:rsidR="00E159AA" w:rsidRPr="00464099" w:rsidRDefault="00E159AA" w:rsidP="00E159AA">
      <w:pPr>
        <w:pStyle w:val="ListParagraph"/>
        <w:numPr>
          <w:ilvl w:val="0"/>
          <w:numId w:val="34"/>
        </w:numPr>
        <w:spacing w:after="0" w:line="240" w:lineRule="auto"/>
        <w:rPr>
          <w:rFonts w:eastAsia="Times New Roman" w:cs="Times New Roman"/>
          <w:color w:val="000000"/>
          <w:lang w:val="en"/>
        </w:rPr>
      </w:pPr>
      <w:r w:rsidRPr="00464099">
        <w:rPr>
          <w:rFonts w:eastAsia="Times New Roman" w:cs="Times New Roman"/>
          <w:color w:val="000000"/>
          <w:lang w:val="en"/>
        </w:rPr>
        <w:t xml:space="preserve">10th percentile: </w:t>
      </w:r>
      <w:r w:rsidR="0055422C" w:rsidRPr="00464099">
        <w:rPr>
          <w:rFonts w:eastAsia="Times New Roman" w:cs="Times New Roman"/>
          <w:color w:val="000000"/>
          <w:lang w:val="en"/>
        </w:rPr>
        <w:t>0.0%</w:t>
      </w:r>
    </w:p>
    <w:p w14:paraId="2310FA84" w14:textId="78AD4C19" w:rsidR="00E159AA" w:rsidRPr="00464099" w:rsidRDefault="00E159AA" w:rsidP="00E159AA">
      <w:pPr>
        <w:pStyle w:val="ListParagraph"/>
        <w:numPr>
          <w:ilvl w:val="0"/>
          <w:numId w:val="34"/>
        </w:numPr>
        <w:spacing w:after="0" w:line="240" w:lineRule="auto"/>
        <w:rPr>
          <w:rFonts w:eastAsia="Times New Roman" w:cs="Times New Roman"/>
          <w:color w:val="000000"/>
          <w:lang w:val="en"/>
        </w:rPr>
      </w:pPr>
      <w:r w:rsidRPr="00464099">
        <w:rPr>
          <w:rFonts w:eastAsia="Times New Roman" w:cs="Times New Roman"/>
          <w:color w:val="000000"/>
          <w:lang w:val="en"/>
        </w:rPr>
        <w:t xml:space="preserve">20th percentile: </w:t>
      </w:r>
      <w:r w:rsidR="0055422C" w:rsidRPr="00464099">
        <w:rPr>
          <w:rFonts w:eastAsia="Times New Roman" w:cs="Times New Roman"/>
          <w:color w:val="000000"/>
          <w:lang w:val="en"/>
        </w:rPr>
        <w:t>1.2%</w:t>
      </w:r>
    </w:p>
    <w:p w14:paraId="5D675E49" w14:textId="6A8B3610" w:rsidR="00E159AA" w:rsidRPr="00464099" w:rsidRDefault="00E159AA" w:rsidP="00E159AA">
      <w:pPr>
        <w:pStyle w:val="ListParagraph"/>
        <w:numPr>
          <w:ilvl w:val="0"/>
          <w:numId w:val="34"/>
        </w:numPr>
        <w:spacing w:after="0" w:line="240" w:lineRule="auto"/>
        <w:rPr>
          <w:rFonts w:eastAsia="Times New Roman" w:cs="Times New Roman"/>
          <w:color w:val="000000"/>
          <w:lang w:val="en"/>
        </w:rPr>
      </w:pPr>
      <w:r w:rsidRPr="00464099">
        <w:rPr>
          <w:rFonts w:eastAsia="Times New Roman" w:cs="Times New Roman"/>
          <w:color w:val="000000"/>
          <w:lang w:val="en"/>
        </w:rPr>
        <w:t>30th percentile:</w:t>
      </w:r>
      <w:r w:rsidR="0055422C" w:rsidRPr="00464099">
        <w:rPr>
          <w:rFonts w:eastAsia="Times New Roman" w:cs="Times New Roman"/>
          <w:color w:val="000000"/>
          <w:lang w:val="en"/>
        </w:rPr>
        <w:t xml:space="preserve"> 12.1%</w:t>
      </w:r>
    </w:p>
    <w:p w14:paraId="61990988" w14:textId="79A605F6" w:rsidR="00E159AA" w:rsidRPr="00464099" w:rsidRDefault="00E159AA" w:rsidP="00E159AA">
      <w:pPr>
        <w:pStyle w:val="ListParagraph"/>
        <w:numPr>
          <w:ilvl w:val="0"/>
          <w:numId w:val="34"/>
        </w:numPr>
        <w:spacing w:after="0" w:line="240" w:lineRule="auto"/>
        <w:rPr>
          <w:rFonts w:eastAsia="Times New Roman" w:cs="Times New Roman"/>
          <w:color w:val="000000"/>
          <w:lang w:val="en"/>
        </w:rPr>
      </w:pPr>
      <w:r w:rsidRPr="00464099">
        <w:rPr>
          <w:rFonts w:eastAsia="Times New Roman" w:cs="Times New Roman"/>
          <w:color w:val="000000"/>
          <w:lang w:val="en"/>
        </w:rPr>
        <w:t xml:space="preserve">40th percentile: </w:t>
      </w:r>
      <w:r w:rsidR="0055422C" w:rsidRPr="00464099">
        <w:rPr>
          <w:rFonts w:eastAsia="Times New Roman" w:cs="Times New Roman"/>
          <w:color w:val="000000"/>
          <w:lang w:val="en"/>
        </w:rPr>
        <w:t>39.9%</w:t>
      </w:r>
    </w:p>
    <w:p w14:paraId="470F9FA4" w14:textId="713F9BC3" w:rsidR="00E159AA" w:rsidRPr="00464099" w:rsidRDefault="00E159AA" w:rsidP="00E159AA">
      <w:pPr>
        <w:pStyle w:val="ListParagraph"/>
        <w:numPr>
          <w:ilvl w:val="0"/>
          <w:numId w:val="34"/>
        </w:numPr>
        <w:spacing w:after="0" w:line="240" w:lineRule="auto"/>
        <w:rPr>
          <w:rFonts w:eastAsia="Times New Roman" w:cs="Times New Roman"/>
          <w:color w:val="000000"/>
          <w:lang w:val="en"/>
        </w:rPr>
      </w:pPr>
      <w:r w:rsidRPr="00464099">
        <w:rPr>
          <w:rFonts w:eastAsia="Times New Roman" w:cs="Times New Roman"/>
          <w:color w:val="000000"/>
          <w:lang w:val="en"/>
        </w:rPr>
        <w:lastRenderedPageBreak/>
        <w:t xml:space="preserve">Median: </w:t>
      </w:r>
      <w:r w:rsidR="0055422C" w:rsidRPr="00464099">
        <w:rPr>
          <w:rFonts w:eastAsia="Times New Roman" w:cs="Times New Roman"/>
          <w:color w:val="000000"/>
          <w:lang w:val="en"/>
        </w:rPr>
        <w:t>63.4%</w:t>
      </w:r>
    </w:p>
    <w:p w14:paraId="3D6C2C5F" w14:textId="3E9A9507" w:rsidR="00E159AA" w:rsidRPr="00464099" w:rsidRDefault="00E159AA" w:rsidP="00E159AA">
      <w:pPr>
        <w:pStyle w:val="ListParagraph"/>
        <w:numPr>
          <w:ilvl w:val="0"/>
          <w:numId w:val="34"/>
        </w:numPr>
        <w:spacing w:after="0" w:line="240" w:lineRule="auto"/>
        <w:rPr>
          <w:rFonts w:eastAsia="Times New Roman" w:cs="Times New Roman"/>
          <w:color w:val="000000"/>
          <w:lang w:val="en"/>
        </w:rPr>
      </w:pPr>
      <w:r w:rsidRPr="00464099">
        <w:rPr>
          <w:rFonts w:eastAsia="Times New Roman" w:cs="Times New Roman"/>
          <w:color w:val="000000"/>
          <w:lang w:val="en"/>
        </w:rPr>
        <w:t>60th percentile:</w:t>
      </w:r>
      <w:r w:rsidR="0055422C" w:rsidRPr="00464099">
        <w:rPr>
          <w:rFonts w:eastAsia="Times New Roman" w:cs="Times New Roman"/>
          <w:color w:val="000000"/>
          <w:lang w:val="en"/>
        </w:rPr>
        <w:t xml:space="preserve"> 85.7%</w:t>
      </w:r>
      <w:r w:rsidRPr="00464099">
        <w:rPr>
          <w:rFonts w:eastAsia="Times New Roman" w:cs="Times New Roman"/>
          <w:color w:val="000000"/>
          <w:lang w:val="en"/>
        </w:rPr>
        <w:t xml:space="preserve"> </w:t>
      </w:r>
    </w:p>
    <w:p w14:paraId="79EF1186" w14:textId="4B53F16D" w:rsidR="00E159AA" w:rsidRPr="00464099" w:rsidRDefault="00E159AA" w:rsidP="00E159AA">
      <w:pPr>
        <w:pStyle w:val="ListParagraph"/>
        <w:numPr>
          <w:ilvl w:val="0"/>
          <w:numId w:val="34"/>
        </w:numPr>
        <w:spacing w:after="0" w:line="240" w:lineRule="auto"/>
        <w:rPr>
          <w:rFonts w:eastAsia="Times New Roman" w:cs="Times New Roman"/>
          <w:color w:val="000000"/>
          <w:lang w:val="en"/>
        </w:rPr>
      </w:pPr>
      <w:r w:rsidRPr="00464099">
        <w:rPr>
          <w:rFonts w:eastAsia="Times New Roman" w:cs="Times New Roman"/>
          <w:color w:val="000000"/>
          <w:lang w:val="en"/>
        </w:rPr>
        <w:t xml:space="preserve">70th percentile: </w:t>
      </w:r>
      <w:r w:rsidR="0055422C" w:rsidRPr="00464099">
        <w:rPr>
          <w:rFonts w:eastAsia="Times New Roman" w:cs="Times New Roman"/>
          <w:color w:val="000000"/>
          <w:lang w:val="en"/>
        </w:rPr>
        <w:t>99.2%</w:t>
      </w:r>
    </w:p>
    <w:p w14:paraId="638039CA" w14:textId="6E61D22A" w:rsidR="00E159AA" w:rsidRPr="00464099" w:rsidRDefault="00E159AA" w:rsidP="00E159AA">
      <w:pPr>
        <w:pStyle w:val="ListParagraph"/>
        <w:numPr>
          <w:ilvl w:val="0"/>
          <w:numId w:val="34"/>
        </w:numPr>
        <w:spacing w:after="0" w:line="240" w:lineRule="auto"/>
        <w:rPr>
          <w:rFonts w:eastAsia="Times New Roman" w:cs="Times New Roman"/>
          <w:color w:val="000000"/>
          <w:lang w:val="en"/>
        </w:rPr>
      </w:pPr>
      <w:r w:rsidRPr="00464099">
        <w:rPr>
          <w:rFonts w:eastAsia="Times New Roman" w:cs="Times New Roman"/>
          <w:color w:val="000000"/>
          <w:lang w:val="en"/>
        </w:rPr>
        <w:t xml:space="preserve">80th percentile: </w:t>
      </w:r>
      <w:r w:rsidR="0055422C" w:rsidRPr="00464099">
        <w:rPr>
          <w:rFonts w:eastAsia="Times New Roman" w:cs="Times New Roman"/>
          <w:color w:val="000000"/>
          <w:lang w:val="en"/>
        </w:rPr>
        <w:t>100.0%</w:t>
      </w:r>
    </w:p>
    <w:p w14:paraId="4935DAD1" w14:textId="39C880DB" w:rsidR="00E159AA" w:rsidRPr="00464099" w:rsidRDefault="00E159AA" w:rsidP="00E159AA">
      <w:pPr>
        <w:pStyle w:val="ListParagraph"/>
        <w:numPr>
          <w:ilvl w:val="0"/>
          <w:numId w:val="34"/>
        </w:numPr>
        <w:spacing w:after="0" w:line="240" w:lineRule="auto"/>
        <w:rPr>
          <w:rFonts w:eastAsia="Times New Roman" w:cs="Times New Roman"/>
          <w:color w:val="000000"/>
          <w:lang w:val="en"/>
        </w:rPr>
      </w:pPr>
      <w:r w:rsidRPr="00464099">
        <w:rPr>
          <w:rFonts w:eastAsia="Times New Roman" w:cs="Times New Roman"/>
          <w:color w:val="000000"/>
          <w:lang w:val="en"/>
        </w:rPr>
        <w:t xml:space="preserve">90th percentile: </w:t>
      </w:r>
      <w:r w:rsidR="0055422C" w:rsidRPr="00464099">
        <w:rPr>
          <w:rFonts w:eastAsia="Times New Roman" w:cs="Times New Roman"/>
          <w:color w:val="000000"/>
          <w:lang w:val="en"/>
        </w:rPr>
        <w:t>100.0%</w:t>
      </w:r>
    </w:p>
    <w:p w14:paraId="13093143" w14:textId="77777777" w:rsidR="005263D2" w:rsidRPr="00464099" w:rsidRDefault="005263D2" w:rsidP="005263D2">
      <w:pPr>
        <w:spacing w:after="0" w:line="240" w:lineRule="auto"/>
        <w:rPr>
          <w:rFonts w:eastAsia="Times New Roman" w:cs="Times New Roman"/>
          <w:color w:val="000000"/>
          <w:lang w:val="en"/>
        </w:rPr>
      </w:pPr>
    </w:p>
    <w:p w14:paraId="62B3A45E" w14:textId="2D090BEB" w:rsidR="005263D2" w:rsidRPr="00464099" w:rsidRDefault="005263D2" w:rsidP="005263D2">
      <w:pPr>
        <w:spacing w:after="0" w:line="240" w:lineRule="auto"/>
        <w:rPr>
          <w:rFonts w:eastAsia="Times New Roman" w:cs="Times New Roman"/>
          <w:color w:val="000000"/>
          <w:u w:val="single"/>
          <w:lang w:val="en"/>
        </w:rPr>
      </w:pPr>
      <w:r w:rsidRPr="00464099">
        <w:rPr>
          <w:rFonts w:eastAsia="Times New Roman" w:cs="Times New Roman"/>
          <w:color w:val="000000"/>
          <w:u w:val="single"/>
          <w:lang w:val="en"/>
        </w:rPr>
        <w:t xml:space="preserve">Claims </w:t>
      </w:r>
      <w:r w:rsidR="00746650" w:rsidRPr="00464099">
        <w:rPr>
          <w:rFonts w:eastAsia="Times New Roman" w:cs="Times New Roman"/>
          <w:color w:val="000000"/>
          <w:u w:val="single"/>
          <w:lang w:val="en"/>
        </w:rPr>
        <w:t>data</w:t>
      </w:r>
      <w:r w:rsidR="00E159AA" w:rsidRPr="00464099">
        <w:rPr>
          <w:rFonts w:eastAsia="Times New Roman" w:cs="Times New Roman"/>
          <w:color w:val="000000"/>
          <w:u w:val="single"/>
          <w:lang w:val="en"/>
        </w:rPr>
        <w:t xml:space="preserve"> (Provider-level)</w:t>
      </w:r>
    </w:p>
    <w:p w14:paraId="74077BA8" w14:textId="1E5F2EC3" w:rsidR="00317E18" w:rsidRPr="00464099" w:rsidRDefault="00317E18" w:rsidP="00317E18">
      <w:pPr>
        <w:pStyle w:val="ListParagraph"/>
        <w:numPr>
          <w:ilvl w:val="0"/>
          <w:numId w:val="34"/>
        </w:numPr>
        <w:spacing w:after="0" w:line="240" w:lineRule="auto"/>
        <w:rPr>
          <w:rFonts w:eastAsia="Times New Roman" w:cs="Times New Roman"/>
          <w:color w:val="000000"/>
          <w:lang w:val="en"/>
        </w:rPr>
      </w:pPr>
      <w:r w:rsidRPr="00464099">
        <w:rPr>
          <w:rFonts w:eastAsia="Times New Roman" w:cs="Times New Roman"/>
          <w:color w:val="000000"/>
          <w:lang w:val="en"/>
        </w:rPr>
        <w:t>N: 26,169</w:t>
      </w:r>
      <w:r w:rsidR="005263D2" w:rsidRPr="00464099">
        <w:rPr>
          <w:rFonts w:eastAsia="Times New Roman" w:cs="Times New Roman"/>
          <w:color w:val="000000"/>
          <w:lang w:val="en"/>
        </w:rPr>
        <w:t xml:space="preserve"> </w:t>
      </w:r>
    </w:p>
    <w:p w14:paraId="3162F557" w14:textId="7FF81274" w:rsidR="00317E18" w:rsidRPr="00464099" w:rsidRDefault="005263D2" w:rsidP="00317E18">
      <w:pPr>
        <w:pStyle w:val="ListParagraph"/>
        <w:numPr>
          <w:ilvl w:val="0"/>
          <w:numId w:val="34"/>
        </w:numPr>
        <w:spacing w:after="0" w:line="240" w:lineRule="auto"/>
        <w:rPr>
          <w:rFonts w:eastAsia="Times New Roman" w:cs="Times New Roman"/>
          <w:color w:val="000000"/>
          <w:lang w:val="en"/>
        </w:rPr>
      </w:pPr>
      <w:r w:rsidRPr="00464099">
        <w:rPr>
          <w:rFonts w:eastAsia="Times New Roman" w:cs="Times New Roman"/>
          <w:color w:val="000000"/>
          <w:lang w:val="en"/>
        </w:rPr>
        <w:t>Mean</w:t>
      </w:r>
      <w:r w:rsidR="00317E18" w:rsidRPr="00464099">
        <w:rPr>
          <w:rFonts w:eastAsia="Times New Roman" w:cs="Times New Roman"/>
          <w:color w:val="000000"/>
          <w:lang w:val="en"/>
        </w:rPr>
        <w:t xml:space="preserve">: </w:t>
      </w:r>
      <w:r w:rsidRPr="00464099">
        <w:rPr>
          <w:rFonts w:eastAsia="Times New Roman" w:cs="Times New Roman"/>
          <w:color w:val="000000"/>
          <w:lang w:val="en"/>
        </w:rPr>
        <w:t xml:space="preserve">63.8% </w:t>
      </w:r>
    </w:p>
    <w:p w14:paraId="5528683E" w14:textId="23DB3BC8" w:rsidR="00317E18" w:rsidRPr="00464099" w:rsidRDefault="00485B13" w:rsidP="00317E18">
      <w:pPr>
        <w:pStyle w:val="ListParagraph"/>
        <w:numPr>
          <w:ilvl w:val="0"/>
          <w:numId w:val="34"/>
        </w:numPr>
        <w:spacing w:after="0" w:line="240" w:lineRule="auto"/>
        <w:rPr>
          <w:rFonts w:eastAsia="Times New Roman" w:cs="Times New Roman"/>
          <w:color w:val="000000"/>
          <w:lang w:val="en"/>
        </w:rPr>
      </w:pPr>
      <w:r w:rsidRPr="00464099">
        <w:rPr>
          <w:rFonts w:eastAsia="Times New Roman" w:cs="Times New Roman"/>
          <w:color w:val="000000"/>
          <w:lang w:val="en"/>
        </w:rPr>
        <w:t>STD</w:t>
      </w:r>
      <w:r w:rsidR="00317E18" w:rsidRPr="00464099">
        <w:rPr>
          <w:rFonts w:eastAsia="Times New Roman" w:cs="Times New Roman"/>
          <w:color w:val="000000"/>
          <w:lang w:val="en"/>
        </w:rPr>
        <w:t xml:space="preserve">: </w:t>
      </w:r>
      <w:r w:rsidR="00746650" w:rsidRPr="00464099">
        <w:rPr>
          <w:rFonts w:eastAsia="Times New Roman" w:cs="Times New Roman"/>
          <w:color w:val="000000"/>
          <w:lang w:val="en"/>
        </w:rPr>
        <w:t>45.9%</w:t>
      </w:r>
    </w:p>
    <w:p w14:paraId="06B9953B" w14:textId="66F84C7C" w:rsidR="00A44670" w:rsidRDefault="00A44670" w:rsidP="00317E18">
      <w:pPr>
        <w:pStyle w:val="ListParagraph"/>
        <w:numPr>
          <w:ilvl w:val="0"/>
          <w:numId w:val="34"/>
        </w:numPr>
        <w:spacing w:after="0" w:line="240" w:lineRule="auto"/>
        <w:rPr>
          <w:rFonts w:eastAsia="Times New Roman" w:cs="Times New Roman"/>
          <w:color w:val="000000"/>
          <w:lang w:val="en"/>
        </w:rPr>
      </w:pPr>
      <w:r>
        <w:rPr>
          <w:rFonts w:eastAsia="Times New Roman" w:cs="Times New Roman"/>
          <w:color w:val="000000"/>
          <w:lang w:val="en"/>
        </w:rPr>
        <w:t>Interquartile range: 100.0%</w:t>
      </w:r>
    </w:p>
    <w:p w14:paraId="0416A7F0" w14:textId="2B9394A9" w:rsidR="00317E18" w:rsidRPr="00464099" w:rsidRDefault="005263D2" w:rsidP="00317E18">
      <w:pPr>
        <w:pStyle w:val="ListParagraph"/>
        <w:numPr>
          <w:ilvl w:val="0"/>
          <w:numId w:val="34"/>
        </w:numPr>
        <w:spacing w:after="0" w:line="240" w:lineRule="auto"/>
        <w:rPr>
          <w:rFonts w:eastAsia="Times New Roman" w:cs="Times New Roman"/>
          <w:color w:val="000000"/>
          <w:lang w:val="en"/>
        </w:rPr>
      </w:pPr>
      <w:r w:rsidRPr="00464099">
        <w:rPr>
          <w:rFonts w:eastAsia="Times New Roman" w:cs="Times New Roman"/>
          <w:color w:val="000000"/>
          <w:lang w:val="en"/>
        </w:rPr>
        <w:t xml:space="preserve">10th percentile: 0.0% </w:t>
      </w:r>
    </w:p>
    <w:p w14:paraId="68B204A8" w14:textId="5E72C5D9" w:rsidR="00317E18" w:rsidRPr="00464099" w:rsidRDefault="005263D2" w:rsidP="00317E18">
      <w:pPr>
        <w:pStyle w:val="ListParagraph"/>
        <w:numPr>
          <w:ilvl w:val="0"/>
          <w:numId w:val="34"/>
        </w:numPr>
        <w:spacing w:after="0" w:line="240" w:lineRule="auto"/>
        <w:rPr>
          <w:rFonts w:eastAsia="Times New Roman" w:cs="Times New Roman"/>
          <w:color w:val="000000"/>
          <w:lang w:val="en"/>
        </w:rPr>
      </w:pPr>
      <w:r w:rsidRPr="00464099">
        <w:rPr>
          <w:rFonts w:eastAsia="Times New Roman" w:cs="Times New Roman"/>
          <w:color w:val="000000"/>
          <w:lang w:val="en"/>
        </w:rPr>
        <w:t>2</w:t>
      </w:r>
      <w:r w:rsidR="00C906FB" w:rsidRPr="00464099">
        <w:rPr>
          <w:rFonts w:eastAsia="Times New Roman" w:cs="Times New Roman"/>
          <w:color w:val="000000"/>
          <w:lang w:val="en"/>
        </w:rPr>
        <w:t>0</w:t>
      </w:r>
      <w:r w:rsidRPr="00464099">
        <w:rPr>
          <w:rFonts w:eastAsia="Times New Roman" w:cs="Times New Roman"/>
          <w:color w:val="000000"/>
          <w:lang w:val="en"/>
        </w:rPr>
        <w:t>th percentile: 0.0%</w:t>
      </w:r>
    </w:p>
    <w:p w14:paraId="151BB632" w14:textId="388B8AFD" w:rsidR="00C906FB" w:rsidRPr="00464099" w:rsidRDefault="00C906FB" w:rsidP="00317E18">
      <w:pPr>
        <w:pStyle w:val="ListParagraph"/>
        <w:numPr>
          <w:ilvl w:val="0"/>
          <w:numId w:val="34"/>
        </w:numPr>
        <w:spacing w:after="0" w:line="240" w:lineRule="auto"/>
        <w:rPr>
          <w:rFonts w:eastAsia="Times New Roman" w:cs="Times New Roman"/>
          <w:color w:val="000000"/>
          <w:lang w:val="en"/>
        </w:rPr>
      </w:pPr>
      <w:r w:rsidRPr="00464099">
        <w:rPr>
          <w:rFonts w:eastAsia="Times New Roman" w:cs="Times New Roman"/>
          <w:color w:val="000000"/>
          <w:lang w:val="en"/>
        </w:rPr>
        <w:t>30th percentile: 5.9%</w:t>
      </w:r>
    </w:p>
    <w:p w14:paraId="63295D5A" w14:textId="64BBD6E8" w:rsidR="00C906FB" w:rsidRPr="00464099" w:rsidRDefault="00C906FB" w:rsidP="00317E18">
      <w:pPr>
        <w:pStyle w:val="ListParagraph"/>
        <w:numPr>
          <w:ilvl w:val="0"/>
          <w:numId w:val="34"/>
        </w:numPr>
        <w:spacing w:after="0" w:line="240" w:lineRule="auto"/>
        <w:rPr>
          <w:rFonts w:eastAsia="Times New Roman" w:cs="Times New Roman"/>
          <w:color w:val="000000"/>
          <w:lang w:val="en"/>
        </w:rPr>
      </w:pPr>
      <w:r w:rsidRPr="00464099">
        <w:rPr>
          <w:rFonts w:eastAsia="Times New Roman" w:cs="Times New Roman"/>
          <w:color w:val="000000"/>
          <w:lang w:val="en"/>
        </w:rPr>
        <w:t>40th percentile: 85.7%</w:t>
      </w:r>
    </w:p>
    <w:p w14:paraId="2DA3BDF4" w14:textId="5DDABD0D" w:rsidR="00317E18" w:rsidRPr="00464099" w:rsidRDefault="005263D2" w:rsidP="00317E18">
      <w:pPr>
        <w:pStyle w:val="ListParagraph"/>
        <w:numPr>
          <w:ilvl w:val="0"/>
          <w:numId w:val="34"/>
        </w:numPr>
        <w:spacing w:after="0" w:line="240" w:lineRule="auto"/>
        <w:rPr>
          <w:rFonts w:eastAsia="Times New Roman" w:cs="Times New Roman"/>
          <w:color w:val="000000"/>
          <w:lang w:val="en"/>
        </w:rPr>
      </w:pPr>
      <w:r w:rsidRPr="00464099">
        <w:rPr>
          <w:rFonts w:eastAsia="Times New Roman" w:cs="Times New Roman"/>
          <w:color w:val="000000"/>
          <w:lang w:val="en"/>
        </w:rPr>
        <w:t>Median</w:t>
      </w:r>
      <w:r w:rsidR="00317E18" w:rsidRPr="00464099">
        <w:rPr>
          <w:rFonts w:eastAsia="Times New Roman" w:cs="Times New Roman"/>
          <w:color w:val="000000"/>
          <w:lang w:val="en"/>
        </w:rPr>
        <w:t xml:space="preserve">: </w:t>
      </w:r>
      <w:r w:rsidRPr="00464099">
        <w:rPr>
          <w:rFonts w:eastAsia="Times New Roman" w:cs="Times New Roman"/>
          <w:color w:val="000000"/>
          <w:lang w:val="en"/>
        </w:rPr>
        <w:t>100.0%</w:t>
      </w:r>
    </w:p>
    <w:p w14:paraId="3BED3EE9" w14:textId="7F12E58C" w:rsidR="00C906FB" w:rsidRPr="00464099" w:rsidRDefault="00C906FB" w:rsidP="00317E18">
      <w:pPr>
        <w:pStyle w:val="ListParagraph"/>
        <w:numPr>
          <w:ilvl w:val="0"/>
          <w:numId w:val="34"/>
        </w:numPr>
        <w:spacing w:after="0" w:line="240" w:lineRule="auto"/>
        <w:rPr>
          <w:rFonts w:eastAsia="Times New Roman" w:cs="Times New Roman"/>
          <w:color w:val="000000"/>
          <w:lang w:val="en"/>
        </w:rPr>
      </w:pPr>
      <w:r w:rsidRPr="00464099">
        <w:rPr>
          <w:rFonts w:eastAsia="Times New Roman" w:cs="Times New Roman"/>
          <w:color w:val="000000"/>
          <w:lang w:val="en"/>
        </w:rPr>
        <w:t>60th percentile: 100.0%</w:t>
      </w:r>
    </w:p>
    <w:p w14:paraId="4CDFC78D" w14:textId="779A6B86" w:rsidR="00317E18" w:rsidRPr="00464099" w:rsidRDefault="00317E18" w:rsidP="00317E18">
      <w:pPr>
        <w:pStyle w:val="ListParagraph"/>
        <w:numPr>
          <w:ilvl w:val="0"/>
          <w:numId w:val="34"/>
        </w:numPr>
        <w:spacing w:after="0" w:line="240" w:lineRule="auto"/>
        <w:rPr>
          <w:rFonts w:eastAsia="Times New Roman" w:cs="Times New Roman"/>
          <w:color w:val="000000"/>
          <w:lang w:val="en"/>
        </w:rPr>
      </w:pPr>
      <w:r w:rsidRPr="00464099">
        <w:rPr>
          <w:rFonts w:eastAsia="Times New Roman" w:cs="Times New Roman"/>
          <w:color w:val="000000"/>
          <w:lang w:val="en"/>
        </w:rPr>
        <w:t>7</w:t>
      </w:r>
      <w:r w:rsidR="00C906FB" w:rsidRPr="00464099">
        <w:rPr>
          <w:rFonts w:eastAsia="Times New Roman" w:cs="Times New Roman"/>
          <w:color w:val="000000"/>
          <w:lang w:val="en"/>
        </w:rPr>
        <w:t>0</w:t>
      </w:r>
      <w:r w:rsidRPr="00464099">
        <w:rPr>
          <w:rFonts w:eastAsia="Times New Roman" w:cs="Times New Roman"/>
          <w:color w:val="000000"/>
          <w:lang w:val="en"/>
        </w:rPr>
        <w:t>th percentile: 100.0%</w:t>
      </w:r>
    </w:p>
    <w:p w14:paraId="7A1BEEC9" w14:textId="3CBAA1CA" w:rsidR="00C906FB" w:rsidRPr="00464099" w:rsidRDefault="00C906FB" w:rsidP="00317E18">
      <w:pPr>
        <w:pStyle w:val="ListParagraph"/>
        <w:numPr>
          <w:ilvl w:val="0"/>
          <w:numId w:val="34"/>
        </w:numPr>
        <w:spacing w:after="0" w:line="240" w:lineRule="auto"/>
        <w:rPr>
          <w:rFonts w:eastAsia="Times New Roman" w:cs="Times New Roman"/>
          <w:color w:val="000000"/>
          <w:lang w:val="en"/>
        </w:rPr>
      </w:pPr>
      <w:r w:rsidRPr="00464099">
        <w:rPr>
          <w:rFonts w:eastAsia="Times New Roman" w:cs="Times New Roman"/>
          <w:color w:val="000000"/>
          <w:lang w:val="en"/>
        </w:rPr>
        <w:t>80th percentile: 100.0%</w:t>
      </w:r>
    </w:p>
    <w:p w14:paraId="20B59081" w14:textId="3FF74AB5" w:rsidR="005263D2" w:rsidRPr="00464099" w:rsidRDefault="005263D2" w:rsidP="00317E18">
      <w:pPr>
        <w:pStyle w:val="ListParagraph"/>
        <w:numPr>
          <w:ilvl w:val="0"/>
          <w:numId w:val="34"/>
        </w:numPr>
        <w:spacing w:after="0" w:line="240" w:lineRule="auto"/>
        <w:rPr>
          <w:rFonts w:eastAsia="Times New Roman" w:cs="Times New Roman"/>
          <w:color w:val="000000"/>
          <w:lang w:val="en"/>
        </w:rPr>
      </w:pPr>
      <w:r w:rsidRPr="00464099">
        <w:rPr>
          <w:rFonts w:eastAsia="Times New Roman" w:cs="Times New Roman"/>
          <w:color w:val="000000"/>
          <w:lang w:val="en"/>
        </w:rPr>
        <w:t>90th percentile: 100.0%</w:t>
      </w:r>
    </w:p>
    <w:p w14:paraId="70755CFB" w14:textId="77777777" w:rsidR="005263D2" w:rsidRPr="00464099" w:rsidRDefault="005263D2" w:rsidP="005263D2">
      <w:pPr>
        <w:spacing w:after="0" w:line="240" w:lineRule="auto"/>
        <w:rPr>
          <w:rFonts w:eastAsia="Times New Roman" w:cs="Times New Roman"/>
          <w:color w:val="000000"/>
          <w:lang w:val="en"/>
        </w:rPr>
      </w:pPr>
    </w:p>
    <w:p w14:paraId="617D0B42" w14:textId="0B939FA7" w:rsidR="005263D2" w:rsidRPr="00464099" w:rsidRDefault="005263D2" w:rsidP="005263D2">
      <w:pPr>
        <w:autoSpaceDE w:val="0"/>
        <w:autoSpaceDN w:val="0"/>
        <w:adjustRightInd w:val="0"/>
        <w:spacing w:after="0" w:line="240" w:lineRule="auto"/>
        <w:rPr>
          <w:rFonts w:cstheme="minorHAnsi"/>
          <w:b/>
          <w:bCs/>
          <w:u w:val="single"/>
        </w:rPr>
      </w:pPr>
      <w:r w:rsidRPr="00464099">
        <w:rPr>
          <w:rFonts w:cstheme="minorHAnsi"/>
          <w:b/>
          <w:bCs/>
          <w:u w:val="single"/>
        </w:rPr>
        <w:t>Performance results by population groups, claims data:</w:t>
      </w:r>
    </w:p>
    <w:p w14:paraId="1525C968" w14:textId="77777777" w:rsidR="005263D2" w:rsidRPr="00464099" w:rsidRDefault="005263D2" w:rsidP="005263D2">
      <w:pPr>
        <w:autoSpaceDE w:val="0"/>
        <w:autoSpaceDN w:val="0"/>
        <w:adjustRightInd w:val="0"/>
        <w:spacing w:after="0" w:line="240" w:lineRule="auto"/>
        <w:rPr>
          <w:rFonts w:cstheme="minorHAnsi"/>
          <w:bCs/>
        </w:rPr>
      </w:pPr>
    </w:p>
    <w:p w14:paraId="65AC59DE" w14:textId="1820D464" w:rsidR="005263D2" w:rsidRPr="00464099" w:rsidRDefault="005263D2" w:rsidP="005263D2">
      <w:pPr>
        <w:spacing w:after="0" w:line="240" w:lineRule="auto"/>
        <w:rPr>
          <w:rFonts w:eastAsia="Times New Roman" w:cs="Times New Roman"/>
          <w:color w:val="000000"/>
          <w:lang w:val="en"/>
        </w:rPr>
      </w:pPr>
      <w:r w:rsidRPr="00464099">
        <w:rPr>
          <w:rFonts w:eastAsia="Times New Roman" w:cs="Times New Roman"/>
          <w:color w:val="000000"/>
          <w:u w:val="single"/>
          <w:lang w:val="en"/>
        </w:rPr>
        <w:t xml:space="preserve">Age </w:t>
      </w:r>
      <w:r w:rsidR="007A0904" w:rsidRPr="00464099">
        <w:rPr>
          <w:rFonts w:eastAsia="Times New Roman" w:cs="Times New Roman"/>
          <w:color w:val="000000"/>
          <w:u w:val="single"/>
          <w:lang w:val="en"/>
        </w:rPr>
        <w:t>g</w:t>
      </w:r>
      <w:r w:rsidRPr="00464099">
        <w:rPr>
          <w:rFonts w:eastAsia="Times New Roman" w:cs="Times New Roman"/>
          <w:color w:val="000000"/>
          <w:u w:val="single"/>
          <w:lang w:val="en"/>
        </w:rPr>
        <w:t>roups</w:t>
      </w:r>
      <w:r w:rsidRPr="00464099">
        <w:rPr>
          <w:rFonts w:eastAsia="Times New Roman" w:cs="Times New Roman"/>
          <w:color w:val="000000"/>
          <w:lang w:val="en"/>
        </w:rPr>
        <w:br/>
        <w:t>18–64: 35.7%</w:t>
      </w:r>
    </w:p>
    <w:p w14:paraId="2000979B" w14:textId="77777777" w:rsidR="005263D2" w:rsidRPr="00464099" w:rsidRDefault="005263D2" w:rsidP="005263D2">
      <w:pPr>
        <w:spacing w:after="0" w:line="240" w:lineRule="auto"/>
        <w:rPr>
          <w:rFonts w:eastAsia="Times New Roman" w:cs="Times New Roman"/>
          <w:color w:val="000000"/>
          <w:lang w:val="en"/>
        </w:rPr>
      </w:pPr>
      <w:r w:rsidRPr="00464099">
        <w:rPr>
          <w:rFonts w:eastAsia="Times New Roman" w:cs="Times New Roman"/>
          <w:color w:val="000000"/>
          <w:lang w:val="en"/>
        </w:rPr>
        <w:t>65+: 36.7%</w:t>
      </w:r>
    </w:p>
    <w:p w14:paraId="51C4D5BF" w14:textId="77777777" w:rsidR="005263D2" w:rsidRPr="00464099" w:rsidRDefault="005263D2" w:rsidP="005263D2">
      <w:pPr>
        <w:spacing w:after="0" w:line="240" w:lineRule="auto"/>
        <w:rPr>
          <w:rFonts w:eastAsia="Times New Roman" w:cs="Times New Roman"/>
          <w:color w:val="000000"/>
          <w:lang w:val="en"/>
        </w:rPr>
      </w:pPr>
      <w:r w:rsidRPr="00464099">
        <w:rPr>
          <w:rFonts w:eastAsia="Times New Roman" w:cs="Times New Roman"/>
          <w:color w:val="000000"/>
          <w:lang w:val="en"/>
        </w:rPr>
        <w:t>(</w:t>
      </w:r>
      <w:proofErr w:type="spellStart"/>
      <w:r w:rsidRPr="00464099">
        <w:rPr>
          <w:rFonts w:eastAsia="Times New Roman" w:cs="Times New Roman"/>
          <w:i/>
          <w:color w:val="000000"/>
          <w:lang w:val="en"/>
        </w:rPr>
        <w:t>X</w:t>
      </w:r>
      <w:r w:rsidRPr="00464099">
        <w:rPr>
          <w:rFonts w:eastAsia="Times New Roman" w:cs="Times New Roman"/>
          <w:i/>
          <w:color w:val="000000"/>
          <w:vertAlign w:val="superscript"/>
          <w:lang w:val="en"/>
        </w:rPr>
        <w:t>2</w:t>
      </w:r>
      <w:proofErr w:type="spellEnd"/>
      <w:r w:rsidRPr="00464099">
        <w:rPr>
          <w:rFonts w:eastAsia="Times New Roman" w:cs="Times New Roman"/>
          <w:color w:val="000000"/>
          <w:lang w:val="en"/>
        </w:rPr>
        <w:t xml:space="preserve"> = 207.5; </w:t>
      </w:r>
      <w:proofErr w:type="spellStart"/>
      <w:proofErr w:type="gramStart"/>
      <w:r w:rsidRPr="00464099">
        <w:rPr>
          <w:rFonts w:eastAsia="Times New Roman" w:cs="Times New Roman"/>
          <w:i/>
          <w:color w:val="000000"/>
          <w:lang w:val="en"/>
        </w:rPr>
        <w:t>df</w:t>
      </w:r>
      <w:proofErr w:type="spellEnd"/>
      <w:proofErr w:type="gramEnd"/>
      <w:r w:rsidRPr="00464099">
        <w:rPr>
          <w:rFonts w:eastAsia="Times New Roman" w:cs="Times New Roman"/>
          <w:color w:val="000000"/>
          <w:lang w:val="en"/>
        </w:rPr>
        <w:t xml:space="preserve">: 1; </w:t>
      </w:r>
      <w:r w:rsidRPr="00464099">
        <w:rPr>
          <w:rFonts w:eastAsia="Times New Roman" w:cs="Times New Roman"/>
          <w:i/>
          <w:color w:val="000000"/>
          <w:lang w:val="en"/>
        </w:rPr>
        <w:t>N</w:t>
      </w:r>
      <w:r w:rsidRPr="00464099">
        <w:rPr>
          <w:rFonts w:eastAsia="Times New Roman" w:cs="Times New Roman"/>
          <w:color w:val="000000"/>
          <w:lang w:val="en"/>
        </w:rPr>
        <w:t xml:space="preserve">: 3,002,107; </w:t>
      </w:r>
      <w:r w:rsidRPr="00464099">
        <w:rPr>
          <w:rFonts w:eastAsia="Times New Roman" w:cs="Times New Roman"/>
          <w:i/>
          <w:color w:val="000000"/>
          <w:lang w:val="en"/>
        </w:rPr>
        <w:t xml:space="preserve">p </w:t>
      </w:r>
      <w:r w:rsidRPr="00464099">
        <w:rPr>
          <w:rFonts w:eastAsia="Times New Roman" w:cs="Times New Roman"/>
          <w:color w:val="000000"/>
          <w:lang w:val="en"/>
        </w:rPr>
        <w:t xml:space="preserve">&lt; 0.0001) </w:t>
      </w:r>
    </w:p>
    <w:p w14:paraId="0748E252" w14:textId="3E80B9E0" w:rsidR="005263D2" w:rsidRPr="00464099" w:rsidRDefault="005263D2" w:rsidP="005263D2">
      <w:pPr>
        <w:spacing w:after="0" w:line="240" w:lineRule="auto"/>
        <w:rPr>
          <w:rFonts w:eastAsia="Times New Roman" w:cs="Times New Roman"/>
          <w:color w:val="000000"/>
          <w:lang w:val="en"/>
        </w:rPr>
      </w:pPr>
      <w:r w:rsidRPr="00464099">
        <w:rPr>
          <w:rFonts w:eastAsia="Times New Roman" w:cs="Times New Roman"/>
          <w:color w:val="000000"/>
          <w:lang w:val="en"/>
        </w:rPr>
        <w:t>(Age category 12</w:t>
      </w:r>
      <w:r w:rsidR="007A0904" w:rsidRPr="00464099">
        <w:rPr>
          <w:rFonts w:eastAsia="Times New Roman" w:cs="Times New Roman"/>
          <w:color w:val="000000"/>
          <w:lang w:val="en"/>
        </w:rPr>
        <w:t>–</w:t>
      </w:r>
      <w:r w:rsidRPr="00464099">
        <w:rPr>
          <w:rFonts w:eastAsia="Times New Roman" w:cs="Times New Roman"/>
          <w:color w:val="000000"/>
          <w:lang w:val="en"/>
        </w:rPr>
        <w:t>17 was excluded due to small sample size)</w:t>
      </w:r>
    </w:p>
    <w:p w14:paraId="121F26C7" w14:textId="77777777" w:rsidR="005263D2" w:rsidRPr="00464099" w:rsidRDefault="005263D2" w:rsidP="005263D2">
      <w:pPr>
        <w:spacing w:after="0" w:line="240" w:lineRule="auto"/>
        <w:rPr>
          <w:rFonts w:eastAsia="Times New Roman" w:cs="Times New Roman"/>
          <w:color w:val="000000"/>
          <w:lang w:val="en"/>
        </w:rPr>
      </w:pPr>
    </w:p>
    <w:p w14:paraId="501F629B" w14:textId="77777777" w:rsidR="005263D2" w:rsidRPr="00464099" w:rsidRDefault="005263D2" w:rsidP="005263D2">
      <w:pPr>
        <w:spacing w:after="0" w:line="240" w:lineRule="auto"/>
        <w:rPr>
          <w:rFonts w:eastAsia="Times New Roman" w:cs="Times New Roman"/>
          <w:color w:val="000000"/>
          <w:u w:val="single"/>
          <w:lang w:val="en"/>
        </w:rPr>
      </w:pPr>
      <w:r w:rsidRPr="00464099">
        <w:rPr>
          <w:rFonts w:eastAsia="Times New Roman" w:cs="Times New Roman"/>
          <w:color w:val="000000"/>
          <w:u w:val="single"/>
          <w:lang w:val="en"/>
        </w:rPr>
        <w:t>Race</w:t>
      </w:r>
    </w:p>
    <w:p w14:paraId="588DBE85" w14:textId="77777777" w:rsidR="008E1DF7" w:rsidRPr="00464099" w:rsidRDefault="008E1DF7" w:rsidP="008E1DF7">
      <w:pPr>
        <w:spacing w:after="0" w:line="240" w:lineRule="auto"/>
        <w:rPr>
          <w:rFonts w:eastAsia="Times New Roman" w:cs="Times New Roman"/>
          <w:color w:val="000000"/>
          <w:lang w:val="en"/>
        </w:rPr>
      </w:pPr>
      <w:r w:rsidRPr="00464099">
        <w:rPr>
          <w:rFonts w:eastAsia="Times New Roman" w:cs="Times New Roman"/>
          <w:color w:val="000000"/>
          <w:lang w:val="en"/>
        </w:rPr>
        <w:t xml:space="preserve">Asian: 58.4% </w:t>
      </w:r>
    </w:p>
    <w:p w14:paraId="27471012" w14:textId="77777777" w:rsidR="008E1DF7" w:rsidRPr="00464099" w:rsidRDefault="008E1DF7" w:rsidP="008E1DF7">
      <w:pPr>
        <w:spacing w:after="0" w:line="240" w:lineRule="auto"/>
        <w:rPr>
          <w:rFonts w:eastAsia="Times New Roman" w:cs="Times New Roman"/>
          <w:color w:val="000000"/>
          <w:lang w:val="en"/>
        </w:rPr>
      </w:pPr>
      <w:r w:rsidRPr="00464099">
        <w:rPr>
          <w:rFonts w:eastAsia="Times New Roman" w:cs="Times New Roman"/>
          <w:color w:val="000000"/>
          <w:lang w:val="en"/>
        </w:rPr>
        <w:t xml:space="preserve">Black: 26.8% </w:t>
      </w:r>
    </w:p>
    <w:p w14:paraId="1287CB93" w14:textId="77777777" w:rsidR="008E1DF7" w:rsidRPr="00464099" w:rsidRDefault="008E1DF7" w:rsidP="008E1DF7">
      <w:pPr>
        <w:spacing w:after="0" w:line="240" w:lineRule="auto"/>
        <w:rPr>
          <w:rFonts w:eastAsia="Times New Roman" w:cs="Times New Roman"/>
          <w:color w:val="000000"/>
          <w:lang w:val="en"/>
        </w:rPr>
      </w:pPr>
      <w:r w:rsidRPr="00464099">
        <w:rPr>
          <w:rFonts w:eastAsia="Times New Roman" w:cs="Times New Roman"/>
          <w:color w:val="000000"/>
          <w:lang w:val="en"/>
        </w:rPr>
        <w:t xml:space="preserve">Hispanic: 43.2% </w:t>
      </w:r>
    </w:p>
    <w:p w14:paraId="7C2306F9" w14:textId="709676C9" w:rsidR="008E1DF7" w:rsidRPr="00464099" w:rsidRDefault="008E1DF7" w:rsidP="008E1DF7">
      <w:pPr>
        <w:spacing w:after="0" w:line="240" w:lineRule="auto"/>
        <w:rPr>
          <w:rFonts w:eastAsia="Times New Roman" w:cs="Times New Roman"/>
          <w:color w:val="000000"/>
          <w:lang w:val="en"/>
        </w:rPr>
      </w:pPr>
      <w:r w:rsidRPr="00464099">
        <w:rPr>
          <w:rFonts w:eastAsia="Times New Roman" w:cs="Times New Roman"/>
          <w:color w:val="000000"/>
          <w:lang w:val="en"/>
        </w:rPr>
        <w:t>Native American: 73.9%</w:t>
      </w:r>
    </w:p>
    <w:p w14:paraId="35C311A6" w14:textId="77777777" w:rsidR="008E1DF7" w:rsidRPr="00464099" w:rsidRDefault="008E1DF7" w:rsidP="008E1DF7">
      <w:pPr>
        <w:spacing w:after="0" w:line="240" w:lineRule="auto"/>
        <w:rPr>
          <w:rFonts w:eastAsia="Times New Roman" w:cs="Times New Roman"/>
          <w:color w:val="000000"/>
          <w:lang w:val="en"/>
        </w:rPr>
      </w:pPr>
      <w:r w:rsidRPr="00464099">
        <w:rPr>
          <w:rFonts w:eastAsia="Times New Roman" w:cs="Times New Roman"/>
          <w:color w:val="000000"/>
          <w:lang w:val="en"/>
        </w:rPr>
        <w:t>White: 37.1%</w:t>
      </w:r>
    </w:p>
    <w:p w14:paraId="32DBDEC1" w14:textId="77777777" w:rsidR="008E1DF7" w:rsidRPr="00464099" w:rsidRDefault="008E1DF7" w:rsidP="008E1DF7">
      <w:pPr>
        <w:spacing w:after="0" w:line="240" w:lineRule="auto"/>
        <w:rPr>
          <w:rFonts w:eastAsia="Times New Roman" w:cs="Times New Roman"/>
          <w:color w:val="000000"/>
          <w:lang w:val="en"/>
        </w:rPr>
      </w:pPr>
      <w:r w:rsidRPr="00464099">
        <w:rPr>
          <w:rFonts w:eastAsia="Times New Roman" w:cs="Times New Roman"/>
          <w:color w:val="000000"/>
          <w:lang w:val="en"/>
        </w:rPr>
        <w:t>Other: 50.0%</w:t>
      </w:r>
    </w:p>
    <w:p w14:paraId="5F16A4A1" w14:textId="77777777" w:rsidR="005263D2" w:rsidRPr="00464099" w:rsidRDefault="005263D2" w:rsidP="005263D2">
      <w:pPr>
        <w:spacing w:after="0" w:line="240" w:lineRule="auto"/>
        <w:rPr>
          <w:rFonts w:eastAsia="Times New Roman" w:cs="Times New Roman"/>
          <w:color w:val="000000"/>
          <w:lang w:val="en"/>
        </w:rPr>
      </w:pPr>
      <w:r w:rsidRPr="00464099">
        <w:rPr>
          <w:rFonts w:eastAsia="Times New Roman" w:cs="Times New Roman"/>
          <w:color w:val="000000"/>
          <w:lang w:val="en"/>
        </w:rPr>
        <w:t xml:space="preserve">Unknown: 38.9% </w:t>
      </w:r>
    </w:p>
    <w:p w14:paraId="074D5549" w14:textId="5706383A" w:rsidR="005263D2" w:rsidRPr="00464099" w:rsidRDefault="008E1DF7" w:rsidP="005263D2">
      <w:pPr>
        <w:spacing w:after="0" w:line="240" w:lineRule="auto"/>
        <w:rPr>
          <w:rFonts w:eastAsia="Times New Roman" w:cs="Times New Roman"/>
          <w:color w:val="000000"/>
          <w:lang w:val="en"/>
        </w:rPr>
      </w:pPr>
      <w:r w:rsidRPr="00464099" w:rsidDel="008E1DF7">
        <w:rPr>
          <w:rFonts w:eastAsia="Times New Roman" w:cs="Times New Roman"/>
          <w:color w:val="000000"/>
          <w:lang w:val="en"/>
        </w:rPr>
        <w:t xml:space="preserve"> </w:t>
      </w:r>
      <w:r w:rsidR="005263D2" w:rsidRPr="00464099">
        <w:rPr>
          <w:rFonts w:eastAsia="Times New Roman" w:cs="Times New Roman"/>
          <w:color w:val="000000"/>
          <w:lang w:val="en"/>
        </w:rPr>
        <w:t>(</w:t>
      </w:r>
      <w:proofErr w:type="spellStart"/>
      <w:r w:rsidR="005263D2" w:rsidRPr="00464099">
        <w:rPr>
          <w:rFonts w:eastAsia="Times New Roman" w:cs="Times New Roman"/>
          <w:i/>
          <w:color w:val="000000"/>
          <w:lang w:val="en"/>
        </w:rPr>
        <w:t>X</w:t>
      </w:r>
      <w:r w:rsidR="005263D2" w:rsidRPr="00464099">
        <w:rPr>
          <w:rFonts w:eastAsia="Times New Roman" w:cs="Times New Roman"/>
          <w:i/>
          <w:color w:val="000000"/>
          <w:vertAlign w:val="superscript"/>
          <w:lang w:val="en"/>
        </w:rPr>
        <w:t>2</w:t>
      </w:r>
      <w:proofErr w:type="spellEnd"/>
      <w:r w:rsidR="005263D2" w:rsidRPr="00464099">
        <w:rPr>
          <w:rFonts w:eastAsia="Times New Roman" w:cs="Times New Roman"/>
          <w:color w:val="000000"/>
          <w:lang w:val="en"/>
        </w:rPr>
        <w:t xml:space="preserve"> = 31,993; </w:t>
      </w:r>
      <w:proofErr w:type="spellStart"/>
      <w:proofErr w:type="gramStart"/>
      <w:r w:rsidR="005263D2" w:rsidRPr="00464099">
        <w:rPr>
          <w:rFonts w:eastAsia="Times New Roman" w:cs="Times New Roman"/>
          <w:i/>
          <w:color w:val="000000"/>
          <w:lang w:val="en"/>
        </w:rPr>
        <w:t>df</w:t>
      </w:r>
      <w:proofErr w:type="spellEnd"/>
      <w:proofErr w:type="gramEnd"/>
      <w:r w:rsidR="005263D2" w:rsidRPr="00464099">
        <w:rPr>
          <w:rFonts w:eastAsia="Times New Roman" w:cs="Times New Roman"/>
          <w:color w:val="000000"/>
          <w:lang w:val="en"/>
        </w:rPr>
        <w:t xml:space="preserve">: 6; </w:t>
      </w:r>
      <w:r w:rsidR="005263D2" w:rsidRPr="00464099">
        <w:rPr>
          <w:rFonts w:eastAsia="Times New Roman" w:cs="Times New Roman"/>
          <w:i/>
          <w:color w:val="000000"/>
          <w:lang w:val="en"/>
        </w:rPr>
        <w:t>N</w:t>
      </w:r>
      <w:r w:rsidR="005263D2" w:rsidRPr="00464099">
        <w:rPr>
          <w:rFonts w:eastAsia="Times New Roman" w:cs="Times New Roman"/>
          <w:color w:val="000000"/>
          <w:lang w:val="en"/>
        </w:rPr>
        <w:t xml:space="preserve">: 3,002,169; </w:t>
      </w:r>
      <w:r w:rsidR="005263D2" w:rsidRPr="00464099">
        <w:rPr>
          <w:rFonts w:eastAsia="Times New Roman" w:cs="Times New Roman"/>
          <w:i/>
          <w:color w:val="000000"/>
          <w:lang w:val="en"/>
        </w:rPr>
        <w:t>p</w:t>
      </w:r>
      <w:r w:rsidR="005263D2" w:rsidRPr="00464099">
        <w:rPr>
          <w:rFonts w:eastAsia="Times New Roman" w:cs="Times New Roman"/>
          <w:color w:val="000000"/>
          <w:lang w:val="en"/>
        </w:rPr>
        <w:t xml:space="preserve"> &lt; 0.0001</w:t>
      </w:r>
      <w:r w:rsidR="0029453A" w:rsidRPr="00464099">
        <w:rPr>
          <w:rFonts w:eastAsia="Times New Roman" w:cs="Times New Roman"/>
          <w:color w:val="000000"/>
          <w:lang w:val="en"/>
        </w:rPr>
        <w:t>)</w:t>
      </w:r>
    </w:p>
    <w:p w14:paraId="3CCD7410" w14:textId="77777777" w:rsidR="005263D2" w:rsidRPr="00464099" w:rsidRDefault="005263D2" w:rsidP="005263D2">
      <w:pPr>
        <w:spacing w:after="0" w:line="240" w:lineRule="auto"/>
        <w:rPr>
          <w:rFonts w:eastAsia="Times New Roman" w:cs="Times New Roman"/>
          <w:color w:val="000000"/>
          <w:lang w:val="en"/>
        </w:rPr>
      </w:pPr>
    </w:p>
    <w:p w14:paraId="30EA598A" w14:textId="77777777" w:rsidR="005263D2" w:rsidRPr="00464099" w:rsidRDefault="005263D2" w:rsidP="005263D2">
      <w:pPr>
        <w:spacing w:after="0" w:line="240" w:lineRule="auto"/>
        <w:rPr>
          <w:rFonts w:eastAsia="Times New Roman" w:cs="Times New Roman"/>
          <w:color w:val="000000"/>
          <w:lang w:val="en"/>
        </w:rPr>
      </w:pPr>
      <w:r w:rsidRPr="00464099">
        <w:rPr>
          <w:rFonts w:eastAsia="Times New Roman" w:cs="Times New Roman"/>
          <w:color w:val="000000"/>
          <w:u w:val="single"/>
          <w:lang w:val="en"/>
        </w:rPr>
        <w:t>Sex</w:t>
      </w:r>
      <w:r w:rsidRPr="00464099">
        <w:rPr>
          <w:rFonts w:eastAsia="Times New Roman" w:cs="Times New Roman"/>
          <w:color w:val="000000"/>
          <w:lang w:val="en"/>
        </w:rPr>
        <w:br/>
        <w:t xml:space="preserve">Female: 37.6% </w:t>
      </w:r>
    </w:p>
    <w:p w14:paraId="2979C0CD" w14:textId="77777777" w:rsidR="005263D2" w:rsidRPr="00464099" w:rsidRDefault="005263D2" w:rsidP="005263D2">
      <w:pPr>
        <w:spacing w:after="0" w:line="240" w:lineRule="auto"/>
        <w:rPr>
          <w:rFonts w:eastAsia="Times New Roman" w:cs="Times New Roman"/>
          <w:color w:val="000000"/>
          <w:lang w:val="en"/>
        </w:rPr>
      </w:pPr>
      <w:r w:rsidRPr="00464099">
        <w:rPr>
          <w:rFonts w:eastAsia="Times New Roman" w:cs="Times New Roman"/>
          <w:color w:val="000000"/>
          <w:lang w:val="en"/>
        </w:rPr>
        <w:t>Male: 34.8%</w:t>
      </w:r>
    </w:p>
    <w:p w14:paraId="5A5A666A" w14:textId="46AA2142" w:rsidR="005263D2" w:rsidRDefault="005263D2" w:rsidP="00D61410">
      <w:pPr>
        <w:autoSpaceDE w:val="0"/>
        <w:autoSpaceDN w:val="0"/>
        <w:adjustRightInd w:val="0"/>
        <w:spacing w:after="0" w:line="240" w:lineRule="auto"/>
        <w:rPr>
          <w:rFonts w:eastAsia="Times New Roman" w:cs="Times New Roman"/>
          <w:color w:val="000000"/>
          <w:lang w:val="en"/>
        </w:rPr>
      </w:pPr>
      <w:r w:rsidRPr="00464099">
        <w:rPr>
          <w:rFonts w:eastAsia="Times New Roman" w:cs="Times New Roman"/>
          <w:color w:val="000000"/>
          <w:lang w:val="en"/>
        </w:rPr>
        <w:t>(</w:t>
      </w:r>
      <w:proofErr w:type="spellStart"/>
      <w:r w:rsidRPr="00464099">
        <w:rPr>
          <w:rFonts w:eastAsia="Times New Roman" w:cs="Times New Roman"/>
          <w:i/>
          <w:color w:val="000000"/>
          <w:lang w:val="en"/>
        </w:rPr>
        <w:t>X</w:t>
      </w:r>
      <w:r w:rsidRPr="00464099">
        <w:rPr>
          <w:rFonts w:eastAsia="Times New Roman" w:cs="Times New Roman"/>
          <w:i/>
          <w:color w:val="000000"/>
          <w:vertAlign w:val="superscript"/>
          <w:lang w:val="en"/>
        </w:rPr>
        <w:t>2</w:t>
      </w:r>
      <w:proofErr w:type="spellEnd"/>
      <w:r w:rsidRPr="00464099">
        <w:rPr>
          <w:rFonts w:eastAsia="Times New Roman" w:cs="Times New Roman"/>
          <w:color w:val="000000"/>
          <w:lang w:val="en"/>
        </w:rPr>
        <w:t xml:space="preserve">: 2,575.2; </w:t>
      </w:r>
      <w:proofErr w:type="spellStart"/>
      <w:proofErr w:type="gramStart"/>
      <w:r w:rsidRPr="00464099">
        <w:rPr>
          <w:rFonts w:eastAsia="Times New Roman" w:cs="Times New Roman"/>
          <w:i/>
          <w:color w:val="000000"/>
          <w:lang w:val="en"/>
        </w:rPr>
        <w:t>df</w:t>
      </w:r>
      <w:proofErr w:type="spellEnd"/>
      <w:proofErr w:type="gramEnd"/>
      <w:r w:rsidRPr="00464099">
        <w:rPr>
          <w:rFonts w:eastAsia="Times New Roman" w:cs="Times New Roman"/>
          <w:color w:val="000000"/>
          <w:lang w:val="en"/>
        </w:rPr>
        <w:t>:</w:t>
      </w:r>
      <w:r w:rsidRPr="00464099">
        <w:rPr>
          <w:rFonts w:eastAsia="Times New Roman" w:cs="Times New Roman"/>
          <w:i/>
          <w:color w:val="000000"/>
          <w:lang w:val="en"/>
        </w:rPr>
        <w:t xml:space="preserve"> </w:t>
      </w:r>
      <w:r w:rsidRPr="00464099">
        <w:rPr>
          <w:rFonts w:eastAsia="Times New Roman" w:cs="Times New Roman"/>
          <w:color w:val="000000"/>
          <w:lang w:val="en"/>
        </w:rPr>
        <w:t xml:space="preserve">1; </w:t>
      </w:r>
      <w:r w:rsidRPr="00464099">
        <w:rPr>
          <w:rFonts w:eastAsia="Times New Roman" w:cs="Times New Roman"/>
          <w:i/>
          <w:color w:val="000000"/>
          <w:lang w:val="en"/>
        </w:rPr>
        <w:t>N</w:t>
      </w:r>
      <w:r w:rsidRPr="00464099">
        <w:rPr>
          <w:rFonts w:eastAsia="Times New Roman" w:cs="Times New Roman"/>
          <w:color w:val="000000"/>
          <w:lang w:val="en"/>
        </w:rPr>
        <w:t>: 3,002,169;</w:t>
      </w:r>
      <w:r w:rsidRPr="00464099">
        <w:rPr>
          <w:rFonts w:eastAsia="Times New Roman" w:cs="Times New Roman"/>
          <w:i/>
          <w:color w:val="000000"/>
          <w:lang w:val="en"/>
        </w:rPr>
        <w:t xml:space="preserve"> p</w:t>
      </w:r>
      <w:r w:rsidRPr="00464099">
        <w:rPr>
          <w:rFonts w:eastAsia="Times New Roman" w:cs="Times New Roman"/>
          <w:color w:val="000000"/>
          <w:lang w:val="en"/>
        </w:rPr>
        <w:t xml:space="preserve"> &lt; 0.0001</w:t>
      </w:r>
      <w:r w:rsidR="0029453A" w:rsidRPr="00464099">
        <w:rPr>
          <w:rFonts w:eastAsia="Times New Roman" w:cs="Times New Roman"/>
          <w:color w:val="000000"/>
          <w:lang w:val="en"/>
        </w:rPr>
        <w:t>)</w:t>
      </w:r>
    </w:p>
    <w:p w14:paraId="2B5AE61C" w14:textId="77777777" w:rsidR="00104B84" w:rsidRDefault="00104B84" w:rsidP="00D61410">
      <w:pPr>
        <w:autoSpaceDE w:val="0"/>
        <w:autoSpaceDN w:val="0"/>
        <w:adjustRightInd w:val="0"/>
        <w:spacing w:after="0" w:line="240" w:lineRule="auto"/>
        <w:rPr>
          <w:rFonts w:eastAsia="Times New Roman" w:cs="Times New Roman"/>
          <w:color w:val="000000"/>
          <w:lang w:val="en"/>
        </w:rPr>
      </w:pPr>
    </w:p>
    <w:p w14:paraId="336AADDB" w14:textId="793C9AE6" w:rsidR="00104B84" w:rsidRPr="006420C8" w:rsidRDefault="00104B84" w:rsidP="00104B84">
      <w:pPr>
        <w:autoSpaceDE w:val="0"/>
        <w:autoSpaceDN w:val="0"/>
        <w:adjustRightInd w:val="0"/>
        <w:spacing w:after="0" w:line="240" w:lineRule="auto"/>
        <w:rPr>
          <w:rFonts w:cstheme="minorHAnsi"/>
          <w:b/>
          <w:bCs/>
          <w:color w:val="1F497D" w:themeColor="text2"/>
        </w:rPr>
      </w:pPr>
      <w:r w:rsidRPr="006420C8">
        <w:rPr>
          <w:rFonts w:cstheme="minorHAnsi"/>
          <w:b/>
          <w:bCs/>
          <w:color w:val="1F497D" w:themeColor="text2"/>
        </w:rPr>
        <w:t>Previous Submission</w:t>
      </w:r>
      <w:r w:rsidR="006E20EF" w:rsidRPr="006420C8">
        <w:rPr>
          <w:rFonts w:cstheme="minorHAnsi"/>
          <w:b/>
          <w:bCs/>
          <w:color w:val="1F497D" w:themeColor="text2"/>
        </w:rPr>
        <w:t>:</w:t>
      </w:r>
    </w:p>
    <w:p w14:paraId="3AD4015C" w14:textId="77777777" w:rsidR="006E20EF" w:rsidRPr="006E20EF" w:rsidRDefault="006E20EF" w:rsidP="006E20EF">
      <w:pPr>
        <w:autoSpaceDE w:val="0"/>
        <w:autoSpaceDN w:val="0"/>
        <w:adjustRightInd w:val="0"/>
        <w:spacing w:after="0" w:line="240" w:lineRule="auto"/>
        <w:rPr>
          <w:rFonts w:cstheme="minorHAnsi"/>
          <w:bCs/>
          <w:i/>
          <w:color w:val="1F497D" w:themeColor="text2"/>
        </w:rPr>
      </w:pPr>
      <w:r w:rsidRPr="006E20EF">
        <w:rPr>
          <w:rFonts w:cstheme="minorHAnsi"/>
          <w:bCs/>
          <w:i/>
          <w:color w:val="1F497D" w:themeColor="text2"/>
        </w:rPr>
        <w:t>Performance rates were calculated at the provider level for claims from the time period 1/1/2012 to 3/31/2012.</w:t>
      </w:r>
    </w:p>
    <w:p w14:paraId="7244ECB4" w14:textId="77777777" w:rsidR="006E20EF" w:rsidRPr="006E20EF" w:rsidRDefault="006E20EF" w:rsidP="006E20EF">
      <w:pPr>
        <w:autoSpaceDE w:val="0"/>
        <w:autoSpaceDN w:val="0"/>
        <w:adjustRightInd w:val="0"/>
        <w:spacing w:after="0" w:line="240" w:lineRule="auto"/>
        <w:rPr>
          <w:rFonts w:cstheme="minorHAnsi"/>
          <w:bCs/>
          <w:i/>
          <w:color w:val="1F497D" w:themeColor="text2"/>
        </w:rPr>
      </w:pPr>
      <w:r w:rsidRPr="006E20EF">
        <w:rPr>
          <w:rFonts w:cstheme="minorHAnsi"/>
          <w:bCs/>
          <w:i/>
          <w:color w:val="1F497D" w:themeColor="text2"/>
        </w:rPr>
        <w:lastRenderedPageBreak/>
        <w:t>Aggregate measure performance rate:  5463/6583 (83.0%)</w:t>
      </w:r>
    </w:p>
    <w:p w14:paraId="59399DC4" w14:textId="77777777" w:rsidR="006E20EF" w:rsidRPr="006E20EF" w:rsidRDefault="006E20EF" w:rsidP="006E20EF">
      <w:pPr>
        <w:autoSpaceDE w:val="0"/>
        <w:autoSpaceDN w:val="0"/>
        <w:adjustRightInd w:val="0"/>
        <w:spacing w:after="0" w:line="240" w:lineRule="auto"/>
        <w:rPr>
          <w:rFonts w:cstheme="minorHAnsi"/>
          <w:bCs/>
          <w:i/>
          <w:color w:val="1F497D" w:themeColor="text2"/>
        </w:rPr>
      </w:pPr>
      <w:r w:rsidRPr="006E20EF">
        <w:rPr>
          <w:rFonts w:cstheme="minorHAnsi"/>
          <w:bCs/>
          <w:i/>
          <w:color w:val="1F497D" w:themeColor="text2"/>
        </w:rPr>
        <w:t xml:space="preserve">Distribution of provider scores (by </w:t>
      </w:r>
      <w:proofErr w:type="spellStart"/>
      <w:r w:rsidRPr="006E20EF">
        <w:rPr>
          <w:rFonts w:cstheme="minorHAnsi"/>
          <w:bCs/>
          <w:i/>
          <w:color w:val="1F497D" w:themeColor="text2"/>
        </w:rPr>
        <w:t>NPI</w:t>
      </w:r>
      <w:proofErr w:type="spellEnd"/>
      <w:r w:rsidRPr="006E20EF">
        <w:rPr>
          <w:rFonts w:cstheme="minorHAnsi"/>
          <w:bCs/>
          <w:i/>
          <w:color w:val="1F497D" w:themeColor="text2"/>
        </w:rPr>
        <w:t>):  N=459, Mean = 84.3%, Median=100.0%, SD=.339 Range=100</w:t>
      </w:r>
    </w:p>
    <w:p w14:paraId="12664318" w14:textId="77777777" w:rsidR="006E20EF" w:rsidRPr="006E20EF" w:rsidRDefault="006E20EF" w:rsidP="006E20EF">
      <w:pPr>
        <w:autoSpaceDE w:val="0"/>
        <w:autoSpaceDN w:val="0"/>
        <w:adjustRightInd w:val="0"/>
        <w:spacing w:after="0" w:line="240" w:lineRule="auto"/>
        <w:rPr>
          <w:rFonts w:cstheme="minorHAnsi"/>
          <w:bCs/>
          <w:i/>
          <w:color w:val="1F497D" w:themeColor="text2"/>
        </w:rPr>
      </w:pPr>
      <w:r w:rsidRPr="006E20EF">
        <w:rPr>
          <w:rFonts w:cstheme="minorHAnsi"/>
          <w:bCs/>
          <w:i/>
          <w:color w:val="1F497D" w:themeColor="text2"/>
        </w:rPr>
        <w:t>10th percentile: 0%, 25th percentile: 100.0%; 75th percentile 100.0%</w:t>
      </w:r>
    </w:p>
    <w:p w14:paraId="7828AFDB" w14:textId="77777777" w:rsidR="006E20EF" w:rsidRPr="006E20EF" w:rsidRDefault="006E20EF" w:rsidP="006E20EF">
      <w:pPr>
        <w:autoSpaceDE w:val="0"/>
        <w:autoSpaceDN w:val="0"/>
        <w:adjustRightInd w:val="0"/>
        <w:spacing w:after="0" w:line="240" w:lineRule="auto"/>
        <w:rPr>
          <w:rFonts w:cstheme="minorHAnsi"/>
          <w:bCs/>
          <w:i/>
          <w:color w:val="1F497D" w:themeColor="text2"/>
        </w:rPr>
      </w:pPr>
    </w:p>
    <w:p w14:paraId="4BEF50FB" w14:textId="77777777" w:rsidR="006E20EF" w:rsidRPr="006E20EF" w:rsidRDefault="006E20EF" w:rsidP="006E20EF">
      <w:pPr>
        <w:autoSpaceDE w:val="0"/>
        <w:autoSpaceDN w:val="0"/>
        <w:adjustRightInd w:val="0"/>
        <w:spacing w:after="0" w:line="240" w:lineRule="auto"/>
        <w:rPr>
          <w:rFonts w:cstheme="minorHAnsi"/>
          <w:bCs/>
          <w:i/>
          <w:color w:val="1F497D" w:themeColor="text2"/>
        </w:rPr>
      </w:pPr>
      <w:r w:rsidRPr="006E20EF">
        <w:rPr>
          <w:rFonts w:cstheme="minorHAnsi"/>
          <w:bCs/>
          <w:i/>
          <w:color w:val="1F497D" w:themeColor="text2"/>
        </w:rPr>
        <w:t>Testing sample</w:t>
      </w:r>
    </w:p>
    <w:p w14:paraId="27761CD3" w14:textId="370280BB" w:rsidR="006E20EF" w:rsidRPr="006E20EF" w:rsidRDefault="006E20EF" w:rsidP="006E20EF">
      <w:pPr>
        <w:autoSpaceDE w:val="0"/>
        <w:autoSpaceDN w:val="0"/>
        <w:adjustRightInd w:val="0"/>
        <w:spacing w:after="0" w:line="240" w:lineRule="auto"/>
        <w:rPr>
          <w:rFonts w:cstheme="minorHAnsi"/>
          <w:bCs/>
          <w:i/>
          <w:color w:val="1F497D" w:themeColor="text2"/>
        </w:rPr>
      </w:pPr>
      <w:r w:rsidRPr="006E20EF">
        <w:rPr>
          <w:rFonts w:cstheme="minorHAnsi"/>
          <w:bCs/>
          <w:i/>
          <w:color w:val="1F497D" w:themeColor="text2"/>
        </w:rPr>
        <w:t>Measure performance rate (claims based):  216/275 (78.5%)</w:t>
      </w:r>
    </w:p>
    <w:p w14:paraId="593A7A17" w14:textId="77777777" w:rsidR="00104B84" w:rsidRPr="00464099" w:rsidRDefault="00104B84" w:rsidP="00D61410">
      <w:pPr>
        <w:autoSpaceDE w:val="0"/>
        <w:autoSpaceDN w:val="0"/>
        <w:adjustRightInd w:val="0"/>
        <w:spacing w:after="0" w:line="240" w:lineRule="auto"/>
        <w:rPr>
          <w:rFonts w:cstheme="minorHAnsi"/>
          <w:bCs/>
        </w:rPr>
      </w:pPr>
    </w:p>
    <w:p w14:paraId="726734EE" w14:textId="77777777" w:rsidR="00D61410" w:rsidRPr="00464099" w:rsidRDefault="00D61410" w:rsidP="00D61410">
      <w:pPr>
        <w:autoSpaceDE w:val="0"/>
        <w:autoSpaceDN w:val="0"/>
        <w:adjustRightInd w:val="0"/>
        <w:spacing w:after="0" w:line="240" w:lineRule="auto"/>
        <w:rPr>
          <w:rFonts w:cstheme="minorHAnsi"/>
          <w:bCs/>
        </w:rPr>
      </w:pPr>
    </w:p>
    <w:p w14:paraId="726734EF" w14:textId="77777777" w:rsidR="00D61410" w:rsidRPr="00464099" w:rsidRDefault="00D61410" w:rsidP="00D61410">
      <w:pPr>
        <w:autoSpaceDE w:val="0"/>
        <w:autoSpaceDN w:val="0"/>
        <w:adjustRightInd w:val="0"/>
        <w:spacing w:after="0" w:line="240" w:lineRule="auto"/>
        <w:rPr>
          <w:rFonts w:cstheme="minorHAnsi"/>
          <w:bCs/>
        </w:rPr>
      </w:pPr>
      <w:proofErr w:type="spellStart"/>
      <w:r w:rsidRPr="00464099">
        <w:rPr>
          <w:rFonts w:cstheme="minorHAnsi"/>
          <w:b/>
          <w:bCs/>
        </w:rPr>
        <w:t>2b5.3</w:t>
      </w:r>
      <w:proofErr w:type="spellEnd"/>
      <w:r w:rsidRPr="00464099">
        <w:rPr>
          <w:rFonts w:cstheme="minorHAnsi"/>
          <w:b/>
          <w:bCs/>
        </w:rPr>
        <w:t xml:space="preserve">. </w:t>
      </w:r>
      <w:proofErr w:type="gramStart"/>
      <w:r w:rsidRPr="00464099">
        <w:rPr>
          <w:rFonts w:cstheme="minorHAnsi"/>
          <w:b/>
          <w:bCs/>
        </w:rPr>
        <w:t>What</w:t>
      </w:r>
      <w:proofErr w:type="gramEnd"/>
      <w:r w:rsidRPr="00464099">
        <w:rPr>
          <w:rFonts w:cstheme="minorHAnsi"/>
          <w:b/>
          <w:bCs/>
        </w:rPr>
        <w:t xml:space="preserve"> is your interpretation of the results in terms of demonstrating the ability to identify statistically significant and</w:t>
      </w:r>
      <w:r w:rsidR="005038D5" w:rsidRPr="00464099">
        <w:rPr>
          <w:rFonts w:cstheme="minorHAnsi"/>
          <w:b/>
          <w:bCs/>
        </w:rPr>
        <w:t>/or</w:t>
      </w:r>
      <w:r w:rsidRPr="00464099">
        <w:rPr>
          <w:rFonts w:cstheme="minorHAnsi"/>
          <w:b/>
          <w:bCs/>
        </w:rPr>
        <w:t xml:space="preserve"> clinically/practically meaningful differences in performance across measured entities?</w:t>
      </w:r>
      <w:r w:rsidRPr="00464099">
        <w:rPr>
          <w:rFonts w:cstheme="minorHAnsi"/>
          <w:bCs/>
        </w:rPr>
        <w:t xml:space="preserve"> (i</w:t>
      </w:r>
      <w:r w:rsidRPr="00464099">
        <w:rPr>
          <w:rFonts w:cstheme="minorHAnsi"/>
          <w:bCs/>
          <w:i/>
        </w:rPr>
        <w:t>.e., what d</w:t>
      </w:r>
      <w:r w:rsidR="004C2443" w:rsidRPr="00464099">
        <w:rPr>
          <w:rFonts w:cstheme="minorHAnsi"/>
          <w:bCs/>
          <w:i/>
        </w:rPr>
        <w:t>o the results mean in terms of statistical and meaningful differences?</w:t>
      </w:r>
      <w:r w:rsidRPr="00464099">
        <w:rPr>
          <w:rFonts w:cstheme="minorHAnsi"/>
          <w:bCs/>
        </w:rPr>
        <w:t>)</w:t>
      </w:r>
      <w:r w:rsidRPr="00464099">
        <w:rPr>
          <w:rFonts w:cstheme="minorHAnsi"/>
          <w:bCs/>
        </w:rPr>
        <w:br/>
      </w:r>
    </w:p>
    <w:p w14:paraId="0740510B" w14:textId="6E0864B8" w:rsidR="005263D2" w:rsidRDefault="005263D2" w:rsidP="005263D2">
      <w:pPr>
        <w:autoSpaceDE w:val="0"/>
        <w:autoSpaceDN w:val="0"/>
        <w:adjustRightInd w:val="0"/>
        <w:spacing w:after="0" w:line="240" w:lineRule="auto"/>
        <w:rPr>
          <w:rFonts w:cstheme="minorHAnsi"/>
          <w:bCs/>
        </w:rPr>
      </w:pPr>
      <w:r w:rsidRPr="00464099">
        <w:rPr>
          <w:rFonts w:cstheme="minorHAnsi"/>
          <w:bCs/>
        </w:rPr>
        <w:t xml:space="preserve">Reported performance rates indicate </w:t>
      </w:r>
      <w:r w:rsidR="006C100D" w:rsidRPr="00464099">
        <w:rPr>
          <w:rFonts w:cstheme="minorHAnsi"/>
          <w:bCs/>
        </w:rPr>
        <w:t xml:space="preserve">a wide degree of variation in both claims and registry data, and many </w:t>
      </w:r>
      <w:r w:rsidR="0029453A" w:rsidRPr="00464099">
        <w:rPr>
          <w:rFonts w:cstheme="minorHAnsi"/>
          <w:bCs/>
        </w:rPr>
        <w:t>clinicians</w:t>
      </w:r>
      <w:r w:rsidRPr="00464099">
        <w:rPr>
          <w:rFonts w:cstheme="minorHAnsi"/>
          <w:bCs/>
        </w:rPr>
        <w:t xml:space="preserve"> have the potential to improve the rates of depression screening and</w:t>
      </w:r>
      <w:r w:rsidR="0055422C" w:rsidRPr="00464099">
        <w:rPr>
          <w:rFonts w:cstheme="minorHAnsi"/>
          <w:bCs/>
        </w:rPr>
        <w:t xml:space="preserve"> </w:t>
      </w:r>
      <w:r w:rsidRPr="00464099">
        <w:rPr>
          <w:rFonts w:cstheme="minorHAnsi"/>
          <w:bCs/>
        </w:rPr>
        <w:t>follow-up. The differences in performance rates by</w:t>
      </w:r>
      <w:r w:rsidR="007F04C3" w:rsidRPr="00464099">
        <w:rPr>
          <w:rFonts w:cstheme="minorHAnsi"/>
          <w:bCs/>
        </w:rPr>
        <w:t xml:space="preserve"> age and sex were statistically significant but small in magnit</w:t>
      </w:r>
      <w:r w:rsidR="00F97621" w:rsidRPr="00464099">
        <w:rPr>
          <w:rFonts w:cstheme="minorHAnsi"/>
          <w:bCs/>
        </w:rPr>
        <w:t>u</w:t>
      </w:r>
      <w:r w:rsidR="007F04C3" w:rsidRPr="00464099">
        <w:rPr>
          <w:rFonts w:cstheme="minorHAnsi"/>
          <w:bCs/>
        </w:rPr>
        <w:t xml:space="preserve">de and therefore of limited clinical significance. Among racial groups, </w:t>
      </w:r>
      <w:r w:rsidR="00F97621" w:rsidRPr="00464099">
        <w:rPr>
          <w:rFonts w:cstheme="minorHAnsi"/>
          <w:bCs/>
        </w:rPr>
        <w:t>clinically significant differences are apparent</w:t>
      </w:r>
      <w:r w:rsidR="007F04C3" w:rsidRPr="00464099">
        <w:rPr>
          <w:rFonts w:cstheme="minorHAnsi"/>
          <w:bCs/>
        </w:rPr>
        <w:t>, and quality improvement efforts should attempt to address these disparities. However, we did not stratify the measure based on race because: (1) many other process measures show similar racial disparit</w:t>
      </w:r>
      <w:r w:rsidR="004E1235" w:rsidRPr="00464099">
        <w:rPr>
          <w:rFonts w:cstheme="minorHAnsi"/>
          <w:bCs/>
        </w:rPr>
        <w:t>i</w:t>
      </w:r>
      <w:r w:rsidR="007F04C3" w:rsidRPr="00464099">
        <w:rPr>
          <w:rFonts w:cstheme="minorHAnsi"/>
          <w:bCs/>
        </w:rPr>
        <w:t xml:space="preserve">es and (2) stratifying the measure would significantly complicate implementation, reporting, and interpretation. </w:t>
      </w:r>
      <w:r w:rsidRPr="00464099">
        <w:rPr>
          <w:rFonts w:cstheme="minorHAnsi"/>
          <w:bCs/>
        </w:rPr>
        <w:t xml:space="preserve"> </w:t>
      </w:r>
      <w:r w:rsidR="00C906FB" w:rsidRPr="00464099">
        <w:rPr>
          <w:rFonts w:cstheme="minorHAnsi"/>
          <w:bCs/>
        </w:rPr>
        <w:t>Providers report</w:t>
      </w:r>
      <w:r w:rsidRPr="00464099">
        <w:rPr>
          <w:rFonts w:cstheme="minorHAnsi"/>
          <w:bCs/>
        </w:rPr>
        <w:t xml:space="preserve"> this measure </w:t>
      </w:r>
      <w:r w:rsidR="00C906FB" w:rsidRPr="00464099">
        <w:rPr>
          <w:rFonts w:cstheme="minorHAnsi"/>
          <w:bCs/>
        </w:rPr>
        <w:t>voluntarily</w:t>
      </w:r>
      <w:r w:rsidR="00DF646F" w:rsidRPr="00464099">
        <w:rPr>
          <w:rFonts w:cstheme="minorHAnsi"/>
          <w:bCs/>
        </w:rPr>
        <w:t>,</w:t>
      </w:r>
      <w:r w:rsidRPr="00464099">
        <w:rPr>
          <w:rFonts w:cstheme="minorHAnsi"/>
          <w:bCs/>
        </w:rPr>
        <w:t xml:space="preserve"> and reported performance rates </w:t>
      </w:r>
      <w:r w:rsidR="00C906FB" w:rsidRPr="00464099">
        <w:rPr>
          <w:rFonts w:cstheme="minorHAnsi"/>
          <w:bCs/>
        </w:rPr>
        <w:t xml:space="preserve">may not represent the </w:t>
      </w:r>
      <w:r w:rsidRPr="00464099">
        <w:rPr>
          <w:rFonts w:cstheme="minorHAnsi"/>
          <w:bCs/>
        </w:rPr>
        <w:t>total eligible population.</w:t>
      </w:r>
      <w:r>
        <w:rPr>
          <w:rFonts w:cstheme="minorHAnsi"/>
          <w:bCs/>
        </w:rPr>
        <w:t xml:space="preserve"> </w:t>
      </w:r>
    </w:p>
    <w:p w14:paraId="1E9C7ACF" w14:textId="77777777" w:rsidR="00104B84" w:rsidRDefault="00104B84" w:rsidP="005263D2">
      <w:pPr>
        <w:autoSpaceDE w:val="0"/>
        <w:autoSpaceDN w:val="0"/>
        <w:adjustRightInd w:val="0"/>
        <w:spacing w:after="0" w:line="240" w:lineRule="auto"/>
        <w:rPr>
          <w:rFonts w:cstheme="minorHAnsi"/>
          <w:bCs/>
        </w:rPr>
      </w:pPr>
    </w:p>
    <w:p w14:paraId="0F5CDCF5" w14:textId="10DF3FC6" w:rsidR="00104B84" w:rsidRPr="006420C8" w:rsidRDefault="00104B84" w:rsidP="00104B84">
      <w:pPr>
        <w:autoSpaceDE w:val="0"/>
        <w:autoSpaceDN w:val="0"/>
        <w:adjustRightInd w:val="0"/>
        <w:spacing w:after="0" w:line="240" w:lineRule="auto"/>
        <w:rPr>
          <w:rFonts w:cstheme="minorHAnsi"/>
          <w:b/>
          <w:bCs/>
          <w:color w:val="1F497D" w:themeColor="text2"/>
        </w:rPr>
      </w:pPr>
      <w:r w:rsidRPr="006420C8">
        <w:rPr>
          <w:rFonts w:cstheme="minorHAnsi"/>
          <w:b/>
          <w:bCs/>
          <w:color w:val="1F497D" w:themeColor="text2"/>
        </w:rPr>
        <w:t>Previous Submission</w:t>
      </w:r>
      <w:r w:rsidR="006E20EF" w:rsidRPr="006420C8">
        <w:rPr>
          <w:rFonts w:cstheme="minorHAnsi"/>
          <w:b/>
          <w:bCs/>
          <w:color w:val="1F497D" w:themeColor="text2"/>
        </w:rPr>
        <w:t>:</w:t>
      </w:r>
    </w:p>
    <w:p w14:paraId="76114DB6" w14:textId="5F9E3DC2" w:rsidR="006E20EF" w:rsidRPr="00104B84" w:rsidRDefault="006E20EF" w:rsidP="00104B84">
      <w:pPr>
        <w:autoSpaceDE w:val="0"/>
        <w:autoSpaceDN w:val="0"/>
        <w:adjustRightInd w:val="0"/>
        <w:spacing w:after="0" w:line="240" w:lineRule="auto"/>
        <w:rPr>
          <w:rFonts w:cstheme="minorHAnsi"/>
          <w:bCs/>
          <w:i/>
        </w:rPr>
      </w:pPr>
      <w:r>
        <w:rPr>
          <w:rFonts w:cstheme="minorHAnsi"/>
          <w:bCs/>
          <w:i/>
          <w:color w:val="1F497D" w:themeColor="text2"/>
        </w:rPr>
        <w:t>N/A</w:t>
      </w:r>
    </w:p>
    <w:p w14:paraId="74201F47" w14:textId="77777777" w:rsidR="00104B84" w:rsidRDefault="00104B84" w:rsidP="005263D2">
      <w:pPr>
        <w:autoSpaceDE w:val="0"/>
        <w:autoSpaceDN w:val="0"/>
        <w:adjustRightInd w:val="0"/>
        <w:spacing w:after="0" w:line="240" w:lineRule="auto"/>
        <w:rPr>
          <w:rFonts w:cstheme="minorHAnsi"/>
          <w:bCs/>
        </w:rPr>
      </w:pPr>
    </w:p>
    <w:p w14:paraId="55801EB4" w14:textId="77777777" w:rsidR="005263D2" w:rsidRPr="00A25024" w:rsidRDefault="005263D2" w:rsidP="00D61410">
      <w:pPr>
        <w:autoSpaceDE w:val="0"/>
        <w:autoSpaceDN w:val="0"/>
        <w:adjustRightInd w:val="0"/>
        <w:spacing w:after="0" w:line="240" w:lineRule="auto"/>
        <w:rPr>
          <w:rFonts w:cstheme="minorHAnsi"/>
          <w:bCs/>
        </w:rPr>
      </w:pPr>
    </w:p>
    <w:p w14:paraId="726734F0" w14:textId="77777777" w:rsidR="0086464B" w:rsidRDefault="0086464B" w:rsidP="0086464B">
      <w:pPr>
        <w:spacing w:after="0" w:line="240" w:lineRule="auto"/>
        <w:rPr>
          <w:rFonts w:cstheme="minorHAnsi"/>
          <w:b/>
          <w:bCs/>
        </w:rPr>
      </w:pPr>
      <w:r>
        <w:rPr>
          <w:rFonts w:cstheme="minorHAnsi"/>
          <w:b/>
          <w:bCs/>
        </w:rPr>
        <w:t>_______________________________________</w:t>
      </w:r>
    </w:p>
    <w:p w14:paraId="726734F1" w14:textId="77777777" w:rsidR="004B1BA0" w:rsidRDefault="00021170" w:rsidP="00DB3627">
      <w:pPr>
        <w:autoSpaceDE w:val="0"/>
        <w:autoSpaceDN w:val="0"/>
        <w:adjustRightInd w:val="0"/>
        <w:spacing w:after="0" w:line="240" w:lineRule="auto"/>
        <w:rPr>
          <w:rFonts w:cstheme="minorHAnsi"/>
          <w:b/>
          <w:bCs/>
        </w:rPr>
      </w:pPr>
      <w:proofErr w:type="spellStart"/>
      <w:r w:rsidRPr="00A25024">
        <w:rPr>
          <w:rFonts w:cstheme="minorHAnsi"/>
          <w:b/>
          <w:bCs/>
        </w:rPr>
        <w:t>2</w:t>
      </w:r>
      <w:r w:rsidR="00EA5F47" w:rsidRPr="00A25024">
        <w:rPr>
          <w:rFonts w:cstheme="minorHAnsi"/>
          <w:b/>
          <w:bCs/>
        </w:rPr>
        <w:t>b</w:t>
      </w:r>
      <w:r w:rsidRPr="00A25024">
        <w:rPr>
          <w:rFonts w:cstheme="minorHAnsi"/>
          <w:b/>
          <w:bCs/>
        </w:rPr>
        <w:t>6</w:t>
      </w:r>
      <w:proofErr w:type="spellEnd"/>
      <w:r w:rsidRPr="00A25024">
        <w:rPr>
          <w:rFonts w:cstheme="minorHAnsi"/>
          <w:b/>
          <w:bCs/>
        </w:rPr>
        <w:t xml:space="preserve">. COMPARABILITY OF PERFORMANCE SCORES </w:t>
      </w:r>
      <w:r w:rsidR="004C498F">
        <w:rPr>
          <w:rFonts w:cstheme="minorHAnsi"/>
          <w:b/>
          <w:bCs/>
        </w:rPr>
        <w:t>WHEN</w:t>
      </w:r>
      <w:r w:rsidR="002B2116" w:rsidRPr="00A25024">
        <w:rPr>
          <w:rFonts w:cstheme="minorHAnsi"/>
          <w:b/>
          <w:bCs/>
        </w:rPr>
        <w:t xml:space="preserve"> MORE THAN ONE SET OF SPECIFICATIONS </w:t>
      </w:r>
    </w:p>
    <w:p w14:paraId="726734F2" w14:textId="77777777"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14:paraId="726734F3" w14:textId="77777777" w:rsidR="00567D12" w:rsidRPr="00A25024" w:rsidRDefault="00567D12" w:rsidP="00DB3627">
      <w:pPr>
        <w:autoSpaceDE w:val="0"/>
        <w:autoSpaceDN w:val="0"/>
        <w:adjustRightInd w:val="0"/>
        <w:spacing w:after="0" w:line="240" w:lineRule="auto"/>
        <w:rPr>
          <w:rFonts w:cstheme="minorHAnsi"/>
          <w:b/>
          <w:bCs/>
        </w:rPr>
      </w:pPr>
    </w:p>
    <w:p w14:paraId="726734F4" w14:textId="77777777" w:rsidR="00052A6F" w:rsidRDefault="002B2116" w:rsidP="00DB3627">
      <w:pPr>
        <w:autoSpaceDE w:val="0"/>
        <w:autoSpaceDN w:val="0"/>
        <w:adjustRightInd w:val="0"/>
        <w:spacing w:after="0" w:line="240" w:lineRule="auto"/>
        <w:rPr>
          <w:rFonts w:ascii="Calibri-BoldItalic" w:eastAsiaTheme="minorHAnsi" w:hAnsi="Calibri-BoldItalic" w:cs="Calibri-BoldItalic"/>
          <w:b/>
          <w:bCs/>
          <w:i/>
          <w:iCs/>
        </w:rPr>
      </w:pPr>
      <w:r w:rsidRPr="00A25024">
        <w:rPr>
          <w:rFonts w:cstheme="minorHAnsi"/>
          <w:b/>
          <w:bCs/>
          <w:u w:val="single"/>
        </w:rPr>
        <w:t>Note</w:t>
      </w:r>
      <w:r w:rsidRPr="00A25024">
        <w:rPr>
          <w:rFonts w:cstheme="minorHAnsi"/>
          <w:bCs/>
          <w:i/>
        </w:rPr>
        <w:t xml:space="preserve">: </w:t>
      </w:r>
      <w:r w:rsidR="00F1412B">
        <w:rPr>
          <w:rFonts w:ascii="Calibri-Italic" w:eastAsiaTheme="minorHAnsi" w:hAnsi="Calibri-Italic" w:cs="Calibri-Italic"/>
          <w:i/>
          <w:iCs/>
        </w:rPr>
        <w:t xml:space="preserve">This item is directed to measures that are risk-adjusted (with or without </w:t>
      </w:r>
      <w:proofErr w:type="spellStart"/>
      <w:r w:rsidR="00F1412B">
        <w:rPr>
          <w:rFonts w:ascii="Calibri-Italic" w:eastAsiaTheme="minorHAnsi" w:hAnsi="Calibri-Italic" w:cs="Calibri-Italic"/>
          <w:i/>
          <w:iCs/>
        </w:rPr>
        <w:t>SDS</w:t>
      </w:r>
      <w:proofErr w:type="spellEnd"/>
      <w:r w:rsidR="00F1412B">
        <w:rPr>
          <w:rFonts w:ascii="Calibri-Italic" w:eastAsiaTheme="minorHAnsi" w:hAnsi="Calibri-Italic" w:cs="Calibri-Italic"/>
          <w:i/>
          <w:iCs/>
        </w:rPr>
        <w:t xml:space="preserve"> factors) </w:t>
      </w:r>
      <w:r w:rsidR="00F1412B" w:rsidRPr="00084055">
        <w:rPr>
          <w:rFonts w:ascii="Calibri-Italic" w:eastAsiaTheme="minorHAnsi" w:hAnsi="Calibri-Italic" w:cs="Calibri-Italic"/>
          <w:b/>
          <w:i/>
          <w:iCs/>
        </w:rPr>
        <w:t>OR</w:t>
      </w:r>
      <w:r w:rsidR="00F1412B">
        <w:rPr>
          <w:rFonts w:ascii="Calibri-Italic" w:eastAsiaTheme="minorHAnsi" w:hAnsi="Calibri-Italic" w:cs="Calibri-Italic"/>
          <w:i/>
          <w:iCs/>
        </w:rPr>
        <w:t xml:space="preserve"> to measures with more than one set of specifications/instructions (e.g., one set of specifications for how to identify and compute the measure from medical record abstraction and a different set of specifications for claims or </w:t>
      </w:r>
      <w:proofErr w:type="spellStart"/>
      <w:r w:rsidR="00F1412B">
        <w:rPr>
          <w:rFonts w:ascii="Calibri-Italic" w:eastAsiaTheme="minorHAnsi" w:hAnsi="Calibri-Italic" w:cs="Calibri-Italic"/>
          <w:i/>
          <w:iCs/>
        </w:rPr>
        <w:t>eMeasures</w:t>
      </w:r>
      <w:proofErr w:type="spellEnd"/>
      <w:r w:rsidR="00F1412B">
        <w:rPr>
          <w:rFonts w:ascii="Calibri-Italic" w:eastAsiaTheme="minorHAnsi" w:hAnsi="Calibri-Italic" w:cs="Calibri-Italic"/>
          <w:i/>
          <w:iCs/>
        </w:rPr>
        <w:t xml:space="preserve">). It does not apply to measures that use more than one source of data in one set of specifications/instructions (e.g., claims data to identify the denominator and medical record abstraction for the numerator). </w:t>
      </w:r>
      <w:r w:rsidR="00F1412B" w:rsidRPr="005133A2">
        <w:rPr>
          <w:rFonts w:ascii="Calibri-BoldItalic" w:eastAsiaTheme="minorHAnsi" w:hAnsi="Calibri-BoldItalic" w:cs="Calibri-BoldItalic"/>
          <w:b/>
          <w:bCs/>
          <w:i/>
          <w:iCs/>
        </w:rPr>
        <w:t>Co</w:t>
      </w:r>
      <w:r w:rsidR="00F1412B">
        <w:rPr>
          <w:rFonts w:ascii="Calibri-BoldItalic" w:eastAsiaTheme="minorHAnsi" w:hAnsi="Calibri-BoldItalic" w:cs="Calibri-BoldItalic"/>
          <w:b/>
          <w:bCs/>
          <w:i/>
          <w:iCs/>
        </w:rPr>
        <w:t xml:space="preserve">mparability is not required when comparing performance scores </w:t>
      </w:r>
      <w:r w:rsidR="00F1412B" w:rsidRPr="005133A2">
        <w:rPr>
          <w:rFonts w:ascii="Calibri-BoldItalic" w:eastAsiaTheme="minorHAnsi" w:hAnsi="Calibri-BoldItalic" w:cs="Calibri-BoldItalic"/>
          <w:b/>
          <w:bCs/>
          <w:i/>
          <w:iCs/>
        </w:rPr>
        <w:t xml:space="preserve">with and without </w:t>
      </w:r>
      <w:proofErr w:type="spellStart"/>
      <w:r w:rsidR="00F1412B" w:rsidRPr="005133A2">
        <w:rPr>
          <w:rFonts w:ascii="Calibri-BoldItalic" w:eastAsiaTheme="minorHAnsi" w:hAnsi="Calibri-BoldItalic" w:cs="Calibri-BoldItalic"/>
          <w:b/>
          <w:bCs/>
          <w:i/>
          <w:iCs/>
        </w:rPr>
        <w:t>SDS</w:t>
      </w:r>
      <w:proofErr w:type="spellEnd"/>
      <w:r w:rsidR="00F1412B" w:rsidRPr="005133A2">
        <w:rPr>
          <w:rFonts w:ascii="Calibri-BoldItalic" w:eastAsiaTheme="minorHAnsi" w:hAnsi="Calibri-BoldItalic" w:cs="Calibri-BoldItalic"/>
          <w:b/>
          <w:bCs/>
          <w:i/>
          <w:iCs/>
        </w:rPr>
        <w:t xml:space="preserve"> factors in the risk adjustment model</w:t>
      </w:r>
      <w:r w:rsidR="00F1412B">
        <w:rPr>
          <w:rFonts w:ascii="Calibri-BoldItalic" w:eastAsiaTheme="minorHAnsi" w:hAnsi="Calibri-BoldItalic" w:cs="Calibri-BoldItalic"/>
          <w:b/>
          <w:bCs/>
          <w:i/>
          <w:iCs/>
        </w:rPr>
        <w:t>.  However, if comparability is not demonstrated</w:t>
      </w:r>
      <w:r w:rsidR="00F1412B" w:rsidRPr="005133A2">
        <w:rPr>
          <w:rFonts w:ascii="Calibri-BoldItalic" w:eastAsiaTheme="minorHAnsi" w:hAnsi="Calibri-BoldItalic" w:cs="Calibri-BoldItalic"/>
          <w:b/>
          <w:bCs/>
          <w:i/>
          <w:iCs/>
        </w:rPr>
        <w:t xml:space="preserve"> for measures with more than one set of specifications/instructions</w:t>
      </w:r>
      <w:r w:rsidR="00F1412B">
        <w:rPr>
          <w:rFonts w:ascii="Calibri-BoldItalic" w:eastAsiaTheme="minorHAnsi" w:hAnsi="Calibri-BoldItalic" w:cs="Calibri-BoldItalic"/>
          <w:b/>
          <w:bCs/>
          <w:i/>
          <w:iCs/>
        </w:rPr>
        <w:t>, the different specifications (e.g., for medical records vs. claims) should be submitted as separate measures.</w:t>
      </w:r>
    </w:p>
    <w:p w14:paraId="3AC2D14F" w14:textId="2062A769" w:rsidR="005263D2" w:rsidRDefault="005263D2" w:rsidP="00DB3627">
      <w:pPr>
        <w:autoSpaceDE w:val="0"/>
        <w:autoSpaceDN w:val="0"/>
        <w:adjustRightInd w:val="0"/>
        <w:spacing w:after="0" w:line="240" w:lineRule="auto"/>
        <w:rPr>
          <w:rFonts w:cstheme="minorHAnsi"/>
          <w:bCs/>
          <w:i/>
        </w:rPr>
      </w:pPr>
    </w:p>
    <w:p w14:paraId="48C1B4A6" w14:textId="4CF54FF7" w:rsidR="005263D2" w:rsidRDefault="005263D2" w:rsidP="005263D2">
      <w:pPr>
        <w:autoSpaceDE w:val="0"/>
        <w:autoSpaceDN w:val="0"/>
        <w:adjustRightInd w:val="0"/>
        <w:spacing w:after="0" w:line="240" w:lineRule="auto"/>
        <w:rPr>
          <w:rFonts w:cstheme="minorHAnsi"/>
          <w:bCs/>
        </w:rPr>
      </w:pPr>
      <w:r w:rsidRPr="00464099">
        <w:rPr>
          <w:rFonts w:cstheme="minorHAnsi"/>
          <w:bCs/>
        </w:rPr>
        <w:t>Claims</w:t>
      </w:r>
      <w:r w:rsidR="00A66608" w:rsidRPr="00464099">
        <w:rPr>
          <w:rFonts w:cstheme="minorHAnsi"/>
          <w:bCs/>
        </w:rPr>
        <w:t>/</w:t>
      </w:r>
      <w:r w:rsidRPr="00464099">
        <w:rPr>
          <w:rFonts w:cstheme="minorHAnsi"/>
          <w:bCs/>
        </w:rPr>
        <w:t xml:space="preserve">registry and </w:t>
      </w:r>
      <w:r w:rsidR="00DF646F" w:rsidRPr="00464099">
        <w:rPr>
          <w:rFonts w:cstheme="minorHAnsi"/>
          <w:bCs/>
        </w:rPr>
        <w:t>electronic clinical quality measure (</w:t>
      </w:r>
      <w:proofErr w:type="spellStart"/>
      <w:r w:rsidRPr="00464099">
        <w:rPr>
          <w:rFonts w:cstheme="minorHAnsi"/>
          <w:bCs/>
        </w:rPr>
        <w:t>eCQM</w:t>
      </w:r>
      <w:proofErr w:type="spellEnd"/>
      <w:r w:rsidR="00DF646F" w:rsidRPr="00464099">
        <w:rPr>
          <w:rFonts w:cstheme="minorHAnsi"/>
          <w:bCs/>
        </w:rPr>
        <w:t>)</w:t>
      </w:r>
      <w:r w:rsidRPr="00464099">
        <w:rPr>
          <w:rFonts w:cstheme="minorHAnsi"/>
          <w:bCs/>
        </w:rPr>
        <w:t xml:space="preserve"> specifications are aligned across reporting methods. </w:t>
      </w:r>
      <w:r w:rsidR="00A66608" w:rsidRPr="00464099">
        <w:rPr>
          <w:rFonts w:cstheme="minorHAnsi"/>
          <w:bCs/>
        </w:rPr>
        <w:t xml:space="preserve">As directed by </w:t>
      </w:r>
      <w:proofErr w:type="spellStart"/>
      <w:r w:rsidR="00A66608" w:rsidRPr="00464099">
        <w:rPr>
          <w:rFonts w:cstheme="minorHAnsi"/>
          <w:bCs/>
        </w:rPr>
        <w:t>NQF</w:t>
      </w:r>
      <w:proofErr w:type="spellEnd"/>
      <w:r w:rsidR="00A66608" w:rsidRPr="00464099">
        <w:rPr>
          <w:rFonts w:cstheme="minorHAnsi"/>
          <w:bCs/>
        </w:rPr>
        <w:t xml:space="preserve">, </w:t>
      </w:r>
      <w:proofErr w:type="spellStart"/>
      <w:r w:rsidRPr="00464099">
        <w:rPr>
          <w:rFonts w:cstheme="minorHAnsi"/>
          <w:bCs/>
        </w:rPr>
        <w:t>eCQM</w:t>
      </w:r>
      <w:proofErr w:type="spellEnd"/>
      <w:r w:rsidRPr="00464099">
        <w:rPr>
          <w:rFonts w:cstheme="minorHAnsi"/>
          <w:bCs/>
        </w:rPr>
        <w:t xml:space="preserve"> testing data are submitted </w:t>
      </w:r>
      <w:r w:rsidR="00A66608" w:rsidRPr="00464099">
        <w:rPr>
          <w:rFonts w:cstheme="minorHAnsi"/>
          <w:bCs/>
        </w:rPr>
        <w:t xml:space="preserve">separately </w:t>
      </w:r>
      <w:r w:rsidRPr="00464099">
        <w:rPr>
          <w:rFonts w:cstheme="minorHAnsi"/>
          <w:bCs/>
        </w:rPr>
        <w:t>as</w:t>
      </w:r>
      <w:r w:rsidR="00F342C9" w:rsidRPr="00464099">
        <w:rPr>
          <w:rFonts w:cstheme="minorHAnsi"/>
          <w:bCs/>
        </w:rPr>
        <w:t xml:space="preserve"> </w:t>
      </w:r>
      <w:proofErr w:type="spellStart"/>
      <w:r w:rsidR="00F342C9" w:rsidRPr="00464099">
        <w:rPr>
          <w:rFonts w:cstheme="minorHAnsi"/>
          <w:bCs/>
        </w:rPr>
        <w:t>NQF</w:t>
      </w:r>
      <w:proofErr w:type="spellEnd"/>
      <w:r w:rsidR="00F342C9" w:rsidRPr="00464099">
        <w:rPr>
          <w:rFonts w:cstheme="minorHAnsi"/>
          <w:bCs/>
        </w:rPr>
        <w:t xml:space="preserve"> 3132</w:t>
      </w:r>
      <w:r w:rsidRPr="00464099">
        <w:rPr>
          <w:rFonts w:cstheme="minorHAnsi"/>
          <w:bCs/>
        </w:rPr>
        <w:t>.</w:t>
      </w:r>
    </w:p>
    <w:p w14:paraId="789567B6" w14:textId="77777777" w:rsidR="00104B84" w:rsidRDefault="00104B84" w:rsidP="005263D2">
      <w:pPr>
        <w:autoSpaceDE w:val="0"/>
        <w:autoSpaceDN w:val="0"/>
        <w:adjustRightInd w:val="0"/>
        <w:spacing w:after="0" w:line="240" w:lineRule="auto"/>
        <w:rPr>
          <w:rFonts w:cstheme="minorHAnsi"/>
          <w:bCs/>
        </w:rPr>
      </w:pPr>
    </w:p>
    <w:p w14:paraId="43F6654D" w14:textId="28BED27C" w:rsidR="00104B84" w:rsidRPr="00212C4D" w:rsidRDefault="00104B84" w:rsidP="00104B84">
      <w:pPr>
        <w:autoSpaceDE w:val="0"/>
        <w:autoSpaceDN w:val="0"/>
        <w:adjustRightInd w:val="0"/>
        <w:spacing w:after="0" w:line="240" w:lineRule="auto"/>
        <w:rPr>
          <w:rFonts w:cstheme="minorHAnsi"/>
          <w:b/>
          <w:bCs/>
          <w:color w:val="1F497D" w:themeColor="text2"/>
        </w:rPr>
      </w:pPr>
      <w:r w:rsidRPr="00212C4D">
        <w:rPr>
          <w:rFonts w:cstheme="minorHAnsi"/>
          <w:b/>
          <w:bCs/>
          <w:color w:val="1F497D" w:themeColor="text2"/>
        </w:rPr>
        <w:t>Previous Submission</w:t>
      </w:r>
      <w:r w:rsidR="00212C4D" w:rsidRPr="00212C4D">
        <w:rPr>
          <w:rFonts w:cstheme="minorHAnsi"/>
          <w:b/>
          <w:bCs/>
          <w:color w:val="1F497D" w:themeColor="text2"/>
        </w:rPr>
        <w:t>:</w:t>
      </w:r>
    </w:p>
    <w:p w14:paraId="72BF1CBF" w14:textId="3B9DA5B4" w:rsidR="00212C4D" w:rsidRPr="00104B84" w:rsidRDefault="00212C4D" w:rsidP="00104B84">
      <w:pPr>
        <w:autoSpaceDE w:val="0"/>
        <w:autoSpaceDN w:val="0"/>
        <w:adjustRightInd w:val="0"/>
        <w:spacing w:after="0" w:line="240" w:lineRule="auto"/>
        <w:rPr>
          <w:rFonts w:cstheme="minorHAnsi"/>
          <w:bCs/>
          <w:i/>
        </w:rPr>
      </w:pPr>
      <w:r>
        <w:rPr>
          <w:rFonts w:cstheme="minorHAnsi"/>
          <w:bCs/>
          <w:i/>
          <w:color w:val="1F497D" w:themeColor="text2"/>
        </w:rPr>
        <w:t>N/A</w:t>
      </w:r>
    </w:p>
    <w:p w14:paraId="16B8A09D" w14:textId="77777777" w:rsidR="00104B84" w:rsidRPr="00464099" w:rsidRDefault="00104B84" w:rsidP="005263D2">
      <w:pPr>
        <w:autoSpaceDE w:val="0"/>
        <w:autoSpaceDN w:val="0"/>
        <w:adjustRightInd w:val="0"/>
        <w:spacing w:after="0" w:line="240" w:lineRule="auto"/>
        <w:rPr>
          <w:rFonts w:cstheme="minorHAnsi"/>
          <w:bCs/>
        </w:rPr>
      </w:pPr>
    </w:p>
    <w:p w14:paraId="1699ABDB" w14:textId="77777777" w:rsidR="005263D2" w:rsidRPr="00464099" w:rsidRDefault="005263D2" w:rsidP="00DB3627">
      <w:pPr>
        <w:autoSpaceDE w:val="0"/>
        <w:autoSpaceDN w:val="0"/>
        <w:adjustRightInd w:val="0"/>
        <w:spacing w:after="0" w:line="240" w:lineRule="auto"/>
        <w:rPr>
          <w:rFonts w:cstheme="minorHAnsi"/>
          <w:bCs/>
          <w:i/>
        </w:rPr>
      </w:pPr>
    </w:p>
    <w:p w14:paraId="726734F6" w14:textId="77777777" w:rsidR="000F06B5" w:rsidRPr="00464099" w:rsidRDefault="00E1508F" w:rsidP="00DB3627">
      <w:pPr>
        <w:autoSpaceDE w:val="0"/>
        <w:autoSpaceDN w:val="0"/>
        <w:adjustRightInd w:val="0"/>
        <w:spacing w:after="0" w:line="240" w:lineRule="auto"/>
        <w:rPr>
          <w:rFonts w:cstheme="minorHAnsi"/>
          <w:bCs/>
        </w:rPr>
      </w:pPr>
      <w:proofErr w:type="spellStart"/>
      <w:r w:rsidRPr="00464099">
        <w:rPr>
          <w:rFonts w:cstheme="minorHAnsi"/>
          <w:b/>
          <w:bCs/>
        </w:rPr>
        <w:lastRenderedPageBreak/>
        <w:t>2b6.1</w:t>
      </w:r>
      <w:proofErr w:type="spellEnd"/>
      <w:r w:rsidRPr="00464099">
        <w:rPr>
          <w:rFonts w:cstheme="minorHAnsi"/>
          <w:b/>
          <w:bCs/>
        </w:rPr>
        <w:t xml:space="preserve">. </w:t>
      </w:r>
      <w:r w:rsidR="008871A9" w:rsidRPr="00464099">
        <w:rPr>
          <w:rFonts w:cstheme="minorHAnsi"/>
          <w:b/>
          <w:bCs/>
        </w:rPr>
        <w:t xml:space="preserve">Describe the method of </w:t>
      </w:r>
      <w:r w:rsidR="000F06B5" w:rsidRPr="00464099">
        <w:rPr>
          <w:rFonts w:cstheme="minorHAnsi"/>
          <w:b/>
          <w:bCs/>
        </w:rPr>
        <w:t>testing conducted</w:t>
      </w:r>
      <w:r w:rsidR="008871A9" w:rsidRPr="00464099">
        <w:rPr>
          <w:rFonts w:cstheme="minorHAnsi"/>
          <w:b/>
          <w:bCs/>
        </w:rPr>
        <w:t xml:space="preserve"> to </w:t>
      </w:r>
      <w:r w:rsidR="00F1412B" w:rsidRPr="00464099">
        <w:rPr>
          <w:rFonts w:cstheme="minorHAnsi"/>
          <w:b/>
          <w:bCs/>
        </w:rPr>
        <w:t>compare</w:t>
      </w:r>
      <w:r w:rsidR="004B6CEE" w:rsidRPr="00464099">
        <w:rPr>
          <w:rFonts w:cstheme="minorHAnsi"/>
          <w:b/>
          <w:bCs/>
        </w:rPr>
        <w:t xml:space="preserve"> performance scores </w:t>
      </w:r>
      <w:r w:rsidR="00A35F8F" w:rsidRPr="00464099">
        <w:rPr>
          <w:rFonts w:cstheme="minorHAnsi"/>
          <w:b/>
          <w:bCs/>
        </w:rPr>
        <w:t xml:space="preserve">for the same entities </w:t>
      </w:r>
      <w:r w:rsidR="00287649" w:rsidRPr="00464099">
        <w:rPr>
          <w:rFonts w:cstheme="minorHAnsi"/>
          <w:b/>
          <w:bCs/>
        </w:rPr>
        <w:t xml:space="preserve">across the different </w:t>
      </w:r>
      <w:r w:rsidR="00864CA8" w:rsidRPr="00464099">
        <w:rPr>
          <w:rFonts w:cstheme="minorHAnsi"/>
          <w:b/>
          <w:bCs/>
        </w:rPr>
        <w:t>data</w:t>
      </w:r>
      <w:r w:rsidR="0028114D" w:rsidRPr="00464099">
        <w:rPr>
          <w:rFonts w:cstheme="minorHAnsi"/>
          <w:b/>
          <w:bCs/>
        </w:rPr>
        <w:t xml:space="preserve"> </w:t>
      </w:r>
      <w:r w:rsidR="00864CA8" w:rsidRPr="00464099">
        <w:rPr>
          <w:rFonts w:cstheme="minorHAnsi"/>
          <w:b/>
          <w:bCs/>
        </w:rPr>
        <w:t>sources/</w:t>
      </w:r>
      <w:r w:rsidR="00287649" w:rsidRPr="00464099">
        <w:rPr>
          <w:rFonts w:cstheme="minorHAnsi"/>
          <w:b/>
          <w:bCs/>
        </w:rPr>
        <w:t>specifications</w:t>
      </w:r>
      <w:r w:rsidR="000F06B5" w:rsidRPr="00464099">
        <w:rPr>
          <w:rFonts w:cstheme="minorHAnsi"/>
          <w:bCs/>
        </w:rPr>
        <w:t xml:space="preserve"> (</w:t>
      </w:r>
      <w:r w:rsidR="008871A9" w:rsidRPr="00464099">
        <w:rPr>
          <w:rFonts w:cstheme="minorHAnsi"/>
          <w:bCs/>
          <w:i/>
        </w:rPr>
        <w:t>describe the steps―do not just name a method</w:t>
      </w:r>
      <w:r w:rsidR="006C3A4F" w:rsidRPr="00464099">
        <w:rPr>
          <w:rFonts w:cstheme="minorHAnsi"/>
          <w:bCs/>
          <w:i/>
        </w:rPr>
        <w:t>; what statistical analysis was used</w:t>
      </w:r>
      <w:r w:rsidR="000F06B5" w:rsidRPr="00464099">
        <w:rPr>
          <w:rFonts w:cstheme="minorHAnsi"/>
          <w:bCs/>
        </w:rPr>
        <w:t>)</w:t>
      </w:r>
      <w:r w:rsidR="000F06B5" w:rsidRPr="00464099">
        <w:rPr>
          <w:rFonts w:cstheme="minorHAnsi"/>
          <w:bCs/>
        </w:rPr>
        <w:br/>
        <w:t xml:space="preserve"> </w:t>
      </w:r>
    </w:p>
    <w:p w14:paraId="029E3B41" w14:textId="2D5F7345" w:rsidR="005263D2" w:rsidRDefault="005263D2" w:rsidP="005263D2">
      <w:pPr>
        <w:autoSpaceDE w:val="0"/>
        <w:autoSpaceDN w:val="0"/>
        <w:adjustRightInd w:val="0"/>
        <w:spacing w:after="0" w:line="240" w:lineRule="auto"/>
        <w:rPr>
          <w:rFonts w:cstheme="minorHAnsi"/>
          <w:bCs/>
        </w:rPr>
      </w:pPr>
      <w:r w:rsidRPr="00464099">
        <w:rPr>
          <w:rFonts w:cstheme="minorHAnsi"/>
          <w:bCs/>
        </w:rPr>
        <w:t xml:space="preserve">Entities report the measure using a single data source. </w:t>
      </w:r>
      <w:r w:rsidR="00D423DF" w:rsidRPr="00464099">
        <w:rPr>
          <w:rFonts w:cstheme="minorHAnsi"/>
          <w:bCs/>
        </w:rPr>
        <w:t>We did not compar</w:t>
      </w:r>
      <w:r w:rsidR="00DF646F" w:rsidRPr="00464099">
        <w:rPr>
          <w:rFonts w:cstheme="minorHAnsi"/>
          <w:bCs/>
        </w:rPr>
        <w:t>e</w:t>
      </w:r>
      <w:r w:rsidR="00D423DF" w:rsidRPr="00464099">
        <w:rPr>
          <w:rFonts w:cstheme="minorHAnsi"/>
          <w:bCs/>
        </w:rPr>
        <w:t xml:space="preserve"> performance rates between the claims/registry measure and the </w:t>
      </w:r>
      <w:proofErr w:type="spellStart"/>
      <w:r w:rsidR="00D423DF" w:rsidRPr="00464099">
        <w:rPr>
          <w:rFonts w:cstheme="minorHAnsi"/>
          <w:bCs/>
        </w:rPr>
        <w:t>eCQM</w:t>
      </w:r>
      <w:proofErr w:type="spellEnd"/>
      <w:r w:rsidR="00D423DF" w:rsidRPr="00464099">
        <w:rPr>
          <w:rFonts w:cstheme="minorHAnsi"/>
          <w:bCs/>
        </w:rPr>
        <w:t xml:space="preserve"> because</w:t>
      </w:r>
      <w:r w:rsidRPr="00464099">
        <w:rPr>
          <w:rFonts w:cstheme="minorHAnsi"/>
          <w:bCs/>
        </w:rPr>
        <w:t xml:space="preserve"> the </w:t>
      </w:r>
      <w:proofErr w:type="spellStart"/>
      <w:r w:rsidRPr="00464099">
        <w:rPr>
          <w:rFonts w:cstheme="minorHAnsi"/>
          <w:bCs/>
        </w:rPr>
        <w:t>eCQM</w:t>
      </w:r>
      <w:proofErr w:type="spellEnd"/>
      <w:r w:rsidRPr="00464099">
        <w:rPr>
          <w:rFonts w:cstheme="minorHAnsi"/>
          <w:bCs/>
        </w:rPr>
        <w:t xml:space="preserve"> </w:t>
      </w:r>
      <w:r w:rsidR="00A66608" w:rsidRPr="00464099">
        <w:rPr>
          <w:rFonts w:cstheme="minorHAnsi"/>
          <w:bCs/>
        </w:rPr>
        <w:t xml:space="preserve">is </w:t>
      </w:r>
      <w:r w:rsidRPr="00464099">
        <w:rPr>
          <w:rFonts w:cstheme="minorHAnsi"/>
          <w:bCs/>
        </w:rPr>
        <w:t>submitted separately</w:t>
      </w:r>
      <w:r w:rsidR="00D423DF" w:rsidRPr="00464099">
        <w:rPr>
          <w:rFonts w:cstheme="minorHAnsi"/>
          <w:bCs/>
        </w:rPr>
        <w:t>.</w:t>
      </w:r>
      <w:r w:rsidRPr="00464099">
        <w:rPr>
          <w:rFonts w:cstheme="minorHAnsi"/>
          <w:bCs/>
        </w:rPr>
        <w:t xml:space="preserve"> However, we designed the specifications for all the data sources to maximize alignment and consistency.</w:t>
      </w:r>
    </w:p>
    <w:p w14:paraId="5E9912A3" w14:textId="77777777" w:rsidR="00104B84" w:rsidRDefault="00104B84" w:rsidP="005263D2">
      <w:pPr>
        <w:autoSpaceDE w:val="0"/>
        <w:autoSpaceDN w:val="0"/>
        <w:adjustRightInd w:val="0"/>
        <w:spacing w:after="0" w:line="240" w:lineRule="auto"/>
        <w:rPr>
          <w:rFonts w:cstheme="minorHAnsi"/>
          <w:bCs/>
        </w:rPr>
      </w:pPr>
    </w:p>
    <w:p w14:paraId="3999755C" w14:textId="7684368E" w:rsidR="00104B84" w:rsidRPr="00212C4D" w:rsidRDefault="00104B84" w:rsidP="00104B84">
      <w:pPr>
        <w:autoSpaceDE w:val="0"/>
        <w:autoSpaceDN w:val="0"/>
        <w:adjustRightInd w:val="0"/>
        <w:spacing w:after="0" w:line="240" w:lineRule="auto"/>
        <w:rPr>
          <w:rFonts w:cstheme="minorHAnsi"/>
          <w:b/>
          <w:bCs/>
          <w:color w:val="1F497D" w:themeColor="text2"/>
        </w:rPr>
      </w:pPr>
      <w:r w:rsidRPr="00212C4D">
        <w:rPr>
          <w:rFonts w:cstheme="minorHAnsi"/>
          <w:b/>
          <w:bCs/>
          <w:color w:val="1F497D" w:themeColor="text2"/>
        </w:rPr>
        <w:t>Previous Submission</w:t>
      </w:r>
      <w:r w:rsidR="00212C4D" w:rsidRPr="00212C4D">
        <w:rPr>
          <w:rFonts w:cstheme="minorHAnsi"/>
          <w:b/>
          <w:bCs/>
          <w:color w:val="1F497D" w:themeColor="text2"/>
        </w:rPr>
        <w:t>:</w:t>
      </w:r>
    </w:p>
    <w:p w14:paraId="737BFC1F" w14:textId="492DEB2F" w:rsidR="00212C4D" w:rsidRPr="00104B84" w:rsidRDefault="00212C4D" w:rsidP="00104B84">
      <w:pPr>
        <w:autoSpaceDE w:val="0"/>
        <w:autoSpaceDN w:val="0"/>
        <w:adjustRightInd w:val="0"/>
        <w:spacing w:after="0" w:line="240" w:lineRule="auto"/>
        <w:rPr>
          <w:rFonts w:cstheme="minorHAnsi"/>
          <w:bCs/>
          <w:i/>
        </w:rPr>
      </w:pPr>
      <w:r>
        <w:rPr>
          <w:rFonts w:cstheme="minorHAnsi"/>
          <w:bCs/>
          <w:i/>
          <w:color w:val="1F497D" w:themeColor="text2"/>
        </w:rPr>
        <w:t>N/A</w:t>
      </w:r>
    </w:p>
    <w:p w14:paraId="316CE4FC" w14:textId="77777777" w:rsidR="00104B84" w:rsidRPr="00464099" w:rsidRDefault="00104B84" w:rsidP="005263D2">
      <w:pPr>
        <w:autoSpaceDE w:val="0"/>
        <w:autoSpaceDN w:val="0"/>
        <w:adjustRightInd w:val="0"/>
        <w:spacing w:after="0" w:line="240" w:lineRule="auto"/>
        <w:rPr>
          <w:rFonts w:cstheme="minorHAnsi"/>
          <w:bCs/>
        </w:rPr>
      </w:pPr>
    </w:p>
    <w:p w14:paraId="19E7CEB0" w14:textId="77777777" w:rsidR="005263D2" w:rsidRPr="00464099" w:rsidRDefault="005263D2" w:rsidP="00DB3627">
      <w:pPr>
        <w:autoSpaceDE w:val="0"/>
        <w:autoSpaceDN w:val="0"/>
        <w:adjustRightInd w:val="0"/>
        <w:spacing w:after="0" w:line="240" w:lineRule="auto"/>
        <w:rPr>
          <w:rFonts w:cstheme="minorHAnsi"/>
          <w:bCs/>
          <w:sz w:val="14"/>
        </w:rPr>
      </w:pPr>
    </w:p>
    <w:p w14:paraId="726734F8" w14:textId="77777777" w:rsidR="00A35F8F" w:rsidRPr="00464099" w:rsidRDefault="00E1508F" w:rsidP="00E1508F">
      <w:pPr>
        <w:autoSpaceDE w:val="0"/>
        <w:autoSpaceDN w:val="0"/>
        <w:adjustRightInd w:val="0"/>
        <w:spacing w:after="0" w:line="240" w:lineRule="auto"/>
        <w:rPr>
          <w:rFonts w:cstheme="minorHAnsi"/>
          <w:bCs/>
        </w:rPr>
      </w:pPr>
      <w:proofErr w:type="spellStart"/>
      <w:r w:rsidRPr="00464099">
        <w:rPr>
          <w:rFonts w:cstheme="minorHAnsi"/>
          <w:b/>
          <w:bCs/>
        </w:rPr>
        <w:t>2b6.2</w:t>
      </w:r>
      <w:proofErr w:type="spellEnd"/>
      <w:r w:rsidRPr="00464099">
        <w:rPr>
          <w:rFonts w:cstheme="minorHAnsi"/>
          <w:b/>
          <w:bCs/>
        </w:rPr>
        <w:t xml:space="preserve">. </w:t>
      </w:r>
      <w:proofErr w:type="gramStart"/>
      <w:r w:rsidR="000F06B5" w:rsidRPr="00464099">
        <w:rPr>
          <w:rFonts w:cstheme="minorHAnsi"/>
          <w:b/>
          <w:bCs/>
        </w:rPr>
        <w:t>What</w:t>
      </w:r>
      <w:proofErr w:type="gramEnd"/>
      <w:r w:rsidR="000F06B5" w:rsidRPr="00464099">
        <w:rPr>
          <w:rFonts w:cstheme="minorHAnsi"/>
          <w:b/>
          <w:bCs/>
        </w:rPr>
        <w:t xml:space="preserve"> were the statistical results </w:t>
      </w:r>
      <w:r w:rsidR="00A35F8F" w:rsidRPr="00464099">
        <w:rPr>
          <w:rFonts w:cstheme="minorHAnsi"/>
          <w:b/>
          <w:bCs/>
        </w:rPr>
        <w:t>from testing</w:t>
      </w:r>
      <w:r w:rsidR="000F06B5" w:rsidRPr="00464099">
        <w:rPr>
          <w:rFonts w:cstheme="minorHAnsi"/>
          <w:b/>
          <w:bCs/>
        </w:rPr>
        <w:t xml:space="preserve"> comparability of performance scores for the same entities when using different </w:t>
      </w:r>
      <w:r w:rsidR="00864CA8" w:rsidRPr="00464099">
        <w:rPr>
          <w:rFonts w:cstheme="minorHAnsi"/>
          <w:b/>
          <w:bCs/>
        </w:rPr>
        <w:t>data sources/</w:t>
      </w:r>
      <w:r w:rsidR="000F06B5" w:rsidRPr="00464099">
        <w:rPr>
          <w:rFonts w:cstheme="minorHAnsi"/>
          <w:b/>
          <w:bCs/>
        </w:rPr>
        <w:t>specifications?</w:t>
      </w:r>
      <w:r w:rsidR="000F06B5" w:rsidRPr="00464099">
        <w:rPr>
          <w:rFonts w:cstheme="minorHAnsi"/>
          <w:bCs/>
        </w:rPr>
        <w:t xml:space="preserve"> </w:t>
      </w:r>
      <w:r w:rsidR="00287649" w:rsidRPr="00464099">
        <w:rPr>
          <w:rFonts w:cstheme="minorHAnsi"/>
          <w:bCs/>
        </w:rPr>
        <w:t>(</w:t>
      </w:r>
      <w:r w:rsidR="00287649" w:rsidRPr="00464099">
        <w:rPr>
          <w:rFonts w:cstheme="minorHAnsi"/>
          <w:bCs/>
          <w:i/>
        </w:rPr>
        <w:t>e.g., correlation</w:t>
      </w:r>
      <w:r w:rsidR="006C3A4F" w:rsidRPr="00464099">
        <w:rPr>
          <w:rFonts w:cstheme="minorHAnsi"/>
          <w:bCs/>
          <w:i/>
        </w:rPr>
        <w:t>, rank order</w:t>
      </w:r>
      <w:r w:rsidR="00287649" w:rsidRPr="00464099">
        <w:rPr>
          <w:rFonts w:cstheme="minorHAnsi"/>
          <w:bCs/>
        </w:rPr>
        <w:t>)</w:t>
      </w:r>
      <w:r w:rsidR="000F06B5" w:rsidRPr="00464099">
        <w:rPr>
          <w:rFonts w:cstheme="minorHAnsi"/>
          <w:bCs/>
        </w:rPr>
        <w:br/>
      </w:r>
    </w:p>
    <w:p w14:paraId="726734F9" w14:textId="5AFC9044" w:rsidR="00E1508F" w:rsidRDefault="005263D2" w:rsidP="00E1508F">
      <w:pPr>
        <w:autoSpaceDE w:val="0"/>
        <w:autoSpaceDN w:val="0"/>
        <w:adjustRightInd w:val="0"/>
        <w:spacing w:after="0" w:line="240" w:lineRule="auto"/>
        <w:rPr>
          <w:rFonts w:cstheme="minorHAnsi"/>
          <w:bCs/>
        </w:rPr>
      </w:pPr>
      <w:r w:rsidRPr="00464099">
        <w:rPr>
          <w:rFonts w:cstheme="minorHAnsi"/>
          <w:bCs/>
        </w:rPr>
        <w:t>N/A</w:t>
      </w:r>
    </w:p>
    <w:p w14:paraId="7B6AD526" w14:textId="77777777" w:rsidR="00212C4D" w:rsidRDefault="00212C4D" w:rsidP="00212C4D">
      <w:pPr>
        <w:autoSpaceDE w:val="0"/>
        <w:autoSpaceDN w:val="0"/>
        <w:adjustRightInd w:val="0"/>
        <w:spacing w:after="0" w:line="240" w:lineRule="auto"/>
        <w:rPr>
          <w:rFonts w:cstheme="minorHAnsi"/>
          <w:b/>
          <w:bCs/>
          <w:color w:val="1F497D" w:themeColor="text2"/>
        </w:rPr>
      </w:pPr>
    </w:p>
    <w:p w14:paraId="450A1CE2" w14:textId="77777777" w:rsidR="00212C4D" w:rsidRPr="00212C4D" w:rsidRDefault="00212C4D" w:rsidP="00212C4D">
      <w:pPr>
        <w:autoSpaceDE w:val="0"/>
        <w:autoSpaceDN w:val="0"/>
        <w:adjustRightInd w:val="0"/>
        <w:spacing w:after="0" w:line="240" w:lineRule="auto"/>
        <w:rPr>
          <w:rFonts w:cstheme="minorHAnsi"/>
          <w:b/>
          <w:bCs/>
          <w:color w:val="1F497D" w:themeColor="text2"/>
        </w:rPr>
      </w:pPr>
      <w:r w:rsidRPr="00212C4D">
        <w:rPr>
          <w:rFonts w:cstheme="minorHAnsi"/>
          <w:b/>
          <w:bCs/>
          <w:color w:val="1F497D" w:themeColor="text2"/>
        </w:rPr>
        <w:t>Previous Submission:</w:t>
      </w:r>
    </w:p>
    <w:p w14:paraId="3002EDD5" w14:textId="77777777" w:rsidR="00212C4D" w:rsidRPr="00104B84" w:rsidRDefault="00212C4D" w:rsidP="00212C4D">
      <w:pPr>
        <w:autoSpaceDE w:val="0"/>
        <w:autoSpaceDN w:val="0"/>
        <w:adjustRightInd w:val="0"/>
        <w:spacing w:after="0" w:line="240" w:lineRule="auto"/>
        <w:rPr>
          <w:rFonts w:cstheme="minorHAnsi"/>
          <w:bCs/>
          <w:i/>
        </w:rPr>
      </w:pPr>
      <w:r>
        <w:rPr>
          <w:rFonts w:cstheme="minorHAnsi"/>
          <w:bCs/>
          <w:i/>
          <w:color w:val="1F497D" w:themeColor="text2"/>
        </w:rPr>
        <w:t>N/A</w:t>
      </w:r>
    </w:p>
    <w:p w14:paraId="48680E62" w14:textId="77777777" w:rsidR="005263D2" w:rsidRPr="00464099" w:rsidRDefault="005263D2" w:rsidP="00E1508F">
      <w:pPr>
        <w:autoSpaceDE w:val="0"/>
        <w:autoSpaceDN w:val="0"/>
        <w:adjustRightInd w:val="0"/>
        <w:spacing w:after="0" w:line="240" w:lineRule="auto"/>
        <w:rPr>
          <w:rFonts w:cstheme="minorHAnsi"/>
          <w:bCs/>
        </w:rPr>
      </w:pPr>
    </w:p>
    <w:p w14:paraId="726734FA" w14:textId="77777777" w:rsidR="0079180E" w:rsidRPr="00464099" w:rsidRDefault="00E1508F" w:rsidP="00DB3627">
      <w:pPr>
        <w:autoSpaceDE w:val="0"/>
        <w:autoSpaceDN w:val="0"/>
        <w:adjustRightInd w:val="0"/>
        <w:spacing w:after="0" w:line="240" w:lineRule="auto"/>
        <w:rPr>
          <w:rFonts w:cstheme="minorHAnsi"/>
          <w:bCs/>
        </w:rPr>
      </w:pPr>
      <w:proofErr w:type="spellStart"/>
      <w:r w:rsidRPr="00464099">
        <w:rPr>
          <w:rFonts w:cstheme="minorHAnsi"/>
          <w:b/>
          <w:bCs/>
        </w:rPr>
        <w:t>2b6.3</w:t>
      </w:r>
      <w:proofErr w:type="spellEnd"/>
      <w:r w:rsidRPr="00464099">
        <w:rPr>
          <w:rFonts w:cstheme="minorHAnsi"/>
          <w:b/>
          <w:bCs/>
        </w:rPr>
        <w:t xml:space="preserve">. </w:t>
      </w:r>
      <w:proofErr w:type="gramStart"/>
      <w:r w:rsidR="002B0C3A" w:rsidRPr="00464099">
        <w:rPr>
          <w:rFonts w:cstheme="minorHAnsi"/>
          <w:b/>
          <w:bCs/>
        </w:rPr>
        <w:t>What</w:t>
      </w:r>
      <w:proofErr w:type="gramEnd"/>
      <w:r w:rsidR="002B0C3A" w:rsidRPr="00464099">
        <w:rPr>
          <w:rFonts w:cstheme="minorHAnsi"/>
          <w:b/>
          <w:bCs/>
        </w:rPr>
        <w:t xml:space="preserve"> is your interpretation of the results </w:t>
      </w:r>
      <w:r w:rsidR="00A35F8F" w:rsidRPr="00464099">
        <w:rPr>
          <w:rFonts w:cstheme="minorHAnsi"/>
          <w:b/>
          <w:bCs/>
        </w:rPr>
        <w:t xml:space="preserve">in terms of </w:t>
      </w:r>
      <w:r w:rsidR="00F1412B" w:rsidRPr="00464099">
        <w:rPr>
          <w:rFonts w:cstheme="minorHAnsi"/>
          <w:b/>
          <w:bCs/>
        </w:rPr>
        <w:t>the differences in</w:t>
      </w:r>
      <w:r w:rsidR="002B0C3A" w:rsidRPr="00464099">
        <w:rPr>
          <w:rFonts w:cstheme="minorHAnsi"/>
          <w:b/>
          <w:bCs/>
        </w:rPr>
        <w:t xml:space="preserve"> performance measure scores </w:t>
      </w:r>
      <w:r w:rsidR="00287649" w:rsidRPr="00464099">
        <w:rPr>
          <w:rFonts w:cstheme="minorHAnsi"/>
          <w:b/>
          <w:bCs/>
        </w:rPr>
        <w:t xml:space="preserve">for the same entities across the different </w:t>
      </w:r>
      <w:r w:rsidR="00864CA8" w:rsidRPr="00464099">
        <w:rPr>
          <w:rFonts w:cstheme="minorHAnsi"/>
          <w:b/>
          <w:bCs/>
        </w:rPr>
        <w:t>data sources/</w:t>
      </w:r>
      <w:r w:rsidR="00287649" w:rsidRPr="00464099">
        <w:rPr>
          <w:rFonts w:cstheme="minorHAnsi"/>
          <w:b/>
          <w:bCs/>
        </w:rPr>
        <w:t>specifications</w:t>
      </w:r>
      <w:r w:rsidR="002B0C3A" w:rsidRPr="00464099">
        <w:rPr>
          <w:rFonts w:cstheme="minorHAnsi"/>
          <w:b/>
          <w:bCs/>
        </w:rPr>
        <w:t>?</w:t>
      </w:r>
      <w:r w:rsidR="00A35F8F" w:rsidRPr="00464099">
        <w:rPr>
          <w:rFonts w:cstheme="minorHAnsi"/>
          <w:bCs/>
        </w:rPr>
        <w:t xml:space="preserve"> </w:t>
      </w:r>
      <w:r w:rsidR="002B0C3A" w:rsidRPr="00464099">
        <w:rPr>
          <w:rFonts w:cstheme="minorHAnsi"/>
          <w:bCs/>
        </w:rPr>
        <w:t>(i</w:t>
      </w:r>
      <w:r w:rsidR="002B0C3A" w:rsidRPr="00464099">
        <w:rPr>
          <w:rFonts w:cstheme="minorHAnsi"/>
          <w:bCs/>
          <w:i/>
        </w:rPr>
        <w:t xml:space="preserve">.e., what do the results mean and what are the norms for the test </w:t>
      </w:r>
      <w:proofErr w:type="gramStart"/>
      <w:r w:rsidR="002B0C3A" w:rsidRPr="00464099">
        <w:rPr>
          <w:rFonts w:cstheme="minorHAnsi"/>
          <w:bCs/>
          <w:i/>
        </w:rPr>
        <w:t>conducted</w:t>
      </w:r>
      <w:proofErr w:type="gramEnd"/>
      <w:r w:rsidR="002B0C3A" w:rsidRPr="00464099">
        <w:rPr>
          <w:rFonts w:cstheme="minorHAnsi"/>
          <w:bCs/>
        </w:rPr>
        <w:t>)</w:t>
      </w:r>
      <w:r w:rsidR="00A35F8F" w:rsidRPr="00464099">
        <w:rPr>
          <w:rFonts w:cstheme="minorHAnsi"/>
          <w:bCs/>
        </w:rPr>
        <w:br/>
      </w:r>
    </w:p>
    <w:p w14:paraId="4EC4BCD5" w14:textId="350137E6" w:rsidR="005263D2" w:rsidRDefault="005263D2" w:rsidP="00DB3627">
      <w:pPr>
        <w:autoSpaceDE w:val="0"/>
        <w:autoSpaceDN w:val="0"/>
        <w:adjustRightInd w:val="0"/>
        <w:spacing w:after="0" w:line="240" w:lineRule="auto"/>
        <w:rPr>
          <w:rFonts w:cstheme="minorHAnsi"/>
          <w:bCs/>
        </w:rPr>
      </w:pPr>
      <w:r w:rsidRPr="00464099">
        <w:rPr>
          <w:rFonts w:cstheme="minorHAnsi"/>
          <w:bCs/>
        </w:rPr>
        <w:t>N/A</w:t>
      </w:r>
    </w:p>
    <w:p w14:paraId="5513977A" w14:textId="77777777" w:rsidR="00212C4D" w:rsidRPr="00212C4D" w:rsidRDefault="00212C4D" w:rsidP="00212C4D">
      <w:pPr>
        <w:autoSpaceDE w:val="0"/>
        <w:autoSpaceDN w:val="0"/>
        <w:adjustRightInd w:val="0"/>
        <w:spacing w:after="0" w:line="240" w:lineRule="auto"/>
        <w:rPr>
          <w:rFonts w:cstheme="minorHAnsi"/>
          <w:b/>
          <w:bCs/>
          <w:color w:val="1F497D" w:themeColor="text2"/>
        </w:rPr>
      </w:pPr>
      <w:r w:rsidRPr="00212C4D">
        <w:rPr>
          <w:rFonts w:cstheme="minorHAnsi"/>
          <w:b/>
          <w:bCs/>
          <w:color w:val="1F497D" w:themeColor="text2"/>
        </w:rPr>
        <w:t>Previous Submission:</w:t>
      </w:r>
    </w:p>
    <w:p w14:paraId="6BA7113D" w14:textId="77777777" w:rsidR="00212C4D" w:rsidRPr="00104B84" w:rsidRDefault="00212C4D" w:rsidP="00212C4D">
      <w:pPr>
        <w:autoSpaceDE w:val="0"/>
        <w:autoSpaceDN w:val="0"/>
        <w:adjustRightInd w:val="0"/>
        <w:spacing w:after="0" w:line="240" w:lineRule="auto"/>
        <w:rPr>
          <w:rFonts w:cstheme="minorHAnsi"/>
          <w:bCs/>
          <w:i/>
        </w:rPr>
      </w:pPr>
      <w:r>
        <w:rPr>
          <w:rFonts w:cstheme="minorHAnsi"/>
          <w:bCs/>
          <w:i/>
          <w:color w:val="1F497D" w:themeColor="text2"/>
        </w:rPr>
        <w:t>N/A</w:t>
      </w:r>
    </w:p>
    <w:p w14:paraId="4C800BAA" w14:textId="77777777" w:rsidR="00212C4D" w:rsidRPr="00464099" w:rsidRDefault="00212C4D" w:rsidP="00DB3627">
      <w:pPr>
        <w:autoSpaceDE w:val="0"/>
        <w:autoSpaceDN w:val="0"/>
        <w:adjustRightInd w:val="0"/>
        <w:spacing w:after="0" w:line="240" w:lineRule="auto"/>
        <w:rPr>
          <w:rFonts w:cstheme="minorHAnsi"/>
          <w:bCs/>
        </w:rPr>
      </w:pPr>
    </w:p>
    <w:p w14:paraId="726734FB" w14:textId="77777777" w:rsidR="008F7E67" w:rsidRPr="00464099" w:rsidRDefault="008F7E67" w:rsidP="008F7E67">
      <w:pPr>
        <w:spacing w:after="0" w:line="240" w:lineRule="auto"/>
        <w:rPr>
          <w:rFonts w:cstheme="minorHAnsi"/>
          <w:b/>
          <w:bCs/>
        </w:rPr>
      </w:pPr>
      <w:r w:rsidRPr="00464099">
        <w:rPr>
          <w:rFonts w:cstheme="minorHAnsi"/>
          <w:b/>
          <w:bCs/>
        </w:rPr>
        <w:t>_______________________________________</w:t>
      </w:r>
    </w:p>
    <w:p w14:paraId="726734FC" w14:textId="77777777" w:rsidR="008F7E67" w:rsidRPr="00464099" w:rsidRDefault="008F7E67" w:rsidP="008F7E67">
      <w:pPr>
        <w:autoSpaceDE w:val="0"/>
        <w:autoSpaceDN w:val="0"/>
        <w:adjustRightInd w:val="0"/>
        <w:spacing w:after="0" w:line="240" w:lineRule="auto"/>
        <w:rPr>
          <w:rFonts w:cstheme="minorHAnsi"/>
          <w:b/>
          <w:bCs/>
        </w:rPr>
      </w:pPr>
      <w:proofErr w:type="spellStart"/>
      <w:r w:rsidRPr="00464099">
        <w:rPr>
          <w:rFonts w:cstheme="minorHAnsi"/>
          <w:b/>
          <w:bCs/>
        </w:rPr>
        <w:t>2b7</w:t>
      </w:r>
      <w:proofErr w:type="spellEnd"/>
      <w:r w:rsidRPr="00464099">
        <w:rPr>
          <w:rFonts w:cstheme="minorHAnsi"/>
          <w:b/>
          <w:bCs/>
        </w:rPr>
        <w:t>. MISSING DATA ANALYSIS</w:t>
      </w:r>
      <w:r w:rsidR="008B604D" w:rsidRPr="00464099">
        <w:rPr>
          <w:rFonts w:cstheme="minorHAnsi"/>
          <w:b/>
          <w:bCs/>
        </w:rPr>
        <w:t xml:space="preserve"> AND MINIMIZING BIAS </w:t>
      </w:r>
    </w:p>
    <w:p w14:paraId="726734FD" w14:textId="77777777" w:rsidR="008F7E67" w:rsidRPr="00464099" w:rsidRDefault="008F7E67" w:rsidP="008F7E67">
      <w:pPr>
        <w:autoSpaceDE w:val="0"/>
        <w:autoSpaceDN w:val="0"/>
        <w:adjustRightInd w:val="0"/>
        <w:spacing w:after="0" w:line="240" w:lineRule="auto"/>
        <w:rPr>
          <w:rFonts w:cstheme="minorHAnsi"/>
          <w:bCs/>
        </w:rPr>
      </w:pPr>
    </w:p>
    <w:p w14:paraId="726734FE" w14:textId="77777777" w:rsidR="008F7E67" w:rsidRPr="00464099" w:rsidRDefault="008F7E67" w:rsidP="008F7E67">
      <w:pPr>
        <w:autoSpaceDE w:val="0"/>
        <w:autoSpaceDN w:val="0"/>
        <w:adjustRightInd w:val="0"/>
        <w:spacing w:after="0" w:line="240" w:lineRule="auto"/>
        <w:rPr>
          <w:rFonts w:cstheme="minorHAnsi"/>
          <w:bCs/>
        </w:rPr>
      </w:pPr>
      <w:proofErr w:type="spellStart"/>
      <w:r w:rsidRPr="00464099">
        <w:rPr>
          <w:rFonts w:cstheme="minorHAnsi"/>
          <w:b/>
          <w:bCs/>
        </w:rPr>
        <w:t>2b7.1</w:t>
      </w:r>
      <w:proofErr w:type="spellEnd"/>
      <w:r w:rsidRPr="00464099">
        <w:rPr>
          <w:rFonts w:cstheme="minorHAnsi"/>
          <w:b/>
          <w:bCs/>
        </w:rPr>
        <w:t xml:space="preserve">. Describe the method of testing conducted to </w:t>
      </w:r>
      <w:r w:rsidR="00771B2A" w:rsidRPr="00464099">
        <w:rPr>
          <w:rFonts w:ascii="Calibri" w:eastAsia="Calibri" w:hAnsi="Calibri" w:cs="Calibri"/>
          <w:b/>
        </w:rPr>
        <w:t xml:space="preserve">identify the extent and distribution of missing data (or nonresponse) and demonstrate that performance results are not biased due to systematic missing data (or differences between responders and </w:t>
      </w:r>
      <w:proofErr w:type="spellStart"/>
      <w:r w:rsidR="00771B2A" w:rsidRPr="00464099">
        <w:rPr>
          <w:rFonts w:ascii="Calibri" w:eastAsia="Calibri" w:hAnsi="Calibri" w:cs="Calibri"/>
          <w:b/>
        </w:rPr>
        <w:t>nonresponders</w:t>
      </w:r>
      <w:proofErr w:type="spellEnd"/>
      <w:r w:rsidR="00771B2A" w:rsidRPr="00464099">
        <w:rPr>
          <w:rFonts w:ascii="Calibri" w:eastAsia="Calibri" w:hAnsi="Calibri" w:cs="Calibri"/>
          <w:b/>
        </w:rPr>
        <w:t>) and how the specified handling of missing data minimizes bias</w:t>
      </w:r>
      <w:r w:rsidR="00771B2A" w:rsidRPr="00464099">
        <w:rPr>
          <w:rFonts w:cstheme="minorHAnsi"/>
          <w:b/>
          <w:bCs/>
        </w:rPr>
        <w:t xml:space="preserve"> </w:t>
      </w:r>
      <w:r w:rsidRPr="00464099">
        <w:rPr>
          <w:rFonts w:cstheme="minorHAnsi"/>
          <w:b/>
          <w:bCs/>
        </w:rPr>
        <w:t>(</w:t>
      </w:r>
      <w:r w:rsidRPr="00464099">
        <w:rPr>
          <w:rFonts w:cstheme="minorHAnsi"/>
          <w:b/>
          <w:bCs/>
          <w:i/>
        </w:rPr>
        <w:t>describe the steps―do not just name a method; what statistical analysis was used</w:t>
      </w:r>
      <w:r w:rsidRPr="00464099">
        <w:rPr>
          <w:rFonts w:cstheme="minorHAnsi"/>
          <w:b/>
          <w:bCs/>
        </w:rPr>
        <w:t>)</w:t>
      </w:r>
      <w:r w:rsidRPr="00464099">
        <w:rPr>
          <w:rFonts w:cstheme="minorHAnsi"/>
          <w:bCs/>
        </w:rPr>
        <w:br/>
        <w:t xml:space="preserve"> </w:t>
      </w:r>
    </w:p>
    <w:p w14:paraId="0ED8C53F" w14:textId="7C6A609C" w:rsidR="005263D2" w:rsidRDefault="00A66608" w:rsidP="008F7E67">
      <w:pPr>
        <w:autoSpaceDE w:val="0"/>
        <w:autoSpaceDN w:val="0"/>
        <w:adjustRightInd w:val="0"/>
        <w:spacing w:after="0" w:line="240" w:lineRule="auto"/>
        <w:rPr>
          <w:rFonts w:cstheme="minorHAnsi"/>
          <w:bCs/>
        </w:rPr>
      </w:pPr>
      <w:r w:rsidRPr="00464099">
        <w:rPr>
          <w:rFonts w:cstheme="minorHAnsi"/>
          <w:bCs/>
        </w:rPr>
        <w:t>There were no</w:t>
      </w:r>
      <w:r w:rsidR="00C906FB" w:rsidRPr="00464099">
        <w:rPr>
          <w:rFonts w:cstheme="minorHAnsi"/>
          <w:bCs/>
        </w:rPr>
        <w:t xml:space="preserve"> missing data </w:t>
      </w:r>
      <w:r w:rsidRPr="00464099">
        <w:rPr>
          <w:rFonts w:cstheme="minorHAnsi"/>
          <w:bCs/>
        </w:rPr>
        <w:t xml:space="preserve">in our analysis </w:t>
      </w:r>
      <w:r w:rsidR="00C906FB" w:rsidRPr="00464099">
        <w:rPr>
          <w:rFonts w:cstheme="minorHAnsi"/>
          <w:bCs/>
        </w:rPr>
        <w:t xml:space="preserve">because </w:t>
      </w:r>
      <w:r w:rsidR="005263D2" w:rsidRPr="00464099">
        <w:rPr>
          <w:rFonts w:cstheme="minorHAnsi"/>
          <w:bCs/>
        </w:rPr>
        <w:t xml:space="preserve">our </w:t>
      </w:r>
      <w:r w:rsidRPr="00464099">
        <w:rPr>
          <w:rFonts w:cstheme="minorHAnsi"/>
          <w:bCs/>
        </w:rPr>
        <w:t xml:space="preserve">testing relied on all </w:t>
      </w:r>
      <w:r w:rsidR="005263D2" w:rsidRPr="00464099">
        <w:rPr>
          <w:rFonts w:cstheme="minorHAnsi"/>
          <w:bCs/>
        </w:rPr>
        <w:t xml:space="preserve">of the cases reported for this measure via claims and registries for the </w:t>
      </w:r>
      <w:proofErr w:type="spellStart"/>
      <w:r w:rsidR="005263D2" w:rsidRPr="00464099">
        <w:rPr>
          <w:rFonts w:cstheme="minorHAnsi"/>
          <w:bCs/>
        </w:rPr>
        <w:t>PQRS</w:t>
      </w:r>
      <w:proofErr w:type="spellEnd"/>
      <w:r w:rsidR="005263D2" w:rsidRPr="00464099">
        <w:rPr>
          <w:rFonts w:cstheme="minorHAnsi"/>
          <w:bCs/>
        </w:rPr>
        <w:t xml:space="preserve"> program from 1/1/2015 to 12/31/2015. </w:t>
      </w:r>
      <w:r w:rsidR="00D423DF" w:rsidRPr="00464099">
        <w:rPr>
          <w:rFonts w:cstheme="minorHAnsi"/>
          <w:bCs/>
        </w:rPr>
        <w:t xml:space="preserve">In claims data, if </w:t>
      </w:r>
      <w:r w:rsidR="005263D2" w:rsidRPr="00464099">
        <w:rPr>
          <w:rFonts w:cstheme="minorHAnsi"/>
          <w:bCs/>
        </w:rPr>
        <w:t xml:space="preserve">an encounter record included a relevant </w:t>
      </w:r>
      <w:proofErr w:type="spellStart"/>
      <w:r w:rsidR="005263D2" w:rsidRPr="00464099">
        <w:rPr>
          <w:rFonts w:cstheme="minorHAnsi"/>
          <w:bCs/>
        </w:rPr>
        <w:t>CPT</w:t>
      </w:r>
      <w:proofErr w:type="spellEnd"/>
      <w:r w:rsidR="005263D2" w:rsidRPr="00464099">
        <w:rPr>
          <w:rFonts w:cstheme="minorHAnsi"/>
          <w:bCs/>
        </w:rPr>
        <w:t xml:space="preserve"> encounter code and </w:t>
      </w:r>
      <w:proofErr w:type="spellStart"/>
      <w:r w:rsidR="005263D2" w:rsidRPr="00464099">
        <w:rPr>
          <w:rFonts w:cstheme="minorHAnsi"/>
          <w:bCs/>
        </w:rPr>
        <w:t>QDC</w:t>
      </w:r>
      <w:proofErr w:type="spellEnd"/>
      <w:r w:rsidR="005263D2" w:rsidRPr="00464099">
        <w:rPr>
          <w:rFonts w:cstheme="minorHAnsi"/>
          <w:bCs/>
        </w:rPr>
        <w:t xml:space="preserve">, we assumed it was eligible for the measure, and we used </w:t>
      </w:r>
      <w:proofErr w:type="spellStart"/>
      <w:r w:rsidR="005263D2" w:rsidRPr="00464099">
        <w:rPr>
          <w:rFonts w:cstheme="minorHAnsi"/>
          <w:bCs/>
        </w:rPr>
        <w:t>QDC</w:t>
      </w:r>
      <w:r w:rsidR="00252A71" w:rsidRPr="00464099">
        <w:rPr>
          <w:rFonts w:cstheme="minorHAnsi"/>
          <w:bCs/>
        </w:rPr>
        <w:t>s</w:t>
      </w:r>
      <w:proofErr w:type="spellEnd"/>
      <w:r w:rsidR="005263D2" w:rsidRPr="00464099">
        <w:rPr>
          <w:rFonts w:cstheme="minorHAnsi"/>
          <w:bCs/>
        </w:rPr>
        <w:t xml:space="preserve"> to group encounters into performance categories (met performance, failed performance, excluded). If these data were not available, </w:t>
      </w:r>
      <w:r w:rsidR="008707F3" w:rsidRPr="00464099">
        <w:rPr>
          <w:rFonts w:cstheme="minorHAnsi"/>
          <w:bCs/>
        </w:rPr>
        <w:t xml:space="preserve">we did not include </w:t>
      </w:r>
      <w:r w:rsidR="005263D2" w:rsidRPr="00464099">
        <w:rPr>
          <w:rFonts w:cstheme="minorHAnsi"/>
          <w:bCs/>
        </w:rPr>
        <w:t>the encounter in our analysis.</w:t>
      </w:r>
      <w:r w:rsidR="00D423DF" w:rsidRPr="00464099">
        <w:rPr>
          <w:rFonts w:cstheme="minorHAnsi"/>
          <w:bCs/>
        </w:rPr>
        <w:t xml:space="preserve"> Our registry data source </w:t>
      </w:r>
      <w:r w:rsidR="00FA4E17" w:rsidRPr="00464099">
        <w:rPr>
          <w:rFonts w:cstheme="minorHAnsi"/>
          <w:bCs/>
        </w:rPr>
        <w:t>include</w:t>
      </w:r>
      <w:bookmarkStart w:id="14" w:name="_GoBack"/>
      <w:bookmarkEnd w:id="14"/>
      <w:r w:rsidR="00FA4E17" w:rsidRPr="00464099">
        <w:rPr>
          <w:rFonts w:cstheme="minorHAnsi"/>
          <w:bCs/>
        </w:rPr>
        <w:t xml:space="preserve">d provider-level results for all providers </w:t>
      </w:r>
      <w:r w:rsidR="00010CDD" w:rsidRPr="00464099">
        <w:rPr>
          <w:rFonts w:cstheme="minorHAnsi"/>
          <w:bCs/>
        </w:rPr>
        <w:t xml:space="preserve">who participated in registry reporting to the </w:t>
      </w:r>
      <w:proofErr w:type="spellStart"/>
      <w:r w:rsidR="00010CDD" w:rsidRPr="00464099">
        <w:rPr>
          <w:rFonts w:cstheme="minorHAnsi"/>
          <w:bCs/>
        </w:rPr>
        <w:t>PQRS</w:t>
      </w:r>
      <w:proofErr w:type="spellEnd"/>
      <w:r w:rsidR="00010CDD" w:rsidRPr="00464099">
        <w:rPr>
          <w:rFonts w:cstheme="minorHAnsi"/>
          <w:bCs/>
        </w:rPr>
        <w:t xml:space="preserve"> program. These data showed</w:t>
      </w:r>
      <w:r w:rsidR="00FA4E17" w:rsidRPr="00464099">
        <w:rPr>
          <w:rFonts w:cstheme="minorHAnsi"/>
          <w:bCs/>
        </w:rPr>
        <w:t xml:space="preserve"> the number of patients per provider who met performance, failed performance, and were excluded. </w:t>
      </w:r>
    </w:p>
    <w:p w14:paraId="4F380DC8" w14:textId="77777777" w:rsidR="00104B84" w:rsidRDefault="00104B84" w:rsidP="008F7E67">
      <w:pPr>
        <w:autoSpaceDE w:val="0"/>
        <w:autoSpaceDN w:val="0"/>
        <w:adjustRightInd w:val="0"/>
        <w:spacing w:after="0" w:line="240" w:lineRule="auto"/>
        <w:rPr>
          <w:rFonts w:cstheme="minorHAnsi"/>
          <w:bCs/>
        </w:rPr>
      </w:pPr>
    </w:p>
    <w:p w14:paraId="034D3CE9" w14:textId="77777777" w:rsidR="00212C4D" w:rsidRPr="00212C4D" w:rsidRDefault="00212C4D" w:rsidP="00212C4D">
      <w:pPr>
        <w:autoSpaceDE w:val="0"/>
        <w:autoSpaceDN w:val="0"/>
        <w:adjustRightInd w:val="0"/>
        <w:spacing w:after="0" w:line="240" w:lineRule="auto"/>
        <w:rPr>
          <w:rFonts w:cstheme="minorHAnsi"/>
          <w:b/>
          <w:bCs/>
          <w:color w:val="1F497D" w:themeColor="text2"/>
        </w:rPr>
      </w:pPr>
      <w:r w:rsidRPr="00212C4D">
        <w:rPr>
          <w:rFonts w:cstheme="minorHAnsi"/>
          <w:b/>
          <w:bCs/>
          <w:color w:val="1F497D" w:themeColor="text2"/>
        </w:rPr>
        <w:t>Previous Submission:</w:t>
      </w:r>
    </w:p>
    <w:p w14:paraId="452671C3" w14:textId="77777777" w:rsidR="00212C4D" w:rsidRPr="00104B84" w:rsidRDefault="00212C4D" w:rsidP="00212C4D">
      <w:pPr>
        <w:autoSpaceDE w:val="0"/>
        <w:autoSpaceDN w:val="0"/>
        <w:adjustRightInd w:val="0"/>
        <w:spacing w:after="0" w:line="240" w:lineRule="auto"/>
        <w:rPr>
          <w:rFonts w:cstheme="minorHAnsi"/>
          <w:bCs/>
          <w:i/>
        </w:rPr>
      </w:pPr>
      <w:r>
        <w:rPr>
          <w:rFonts w:cstheme="minorHAnsi"/>
          <w:bCs/>
          <w:i/>
          <w:color w:val="1F497D" w:themeColor="text2"/>
        </w:rPr>
        <w:t>N/A</w:t>
      </w:r>
    </w:p>
    <w:p w14:paraId="347596CF" w14:textId="77777777" w:rsidR="00104B84" w:rsidRPr="00464099" w:rsidRDefault="00104B84" w:rsidP="008F7E67">
      <w:pPr>
        <w:autoSpaceDE w:val="0"/>
        <w:autoSpaceDN w:val="0"/>
        <w:adjustRightInd w:val="0"/>
        <w:spacing w:after="0" w:line="240" w:lineRule="auto"/>
        <w:rPr>
          <w:rFonts w:cstheme="minorHAnsi"/>
          <w:bCs/>
        </w:rPr>
      </w:pPr>
    </w:p>
    <w:p w14:paraId="726734FF" w14:textId="77777777" w:rsidR="008F7E67" w:rsidRPr="00464099" w:rsidRDefault="008F7E67" w:rsidP="008F7E67">
      <w:pPr>
        <w:pStyle w:val="ListParagraph"/>
        <w:autoSpaceDE w:val="0"/>
        <w:autoSpaceDN w:val="0"/>
        <w:adjustRightInd w:val="0"/>
        <w:spacing w:after="0" w:line="240" w:lineRule="auto"/>
        <w:ind w:left="0"/>
        <w:rPr>
          <w:rFonts w:cstheme="minorHAnsi"/>
          <w:bCs/>
          <w:sz w:val="18"/>
        </w:rPr>
      </w:pPr>
    </w:p>
    <w:p w14:paraId="72673500" w14:textId="77777777" w:rsidR="008F7E67" w:rsidRPr="00464099" w:rsidRDefault="008F7E67" w:rsidP="008F7E67">
      <w:pPr>
        <w:autoSpaceDE w:val="0"/>
        <w:autoSpaceDN w:val="0"/>
        <w:adjustRightInd w:val="0"/>
        <w:spacing w:after="0" w:line="240" w:lineRule="auto"/>
        <w:rPr>
          <w:rFonts w:cstheme="minorHAnsi"/>
          <w:bCs/>
        </w:rPr>
      </w:pPr>
      <w:proofErr w:type="spellStart"/>
      <w:r w:rsidRPr="00464099">
        <w:rPr>
          <w:rFonts w:cstheme="minorHAnsi"/>
          <w:b/>
          <w:bCs/>
        </w:rPr>
        <w:t>2b7.2</w:t>
      </w:r>
      <w:proofErr w:type="spellEnd"/>
      <w:r w:rsidRPr="00464099">
        <w:rPr>
          <w:rFonts w:cstheme="minorHAnsi"/>
          <w:b/>
          <w:bCs/>
        </w:rPr>
        <w:t xml:space="preserve">. </w:t>
      </w:r>
      <w:proofErr w:type="gramStart"/>
      <w:r w:rsidR="00145D4F" w:rsidRPr="00464099">
        <w:rPr>
          <w:rFonts w:cstheme="minorHAnsi"/>
          <w:b/>
          <w:bCs/>
        </w:rPr>
        <w:t>What</w:t>
      </w:r>
      <w:proofErr w:type="gramEnd"/>
      <w:r w:rsidR="00145D4F" w:rsidRPr="00464099">
        <w:rPr>
          <w:rFonts w:cstheme="minorHAnsi"/>
          <w:b/>
          <w:bCs/>
        </w:rPr>
        <w:t xml:space="preserve"> is the overall frequency of missing data</w:t>
      </w:r>
      <w:r w:rsidR="005560E7" w:rsidRPr="00464099">
        <w:rPr>
          <w:rFonts w:cstheme="minorHAnsi"/>
          <w:b/>
          <w:bCs/>
        </w:rPr>
        <w:t>,</w:t>
      </w:r>
      <w:r w:rsidR="00145D4F" w:rsidRPr="00464099">
        <w:rPr>
          <w:rFonts w:cstheme="minorHAnsi"/>
          <w:b/>
          <w:bCs/>
        </w:rPr>
        <w:t xml:space="preserve"> the distribution of missing data across providers</w:t>
      </w:r>
      <w:r w:rsidR="005560E7" w:rsidRPr="00464099">
        <w:rPr>
          <w:rFonts w:cstheme="minorHAnsi"/>
          <w:b/>
          <w:bCs/>
        </w:rPr>
        <w:t>,</w:t>
      </w:r>
      <w:r w:rsidR="00145D4F" w:rsidRPr="00464099">
        <w:rPr>
          <w:rFonts w:cstheme="minorHAnsi"/>
          <w:b/>
          <w:bCs/>
        </w:rPr>
        <w:t xml:space="preserve"> and the</w:t>
      </w:r>
      <w:r w:rsidRPr="00464099">
        <w:rPr>
          <w:rFonts w:cstheme="minorHAnsi"/>
          <w:b/>
          <w:bCs/>
        </w:rPr>
        <w:t xml:space="preserve"> results from testing </w:t>
      </w:r>
      <w:r w:rsidR="00771B2A" w:rsidRPr="00464099">
        <w:rPr>
          <w:rFonts w:cstheme="minorHAnsi"/>
          <w:b/>
          <w:bCs/>
        </w:rPr>
        <w:t>related to missing data</w:t>
      </w:r>
      <w:r w:rsidRPr="00464099">
        <w:rPr>
          <w:rFonts w:cstheme="minorHAnsi"/>
          <w:b/>
          <w:bCs/>
        </w:rPr>
        <w:t>?</w:t>
      </w:r>
      <w:r w:rsidRPr="00464099">
        <w:rPr>
          <w:rFonts w:cstheme="minorHAnsi"/>
          <w:bCs/>
        </w:rPr>
        <w:t xml:space="preserve"> (</w:t>
      </w:r>
      <w:r w:rsidRPr="00464099">
        <w:rPr>
          <w:rFonts w:cstheme="minorHAnsi"/>
          <w:bCs/>
          <w:i/>
        </w:rPr>
        <w:t>e.g.,</w:t>
      </w:r>
      <w:r w:rsidR="008B604D" w:rsidRPr="00464099">
        <w:rPr>
          <w:rFonts w:cstheme="minorHAnsi"/>
          <w:b/>
          <w:bCs/>
        </w:rPr>
        <w:t xml:space="preserve"> </w:t>
      </w:r>
      <w:r w:rsidR="00145D4F" w:rsidRPr="00464099">
        <w:rPr>
          <w:rFonts w:cstheme="minorHAnsi"/>
          <w:bCs/>
          <w:i/>
        </w:rPr>
        <w:t xml:space="preserve">results of sensitivity analysis of </w:t>
      </w:r>
      <w:r w:rsidR="005560E7" w:rsidRPr="00464099">
        <w:rPr>
          <w:rFonts w:cstheme="minorHAnsi"/>
          <w:bCs/>
          <w:i/>
        </w:rPr>
        <w:t xml:space="preserve">the </w:t>
      </w:r>
      <w:r w:rsidR="00145D4F" w:rsidRPr="00464099">
        <w:rPr>
          <w:rFonts w:cstheme="minorHAnsi"/>
          <w:bCs/>
          <w:i/>
        </w:rPr>
        <w:t xml:space="preserve">effect of various rules for missing data/nonresponse; </w:t>
      </w:r>
      <w:r w:rsidR="00145D4F" w:rsidRPr="00464099">
        <w:rPr>
          <w:rFonts w:cstheme="minorHAnsi"/>
          <w:bCs/>
          <w:i/>
          <w:u w:val="single"/>
        </w:rPr>
        <w:t>if no empirical sensitivity analysis</w:t>
      </w:r>
      <w:r w:rsidR="00145D4F" w:rsidRPr="00464099">
        <w:rPr>
          <w:rFonts w:cstheme="minorHAnsi"/>
          <w:bCs/>
          <w:i/>
        </w:rPr>
        <w:t>, identify the approaches for handling missing data that were considered and pros and cons of each</w:t>
      </w:r>
      <w:r w:rsidRPr="00464099">
        <w:rPr>
          <w:rFonts w:cstheme="minorHAnsi"/>
          <w:bCs/>
        </w:rPr>
        <w:t>)</w:t>
      </w:r>
      <w:r w:rsidRPr="00464099">
        <w:rPr>
          <w:rFonts w:cstheme="minorHAnsi"/>
          <w:bCs/>
        </w:rPr>
        <w:br/>
      </w:r>
    </w:p>
    <w:p w14:paraId="1D181B65" w14:textId="3594C880" w:rsidR="005263D2" w:rsidRDefault="005263D2" w:rsidP="008F7E67">
      <w:pPr>
        <w:autoSpaceDE w:val="0"/>
        <w:autoSpaceDN w:val="0"/>
        <w:adjustRightInd w:val="0"/>
        <w:spacing w:after="0" w:line="240" w:lineRule="auto"/>
        <w:rPr>
          <w:rFonts w:cstheme="minorHAnsi"/>
        </w:rPr>
      </w:pPr>
      <w:r w:rsidRPr="00464099">
        <w:rPr>
          <w:rFonts w:cstheme="minorHAnsi"/>
        </w:rPr>
        <w:t xml:space="preserve">There were no missing data in our claims or registry </w:t>
      </w:r>
      <w:r w:rsidR="00FA4E17" w:rsidRPr="00464099">
        <w:rPr>
          <w:rFonts w:cstheme="minorHAnsi"/>
          <w:bCs/>
        </w:rPr>
        <w:t>analyses</w:t>
      </w:r>
      <w:r w:rsidRPr="00464099">
        <w:rPr>
          <w:rFonts w:cstheme="minorHAnsi"/>
          <w:bCs/>
        </w:rPr>
        <w:t>.</w:t>
      </w:r>
      <w:r w:rsidRPr="00464099">
        <w:rPr>
          <w:rFonts w:cstheme="minorHAnsi"/>
        </w:rPr>
        <w:t xml:space="preserve"> As noted above, claims lacking </w:t>
      </w:r>
      <w:proofErr w:type="spellStart"/>
      <w:r w:rsidRPr="00464099">
        <w:rPr>
          <w:rFonts w:cstheme="minorHAnsi"/>
        </w:rPr>
        <w:t>QDC</w:t>
      </w:r>
      <w:r w:rsidR="00252A71" w:rsidRPr="00464099">
        <w:rPr>
          <w:rFonts w:cstheme="minorHAnsi"/>
        </w:rPr>
        <w:t>s</w:t>
      </w:r>
      <w:proofErr w:type="spellEnd"/>
      <w:r w:rsidRPr="00464099">
        <w:rPr>
          <w:rFonts w:cstheme="minorHAnsi"/>
        </w:rPr>
        <w:t xml:space="preserve"> were assumed to be </w:t>
      </w:r>
      <w:r w:rsidR="00DA6F8E" w:rsidRPr="00464099">
        <w:rPr>
          <w:rFonts w:cstheme="minorHAnsi"/>
        </w:rPr>
        <w:t>not relevant</w:t>
      </w:r>
      <w:r w:rsidRPr="00464099">
        <w:rPr>
          <w:rFonts w:cstheme="minorHAnsi"/>
        </w:rPr>
        <w:t xml:space="preserve"> and excluded from our analysis.</w:t>
      </w:r>
    </w:p>
    <w:p w14:paraId="723CF32F" w14:textId="77777777" w:rsidR="00212C4D" w:rsidRDefault="00212C4D" w:rsidP="00212C4D">
      <w:pPr>
        <w:autoSpaceDE w:val="0"/>
        <w:autoSpaceDN w:val="0"/>
        <w:adjustRightInd w:val="0"/>
        <w:spacing w:after="0" w:line="240" w:lineRule="auto"/>
        <w:rPr>
          <w:rFonts w:cstheme="minorHAnsi"/>
          <w:b/>
          <w:bCs/>
          <w:color w:val="1F497D" w:themeColor="text2"/>
        </w:rPr>
      </w:pPr>
    </w:p>
    <w:p w14:paraId="6EE72BBE" w14:textId="77777777" w:rsidR="00212C4D" w:rsidRPr="00212C4D" w:rsidRDefault="00212C4D" w:rsidP="00212C4D">
      <w:pPr>
        <w:autoSpaceDE w:val="0"/>
        <w:autoSpaceDN w:val="0"/>
        <w:adjustRightInd w:val="0"/>
        <w:spacing w:after="0" w:line="240" w:lineRule="auto"/>
        <w:rPr>
          <w:rFonts w:cstheme="minorHAnsi"/>
          <w:b/>
          <w:bCs/>
          <w:color w:val="1F497D" w:themeColor="text2"/>
        </w:rPr>
      </w:pPr>
      <w:r w:rsidRPr="00212C4D">
        <w:rPr>
          <w:rFonts w:cstheme="minorHAnsi"/>
          <w:b/>
          <w:bCs/>
          <w:color w:val="1F497D" w:themeColor="text2"/>
        </w:rPr>
        <w:t>Previous Submission:</w:t>
      </w:r>
    </w:p>
    <w:p w14:paraId="35860A11" w14:textId="77777777" w:rsidR="00212C4D" w:rsidRPr="00104B84" w:rsidRDefault="00212C4D" w:rsidP="00212C4D">
      <w:pPr>
        <w:autoSpaceDE w:val="0"/>
        <w:autoSpaceDN w:val="0"/>
        <w:adjustRightInd w:val="0"/>
        <w:spacing w:after="0" w:line="240" w:lineRule="auto"/>
        <w:rPr>
          <w:rFonts w:cstheme="minorHAnsi"/>
          <w:bCs/>
          <w:i/>
        </w:rPr>
      </w:pPr>
      <w:r>
        <w:rPr>
          <w:rFonts w:cstheme="minorHAnsi"/>
          <w:bCs/>
          <w:i/>
          <w:color w:val="1F497D" w:themeColor="text2"/>
        </w:rPr>
        <w:t>N/A</w:t>
      </w:r>
    </w:p>
    <w:p w14:paraId="68654C14" w14:textId="77777777" w:rsidR="00104B84" w:rsidRDefault="00104B84" w:rsidP="008F7E67">
      <w:pPr>
        <w:autoSpaceDE w:val="0"/>
        <w:autoSpaceDN w:val="0"/>
        <w:adjustRightInd w:val="0"/>
        <w:spacing w:after="0" w:line="240" w:lineRule="auto"/>
        <w:rPr>
          <w:rFonts w:cstheme="minorHAnsi"/>
        </w:rPr>
      </w:pPr>
    </w:p>
    <w:p w14:paraId="72673502" w14:textId="77777777" w:rsidR="008B604D" w:rsidRPr="00464099" w:rsidRDefault="008F7E67">
      <w:pPr>
        <w:autoSpaceDE w:val="0"/>
        <w:autoSpaceDN w:val="0"/>
        <w:adjustRightInd w:val="0"/>
        <w:spacing w:after="0" w:line="240" w:lineRule="auto"/>
        <w:rPr>
          <w:rFonts w:cstheme="minorHAnsi"/>
          <w:bCs/>
        </w:rPr>
      </w:pPr>
      <w:proofErr w:type="spellStart"/>
      <w:r w:rsidRPr="00464099">
        <w:rPr>
          <w:rFonts w:cstheme="minorHAnsi"/>
          <w:b/>
          <w:bCs/>
        </w:rPr>
        <w:t>2b7.3</w:t>
      </w:r>
      <w:proofErr w:type="spellEnd"/>
      <w:r w:rsidRPr="00464099">
        <w:rPr>
          <w:rFonts w:cstheme="minorHAnsi"/>
          <w:b/>
          <w:bCs/>
        </w:rPr>
        <w:t xml:space="preserve">. </w:t>
      </w:r>
      <w:proofErr w:type="gramStart"/>
      <w:r w:rsidRPr="00464099">
        <w:rPr>
          <w:rFonts w:cstheme="minorHAnsi"/>
          <w:b/>
          <w:bCs/>
        </w:rPr>
        <w:t>What</w:t>
      </w:r>
      <w:proofErr w:type="gramEnd"/>
      <w:r w:rsidRPr="00464099">
        <w:rPr>
          <w:rFonts w:cstheme="minorHAnsi"/>
          <w:b/>
          <w:bCs/>
        </w:rPr>
        <w:t xml:space="preserve"> is your interpretation of the results in terms of demonstrating</w:t>
      </w:r>
      <w:r w:rsidR="00771B2A" w:rsidRPr="00464099">
        <w:rPr>
          <w:rFonts w:cstheme="minorHAnsi"/>
          <w:b/>
          <w:bCs/>
        </w:rPr>
        <w:t xml:space="preserve"> that </w:t>
      </w:r>
      <w:r w:rsidR="00771B2A" w:rsidRPr="00464099">
        <w:rPr>
          <w:rFonts w:ascii="Calibri" w:eastAsia="Calibri" w:hAnsi="Calibri" w:cs="Calibri"/>
          <w:b/>
        </w:rPr>
        <w:t>performance results are not biased</w:t>
      </w:r>
      <w:r w:rsidR="00771B2A" w:rsidRPr="00464099">
        <w:rPr>
          <w:rFonts w:ascii="Calibri" w:eastAsia="Calibri" w:hAnsi="Calibri" w:cs="Calibri"/>
        </w:rPr>
        <w:t xml:space="preserve"> due to systematic missing data (or differences between responders and </w:t>
      </w:r>
      <w:proofErr w:type="spellStart"/>
      <w:r w:rsidR="00771B2A" w:rsidRPr="00464099">
        <w:rPr>
          <w:rFonts w:ascii="Calibri" w:eastAsia="Calibri" w:hAnsi="Calibri" w:cs="Calibri"/>
        </w:rPr>
        <w:t>nonresponders</w:t>
      </w:r>
      <w:proofErr w:type="spellEnd"/>
      <w:r w:rsidR="00771B2A" w:rsidRPr="00464099">
        <w:rPr>
          <w:rFonts w:ascii="Calibri" w:eastAsia="Calibri" w:hAnsi="Calibri" w:cs="Calibri"/>
        </w:rPr>
        <w:t>) and how the specified handling of missing data minimizes bias</w:t>
      </w:r>
      <w:r w:rsidRPr="00464099">
        <w:rPr>
          <w:rFonts w:cstheme="minorHAnsi"/>
          <w:b/>
          <w:bCs/>
        </w:rPr>
        <w:t>?</w:t>
      </w:r>
      <w:r w:rsidRPr="00464099">
        <w:rPr>
          <w:rFonts w:cstheme="minorHAnsi"/>
          <w:bCs/>
        </w:rPr>
        <w:t xml:space="preserve"> (i</w:t>
      </w:r>
      <w:r w:rsidRPr="00464099">
        <w:rPr>
          <w:rFonts w:cstheme="minorHAnsi"/>
          <w:bCs/>
          <w:i/>
        </w:rPr>
        <w:t xml:space="preserve">.e., what do the results mean </w:t>
      </w:r>
      <w:r w:rsidR="00145D4F" w:rsidRPr="00464099">
        <w:rPr>
          <w:rFonts w:cstheme="minorHAnsi"/>
          <w:bCs/>
          <w:i/>
        </w:rPr>
        <w:t xml:space="preserve">in terms of supporting the selected approach for missing data </w:t>
      </w:r>
      <w:r w:rsidRPr="00464099">
        <w:rPr>
          <w:rFonts w:cstheme="minorHAnsi"/>
          <w:bCs/>
          <w:i/>
        </w:rPr>
        <w:t>and what are the norms for the test conducted</w:t>
      </w:r>
      <w:r w:rsidR="00145D4F" w:rsidRPr="00464099">
        <w:rPr>
          <w:rFonts w:cstheme="minorHAnsi"/>
          <w:bCs/>
          <w:i/>
        </w:rPr>
        <w:t xml:space="preserve">; </w:t>
      </w:r>
      <w:r w:rsidR="00145D4F" w:rsidRPr="00464099">
        <w:rPr>
          <w:rFonts w:cstheme="minorHAnsi"/>
          <w:bCs/>
          <w:i/>
          <w:u w:val="single"/>
        </w:rPr>
        <w:t>if no empirical analysis</w:t>
      </w:r>
      <w:r w:rsidR="00145D4F" w:rsidRPr="00464099">
        <w:rPr>
          <w:rFonts w:cstheme="minorHAnsi"/>
          <w:bCs/>
          <w:i/>
        </w:rPr>
        <w:t>, provide rationale for the selected approach for missing data</w:t>
      </w:r>
      <w:r w:rsidRPr="00464099">
        <w:rPr>
          <w:rFonts w:cstheme="minorHAnsi"/>
          <w:bCs/>
        </w:rPr>
        <w:t>)</w:t>
      </w:r>
    </w:p>
    <w:p w14:paraId="72673503" w14:textId="77777777" w:rsidR="00BA053B" w:rsidRPr="00464099" w:rsidRDefault="00BA053B">
      <w:pPr>
        <w:autoSpaceDE w:val="0"/>
        <w:autoSpaceDN w:val="0"/>
        <w:adjustRightInd w:val="0"/>
        <w:spacing w:after="0" w:line="240" w:lineRule="auto"/>
        <w:rPr>
          <w:rFonts w:cstheme="minorHAnsi"/>
          <w:bCs/>
        </w:rPr>
      </w:pPr>
    </w:p>
    <w:p w14:paraId="6473B349" w14:textId="15EAEC88" w:rsidR="005263D2" w:rsidRPr="00464099" w:rsidRDefault="005263D2" w:rsidP="005263D2">
      <w:pPr>
        <w:autoSpaceDE w:val="0"/>
        <w:autoSpaceDN w:val="0"/>
        <w:adjustRightInd w:val="0"/>
        <w:spacing w:after="0" w:line="240" w:lineRule="auto"/>
        <w:rPr>
          <w:rFonts w:cstheme="minorHAnsi"/>
          <w:bCs/>
        </w:rPr>
      </w:pPr>
      <w:r w:rsidRPr="00464099">
        <w:rPr>
          <w:rFonts w:cstheme="minorHAnsi"/>
        </w:rPr>
        <w:t xml:space="preserve">We used data from </w:t>
      </w:r>
      <w:r w:rsidR="00DA6F8E" w:rsidRPr="00464099">
        <w:rPr>
          <w:rFonts w:cstheme="minorHAnsi"/>
        </w:rPr>
        <w:t xml:space="preserve">all </w:t>
      </w:r>
      <w:r w:rsidR="007A6C77" w:rsidRPr="00464099">
        <w:rPr>
          <w:rFonts w:cstheme="minorHAnsi"/>
        </w:rPr>
        <w:t>eligible professionals</w:t>
      </w:r>
      <w:r w:rsidRPr="00464099">
        <w:rPr>
          <w:rFonts w:cstheme="minorHAnsi"/>
        </w:rPr>
        <w:t xml:space="preserve"> who reported the measure using claims or registry data, which meant there w</w:t>
      </w:r>
      <w:r w:rsidR="007A6C77" w:rsidRPr="00464099">
        <w:rPr>
          <w:rFonts w:cstheme="minorHAnsi"/>
        </w:rPr>
        <w:t>ere</w:t>
      </w:r>
      <w:r w:rsidRPr="00464099">
        <w:rPr>
          <w:rFonts w:cstheme="minorHAnsi"/>
        </w:rPr>
        <w:t xml:space="preserve"> no systematic missing data. </w:t>
      </w:r>
      <w:r w:rsidR="007A6C77" w:rsidRPr="00464099">
        <w:rPr>
          <w:rFonts w:cstheme="minorHAnsi"/>
        </w:rPr>
        <w:t xml:space="preserve">Because </w:t>
      </w:r>
      <w:r w:rsidRPr="00464099">
        <w:rPr>
          <w:rFonts w:cstheme="minorHAnsi"/>
        </w:rPr>
        <w:t>reporting is voluntary, the reporting population is not necessarily representative of the total eligible population</w:t>
      </w:r>
      <w:r w:rsidR="0061121B" w:rsidRPr="00464099">
        <w:rPr>
          <w:rFonts w:cstheme="minorHAnsi"/>
        </w:rPr>
        <w:t xml:space="preserve"> and</w:t>
      </w:r>
      <w:r w:rsidRPr="00464099">
        <w:rPr>
          <w:rFonts w:cstheme="minorHAnsi"/>
        </w:rPr>
        <w:t xml:space="preserve"> results are not generalizable to the overall eligible population.</w:t>
      </w:r>
      <w:r w:rsidR="00BB58E9" w:rsidRPr="00464099">
        <w:rPr>
          <w:rFonts w:cstheme="minorHAnsi"/>
          <w:bCs/>
        </w:rPr>
        <w:t xml:space="preserve"> According to the </w:t>
      </w:r>
      <w:r w:rsidR="007A6C77" w:rsidRPr="00464099">
        <w:t>appendix tables</w:t>
      </w:r>
      <w:r w:rsidR="007A6C77" w:rsidRPr="00464099">
        <w:rPr>
          <w:rFonts w:eastAsia="Times New Roman" w:cs="Times New Roman"/>
          <w:lang w:val="en"/>
        </w:rPr>
        <w:t xml:space="preserve"> in </w:t>
      </w:r>
      <w:r w:rsidR="001C672E" w:rsidRPr="00464099">
        <w:rPr>
          <w:rFonts w:cstheme="minorHAnsi"/>
          <w:bCs/>
        </w:rPr>
        <w:t xml:space="preserve">the </w:t>
      </w:r>
      <w:r w:rsidR="00391D30" w:rsidRPr="00464099">
        <w:rPr>
          <w:rFonts w:eastAsia="Times New Roman" w:cs="Times New Roman"/>
          <w:lang w:val="en"/>
        </w:rPr>
        <w:t xml:space="preserve">2014 </w:t>
      </w:r>
      <w:proofErr w:type="spellStart"/>
      <w:r w:rsidR="00391D30" w:rsidRPr="00464099">
        <w:rPr>
          <w:rFonts w:eastAsia="Times New Roman" w:cs="Times New Roman"/>
          <w:lang w:val="en"/>
        </w:rPr>
        <w:t>PQRS</w:t>
      </w:r>
      <w:proofErr w:type="spellEnd"/>
      <w:r w:rsidR="00391D30" w:rsidRPr="00464099">
        <w:rPr>
          <w:rFonts w:eastAsia="Times New Roman" w:cs="Times New Roman"/>
          <w:lang w:val="en"/>
        </w:rPr>
        <w:t xml:space="preserve"> Reporting Experience</w:t>
      </w:r>
      <w:r w:rsidR="007A6C77" w:rsidRPr="00464099">
        <w:rPr>
          <w:rFonts w:eastAsia="Times New Roman" w:cs="Times New Roman"/>
          <w:lang w:val="en"/>
        </w:rPr>
        <w:t xml:space="preserve">, </w:t>
      </w:r>
      <w:r w:rsidR="00BB58E9" w:rsidRPr="00464099">
        <w:rPr>
          <w:rFonts w:cstheme="minorHAnsi"/>
          <w:bCs/>
        </w:rPr>
        <w:t>7.5</w:t>
      </w:r>
      <w:r w:rsidR="001C672E" w:rsidRPr="00464099">
        <w:rPr>
          <w:rFonts w:cstheme="minorHAnsi"/>
          <w:bCs/>
        </w:rPr>
        <w:t xml:space="preserve"> percent</w:t>
      </w:r>
      <w:r w:rsidR="00BB58E9" w:rsidRPr="00464099">
        <w:rPr>
          <w:rFonts w:cstheme="minorHAnsi"/>
          <w:bCs/>
        </w:rPr>
        <w:t xml:space="preserve"> of eligible professionals reported the measure</w:t>
      </w:r>
      <w:r w:rsidR="007A6C77" w:rsidRPr="00464099">
        <w:rPr>
          <w:rFonts w:cstheme="minorHAnsi"/>
          <w:bCs/>
        </w:rPr>
        <w:t xml:space="preserve"> in 2014</w:t>
      </w:r>
      <w:r w:rsidR="001C672E" w:rsidRPr="00464099">
        <w:rPr>
          <w:rFonts w:cstheme="minorHAnsi"/>
          <w:bCs/>
        </w:rPr>
        <w:t xml:space="preserve"> (Centers for Medicare &amp; Medicaid Services, 2016)</w:t>
      </w:r>
      <w:r w:rsidR="00BB58E9" w:rsidRPr="00464099">
        <w:rPr>
          <w:rFonts w:cstheme="minorHAnsi"/>
          <w:bCs/>
        </w:rPr>
        <w:t>.</w:t>
      </w:r>
    </w:p>
    <w:p w14:paraId="34C5392E" w14:textId="77777777" w:rsidR="00391D30" w:rsidRPr="00464099" w:rsidRDefault="00391D30" w:rsidP="005263D2">
      <w:pPr>
        <w:autoSpaceDE w:val="0"/>
        <w:autoSpaceDN w:val="0"/>
        <w:adjustRightInd w:val="0"/>
        <w:spacing w:after="0" w:line="240" w:lineRule="auto"/>
        <w:rPr>
          <w:rFonts w:cstheme="minorHAnsi"/>
          <w:bCs/>
        </w:rPr>
      </w:pPr>
    </w:p>
    <w:p w14:paraId="6E76D0A7" w14:textId="555FBC96" w:rsidR="00391D30" w:rsidRDefault="00391D30" w:rsidP="005263D2">
      <w:pPr>
        <w:autoSpaceDE w:val="0"/>
        <w:autoSpaceDN w:val="0"/>
        <w:adjustRightInd w:val="0"/>
        <w:spacing w:after="0" w:line="240" w:lineRule="auto"/>
        <w:rPr>
          <w:rFonts w:cstheme="minorHAnsi"/>
          <w:bCs/>
        </w:rPr>
      </w:pPr>
      <w:proofErr w:type="gramStart"/>
      <w:r w:rsidRPr="00464099">
        <w:rPr>
          <w:rFonts w:cstheme="minorHAnsi"/>
          <w:bCs/>
        </w:rPr>
        <w:t xml:space="preserve">Centers for Medicare </w:t>
      </w:r>
      <w:r w:rsidR="001C672E" w:rsidRPr="00464099">
        <w:rPr>
          <w:rFonts w:cstheme="minorHAnsi"/>
          <w:bCs/>
        </w:rPr>
        <w:t xml:space="preserve">&amp; </w:t>
      </w:r>
      <w:r w:rsidRPr="00464099">
        <w:rPr>
          <w:rFonts w:cstheme="minorHAnsi"/>
          <w:bCs/>
        </w:rPr>
        <w:t>Medicaid Services.</w:t>
      </w:r>
      <w:proofErr w:type="gramEnd"/>
      <w:r w:rsidR="001C672E" w:rsidRPr="00464099">
        <w:rPr>
          <w:rFonts w:cstheme="minorHAnsi"/>
          <w:bCs/>
        </w:rPr>
        <w:t xml:space="preserve"> </w:t>
      </w:r>
      <w:proofErr w:type="gramStart"/>
      <w:r w:rsidR="001C672E" w:rsidRPr="00464099">
        <w:rPr>
          <w:rFonts w:cstheme="minorHAnsi"/>
          <w:bCs/>
        </w:rPr>
        <w:t>(2016, April).</w:t>
      </w:r>
      <w:proofErr w:type="gramEnd"/>
      <w:r w:rsidRPr="00464099">
        <w:rPr>
          <w:rFonts w:cstheme="minorHAnsi"/>
          <w:bCs/>
        </w:rPr>
        <w:t xml:space="preserve"> </w:t>
      </w:r>
      <w:proofErr w:type="gramStart"/>
      <w:r w:rsidRPr="00464099">
        <w:rPr>
          <w:rFonts w:cstheme="minorHAnsi"/>
          <w:bCs/>
          <w:i/>
        </w:rPr>
        <w:t>2014</w:t>
      </w:r>
      <w:r w:rsidR="007A6C77" w:rsidRPr="00464099">
        <w:rPr>
          <w:rFonts w:cstheme="minorHAnsi"/>
          <w:bCs/>
          <w:i/>
        </w:rPr>
        <w:t xml:space="preserve"> </w:t>
      </w:r>
      <w:proofErr w:type="spellStart"/>
      <w:r w:rsidR="007A6C77" w:rsidRPr="00464099">
        <w:rPr>
          <w:rFonts w:cstheme="minorHAnsi"/>
          <w:bCs/>
          <w:i/>
        </w:rPr>
        <w:t>PQRS</w:t>
      </w:r>
      <w:proofErr w:type="spellEnd"/>
      <w:r w:rsidRPr="00464099">
        <w:rPr>
          <w:rFonts w:cstheme="minorHAnsi"/>
          <w:bCs/>
          <w:i/>
        </w:rPr>
        <w:t xml:space="preserve"> </w:t>
      </w:r>
      <w:r w:rsidR="001C672E" w:rsidRPr="00464099">
        <w:rPr>
          <w:rFonts w:cstheme="minorHAnsi"/>
          <w:bCs/>
          <w:i/>
        </w:rPr>
        <w:t>r</w:t>
      </w:r>
      <w:r w:rsidRPr="00464099">
        <w:rPr>
          <w:rFonts w:cstheme="minorHAnsi"/>
          <w:bCs/>
          <w:i/>
        </w:rPr>
        <w:t xml:space="preserve">eporting </w:t>
      </w:r>
      <w:r w:rsidR="001C672E" w:rsidRPr="00464099">
        <w:rPr>
          <w:rFonts w:cstheme="minorHAnsi"/>
          <w:bCs/>
          <w:i/>
        </w:rPr>
        <w:t>e</w:t>
      </w:r>
      <w:r w:rsidRPr="00464099">
        <w:rPr>
          <w:rFonts w:cstheme="minorHAnsi"/>
          <w:bCs/>
          <w:i/>
        </w:rPr>
        <w:t>xperience</w:t>
      </w:r>
      <w:r w:rsidR="007A6C77" w:rsidRPr="00464099">
        <w:rPr>
          <w:rFonts w:cstheme="minorHAnsi"/>
          <w:bCs/>
          <w:i/>
        </w:rPr>
        <w:t>,</w:t>
      </w:r>
      <w:r w:rsidRPr="00464099">
        <w:rPr>
          <w:rFonts w:cstheme="minorHAnsi"/>
          <w:bCs/>
          <w:i/>
        </w:rPr>
        <w:t xml:space="preserve"> </w:t>
      </w:r>
      <w:r w:rsidR="001C672E" w:rsidRPr="00464099">
        <w:rPr>
          <w:rFonts w:cstheme="minorHAnsi"/>
          <w:bCs/>
          <w:i/>
        </w:rPr>
        <w:t>i</w:t>
      </w:r>
      <w:r w:rsidRPr="00464099">
        <w:rPr>
          <w:rFonts w:cstheme="minorHAnsi"/>
          <w:bCs/>
          <w:i/>
        </w:rPr>
        <w:t xml:space="preserve">ncluding </w:t>
      </w:r>
      <w:r w:rsidR="001C672E" w:rsidRPr="00464099">
        <w:rPr>
          <w:rFonts w:cstheme="minorHAnsi"/>
          <w:bCs/>
          <w:i/>
        </w:rPr>
        <w:t>t</w:t>
      </w:r>
      <w:r w:rsidRPr="00464099">
        <w:rPr>
          <w:rFonts w:cstheme="minorHAnsi"/>
          <w:bCs/>
          <w:i/>
        </w:rPr>
        <w:t>rends (2007-2015).</w:t>
      </w:r>
      <w:proofErr w:type="gramEnd"/>
      <w:r w:rsidRPr="00464099">
        <w:rPr>
          <w:rFonts w:cstheme="minorHAnsi"/>
          <w:bCs/>
        </w:rPr>
        <w:t xml:space="preserve"> </w:t>
      </w:r>
      <w:r w:rsidR="001C672E" w:rsidRPr="00464099">
        <w:rPr>
          <w:rFonts w:cstheme="minorHAnsi"/>
          <w:bCs/>
        </w:rPr>
        <w:t>Retrieved</w:t>
      </w:r>
      <w:r w:rsidRPr="00464099">
        <w:rPr>
          <w:rFonts w:cstheme="minorHAnsi"/>
          <w:bCs/>
        </w:rPr>
        <w:t xml:space="preserve"> November 14, 2016</w:t>
      </w:r>
      <w:r w:rsidR="001C672E" w:rsidRPr="00464099">
        <w:rPr>
          <w:rFonts w:cstheme="minorHAnsi"/>
          <w:bCs/>
        </w:rPr>
        <w:t>,</w:t>
      </w:r>
      <w:r w:rsidRPr="00464099">
        <w:rPr>
          <w:rFonts w:cstheme="minorHAnsi"/>
          <w:bCs/>
        </w:rPr>
        <w:t xml:space="preserve"> </w:t>
      </w:r>
      <w:r w:rsidR="001C672E" w:rsidRPr="00464099">
        <w:rPr>
          <w:rFonts w:cstheme="minorHAnsi"/>
          <w:bCs/>
        </w:rPr>
        <w:t xml:space="preserve">from </w:t>
      </w:r>
      <w:r w:rsidRPr="00464099">
        <w:rPr>
          <w:rFonts w:cstheme="minorHAnsi"/>
          <w:bCs/>
        </w:rPr>
        <w:t>https://www.cms.gov/medicare/quality-initiatives-patient-assessment-instruments/pqrs/analysisandpayment.html</w:t>
      </w:r>
    </w:p>
    <w:p w14:paraId="47A87278" w14:textId="77777777" w:rsidR="005263D2" w:rsidRDefault="005263D2">
      <w:pPr>
        <w:autoSpaceDE w:val="0"/>
        <w:autoSpaceDN w:val="0"/>
        <w:adjustRightInd w:val="0"/>
        <w:spacing w:after="0" w:line="240" w:lineRule="auto"/>
        <w:rPr>
          <w:rFonts w:cstheme="minorHAnsi"/>
          <w:bCs/>
        </w:rPr>
      </w:pPr>
    </w:p>
    <w:p w14:paraId="760E6B4E" w14:textId="77777777" w:rsidR="00212C4D" w:rsidRPr="00212C4D" w:rsidRDefault="00212C4D" w:rsidP="00212C4D">
      <w:pPr>
        <w:autoSpaceDE w:val="0"/>
        <w:autoSpaceDN w:val="0"/>
        <w:adjustRightInd w:val="0"/>
        <w:spacing w:after="0" w:line="240" w:lineRule="auto"/>
        <w:rPr>
          <w:rFonts w:cstheme="minorHAnsi"/>
          <w:b/>
          <w:bCs/>
          <w:color w:val="1F497D" w:themeColor="text2"/>
        </w:rPr>
      </w:pPr>
      <w:r w:rsidRPr="00212C4D">
        <w:rPr>
          <w:rFonts w:cstheme="minorHAnsi"/>
          <w:b/>
          <w:bCs/>
          <w:color w:val="1F497D" w:themeColor="text2"/>
        </w:rPr>
        <w:t>Previous Submission:</w:t>
      </w:r>
    </w:p>
    <w:p w14:paraId="22379563" w14:textId="77777777" w:rsidR="00212C4D" w:rsidRPr="00104B84" w:rsidRDefault="00212C4D" w:rsidP="00212C4D">
      <w:pPr>
        <w:autoSpaceDE w:val="0"/>
        <w:autoSpaceDN w:val="0"/>
        <w:adjustRightInd w:val="0"/>
        <w:spacing w:after="0" w:line="240" w:lineRule="auto"/>
        <w:rPr>
          <w:rFonts w:cstheme="minorHAnsi"/>
          <w:bCs/>
          <w:i/>
        </w:rPr>
      </w:pPr>
      <w:r>
        <w:rPr>
          <w:rFonts w:cstheme="minorHAnsi"/>
          <w:bCs/>
          <w:i/>
          <w:color w:val="1F497D" w:themeColor="text2"/>
        </w:rPr>
        <w:t>N/A</w:t>
      </w:r>
    </w:p>
    <w:p w14:paraId="12DD2EF9" w14:textId="652FCE68" w:rsidR="00104B84" w:rsidRPr="00104B84" w:rsidRDefault="00104B84" w:rsidP="00104B84">
      <w:pPr>
        <w:autoSpaceDE w:val="0"/>
        <w:autoSpaceDN w:val="0"/>
        <w:adjustRightInd w:val="0"/>
        <w:spacing w:after="0" w:line="240" w:lineRule="auto"/>
        <w:rPr>
          <w:rFonts w:cstheme="minorHAnsi"/>
          <w:bCs/>
          <w:i/>
        </w:rPr>
      </w:pPr>
    </w:p>
    <w:p w14:paraId="0442D475" w14:textId="77777777" w:rsidR="00104B84" w:rsidRPr="005560E7" w:rsidRDefault="00104B84">
      <w:pPr>
        <w:autoSpaceDE w:val="0"/>
        <w:autoSpaceDN w:val="0"/>
        <w:adjustRightInd w:val="0"/>
        <w:spacing w:after="0" w:line="240" w:lineRule="auto"/>
        <w:rPr>
          <w:rFonts w:cstheme="minorHAnsi"/>
          <w:bCs/>
        </w:rPr>
      </w:pPr>
    </w:p>
    <w:sectPr w:rsidR="00104B84" w:rsidRPr="005560E7" w:rsidSect="008505D1">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4DBBE2" w14:textId="77777777" w:rsidR="00CA7B4A" w:rsidRDefault="00CA7B4A" w:rsidP="005C73CA">
      <w:pPr>
        <w:spacing w:after="0" w:line="240" w:lineRule="auto"/>
      </w:pPr>
      <w:r>
        <w:separator/>
      </w:r>
    </w:p>
  </w:endnote>
  <w:endnote w:type="continuationSeparator" w:id="0">
    <w:p w14:paraId="03EC70F5" w14:textId="77777777" w:rsidR="00CA7B4A" w:rsidRDefault="00CA7B4A" w:rsidP="005C73CA">
      <w:pPr>
        <w:spacing w:after="0" w:line="240" w:lineRule="auto"/>
      </w:pPr>
      <w:r>
        <w:continuationSeparator/>
      </w:r>
    </w:p>
  </w:endnote>
  <w:endnote w:type="continuationNotice" w:id="1">
    <w:p w14:paraId="04E37534" w14:textId="77777777" w:rsidR="00CA7B4A" w:rsidRDefault="00CA7B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BoldItalic">
    <w:altName w:val="Calibri"/>
    <w:panose1 w:val="00000000000000000000"/>
    <w:charset w:val="00"/>
    <w:family w:val="swiss"/>
    <w:notTrueType/>
    <w:pitch w:val="default"/>
    <w:sig w:usb0="00000003" w:usb1="00000000" w:usb2="00000000" w:usb3="00000000" w:csb0="00000001" w:csb1="00000000"/>
  </w:font>
  <w:font w:name="Calibri-Italic">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673509" w14:textId="77777777" w:rsidR="008E1DF7" w:rsidRDefault="008E1DF7">
    <w:pPr>
      <w:pStyle w:val="Footer"/>
    </w:pPr>
    <w:r>
      <w:t>Version 7.0 8/1/2016</w:t>
    </w:r>
    <w:r>
      <w:ptab w:relativeTo="margin" w:alignment="right" w:leader="none"/>
    </w:r>
    <w:r>
      <w:fldChar w:fldCharType="begin"/>
    </w:r>
    <w:r>
      <w:instrText xml:space="preserve"> PAGE   \* MERGEFORMAT </w:instrText>
    </w:r>
    <w:r>
      <w:fldChar w:fldCharType="separate"/>
    </w:r>
    <w:r w:rsidR="00212C4D">
      <w:rPr>
        <w:noProof/>
      </w:rPr>
      <w:t>14</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A5F9E3" w14:textId="77777777" w:rsidR="00CA7B4A" w:rsidRDefault="00CA7B4A" w:rsidP="005C73CA">
      <w:pPr>
        <w:spacing w:after="0" w:line="240" w:lineRule="auto"/>
      </w:pPr>
      <w:r>
        <w:separator/>
      </w:r>
    </w:p>
  </w:footnote>
  <w:footnote w:type="continuationSeparator" w:id="0">
    <w:p w14:paraId="723F6DCE" w14:textId="77777777" w:rsidR="00CA7B4A" w:rsidRDefault="00CA7B4A" w:rsidP="005C73CA">
      <w:pPr>
        <w:spacing w:after="0" w:line="240" w:lineRule="auto"/>
      </w:pPr>
      <w:r>
        <w:continuationSeparator/>
      </w:r>
    </w:p>
  </w:footnote>
  <w:footnote w:type="continuationNotice" w:id="1">
    <w:p w14:paraId="58272053" w14:textId="77777777" w:rsidR="00CA7B4A" w:rsidRDefault="00CA7B4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673508" w14:textId="77777777" w:rsidR="008E1DF7" w:rsidRPr="00105D8B" w:rsidRDefault="008E1DF7"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9BB09E0"/>
    <w:multiLevelType w:val="hybridMultilevel"/>
    <w:tmpl w:val="0750C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C4C525C"/>
    <w:multiLevelType w:val="hybridMultilevel"/>
    <w:tmpl w:val="D9A63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F083199"/>
    <w:multiLevelType w:val="hybridMultilevel"/>
    <w:tmpl w:val="FD0C5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35E6697"/>
    <w:multiLevelType w:val="hybridMultilevel"/>
    <w:tmpl w:val="0A42D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68420869"/>
    <w:multiLevelType w:val="hybridMultilevel"/>
    <w:tmpl w:val="B8460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4"/>
  </w:num>
  <w:num w:numId="3">
    <w:abstractNumId w:val="3"/>
  </w:num>
  <w:num w:numId="4">
    <w:abstractNumId w:val="7"/>
  </w:num>
  <w:num w:numId="5">
    <w:abstractNumId w:val="2"/>
  </w:num>
  <w:num w:numId="6">
    <w:abstractNumId w:val="1"/>
  </w:num>
  <w:num w:numId="7">
    <w:abstractNumId w:val="4"/>
  </w:num>
  <w:num w:numId="8">
    <w:abstractNumId w:val="25"/>
  </w:num>
  <w:num w:numId="9">
    <w:abstractNumId w:val="13"/>
  </w:num>
  <w:num w:numId="10">
    <w:abstractNumId w:val="30"/>
  </w:num>
  <w:num w:numId="11">
    <w:abstractNumId w:val="15"/>
  </w:num>
  <w:num w:numId="12">
    <w:abstractNumId w:val="28"/>
  </w:num>
  <w:num w:numId="13">
    <w:abstractNumId w:val="23"/>
  </w:num>
  <w:num w:numId="14">
    <w:abstractNumId w:val="23"/>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22"/>
  </w:num>
  <w:num w:numId="16">
    <w:abstractNumId w:val="10"/>
  </w:num>
  <w:num w:numId="17">
    <w:abstractNumId w:val="29"/>
  </w:num>
  <w:num w:numId="18">
    <w:abstractNumId w:val="27"/>
  </w:num>
  <w:num w:numId="19">
    <w:abstractNumId w:val="26"/>
  </w:num>
  <w:num w:numId="20">
    <w:abstractNumId w:val="20"/>
  </w:num>
  <w:num w:numId="21">
    <w:abstractNumId w:val="24"/>
  </w:num>
  <w:num w:numId="22">
    <w:abstractNumId w:val="19"/>
  </w:num>
  <w:num w:numId="23">
    <w:abstractNumId w:val="8"/>
  </w:num>
  <w:num w:numId="24">
    <w:abstractNumId w:val="17"/>
  </w:num>
  <w:num w:numId="25">
    <w:abstractNumId w:val="16"/>
  </w:num>
  <w:num w:numId="26">
    <w:abstractNumId w:val="32"/>
  </w:num>
  <w:num w:numId="27">
    <w:abstractNumId w:val="0"/>
  </w:num>
  <w:num w:numId="28">
    <w:abstractNumId w:val="12"/>
  </w:num>
  <w:num w:numId="29">
    <w:abstractNumId w:val="21"/>
  </w:num>
  <w:num w:numId="30">
    <w:abstractNumId w:val="11"/>
  </w:num>
  <w:num w:numId="31">
    <w:abstractNumId w:val="9"/>
  </w:num>
  <w:num w:numId="32">
    <w:abstractNumId w:val="5"/>
  </w:num>
  <w:num w:numId="33">
    <w:abstractNumId w:val="18"/>
  </w:num>
  <w:num w:numId="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3469"/>
    <w:rsid w:val="00003705"/>
    <w:rsid w:val="000059CF"/>
    <w:rsid w:val="0001094F"/>
    <w:rsid w:val="00010CDD"/>
    <w:rsid w:val="00021170"/>
    <w:rsid w:val="0002128B"/>
    <w:rsid w:val="00024DFD"/>
    <w:rsid w:val="00027AB8"/>
    <w:rsid w:val="000309DD"/>
    <w:rsid w:val="00031414"/>
    <w:rsid w:val="00033038"/>
    <w:rsid w:val="00033D63"/>
    <w:rsid w:val="0003436F"/>
    <w:rsid w:val="000414E8"/>
    <w:rsid w:val="0004593A"/>
    <w:rsid w:val="00050A3E"/>
    <w:rsid w:val="00052A6F"/>
    <w:rsid w:val="00053F02"/>
    <w:rsid w:val="0005612B"/>
    <w:rsid w:val="000574AB"/>
    <w:rsid w:val="0006147A"/>
    <w:rsid w:val="0006234F"/>
    <w:rsid w:val="0007461E"/>
    <w:rsid w:val="000775F8"/>
    <w:rsid w:val="00077E55"/>
    <w:rsid w:val="00080CF7"/>
    <w:rsid w:val="00080FE4"/>
    <w:rsid w:val="000851B2"/>
    <w:rsid w:val="000858A7"/>
    <w:rsid w:val="00092566"/>
    <w:rsid w:val="000968F8"/>
    <w:rsid w:val="00097012"/>
    <w:rsid w:val="000A4F2E"/>
    <w:rsid w:val="000B032A"/>
    <w:rsid w:val="000B2DF7"/>
    <w:rsid w:val="000B3880"/>
    <w:rsid w:val="000B7D57"/>
    <w:rsid w:val="000C0FF8"/>
    <w:rsid w:val="000D2722"/>
    <w:rsid w:val="000D7948"/>
    <w:rsid w:val="000D7C84"/>
    <w:rsid w:val="000E4E13"/>
    <w:rsid w:val="000E78F6"/>
    <w:rsid w:val="000F034A"/>
    <w:rsid w:val="000F06B5"/>
    <w:rsid w:val="000F39E9"/>
    <w:rsid w:val="00100A22"/>
    <w:rsid w:val="00102686"/>
    <w:rsid w:val="001031C0"/>
    <w:rsid w:val="00104B45"/>
    <w:rsid w:val="00104B84"/>
    <w:rsid w:val="00105D8B"/>
    <w:rsid w:val="0011342F"/>
    <w:rsid w:val="00113FF6"/>
    <w:rsid w:val="001202E9"/>
    <w:rsid w:val="0012454F"/>
    <w:rsid w:val="00125273"/>
    <w:rsid w:val="0012575E"/>
    <w:rsid w:val="00127C06"/>
    <w:rsid w:val="00145149"/>
    <w:rsid w:val="00145D4F"/>
    <w:rsid w:val="0014773C"/>
    <w:rsid w:val="0017696D"/>
    <w:rsid w:val="00176EC4"/>
    <w:rsid w:val="001848FC"/>
    <w:rsid w:val="00193F21"/>
    <w:rsid w:val="001969C5"/>
    <w:rsid w:val="001A4E3A"/>
    <w:rsid w:val="001A6CDD"/>
    <w:rsid w:val="001C12EE"/>
    <w:rsid w:val="001C672E"/>
    <w:rsid w:val="001C7B02"/>
    <w:rsid w:val="001D2A7D"/>
    <w:rsid w:val="001E2ECA"/>
    <w:rsid w:val="001E4DD4"/>
    <w:rsid w:val="001E69DC"/>
    <w:rsid w:val="001F169D"/>
    <w:rsid w:val="001F1DA1"/>
    <w:rsid w:val="001F6F93"/>
    <w:rsid w:val="001F7A20"/>
    <w:rsid w:val="00205149"/>
    <w:rsid w:val="0021054A"/>
    <w:rsid w:val="0021195A"/>
    <w:rsid w:val="00212C4D"/>
    <w:rsid w:val="00213383"/>
    <w:rsid w:val="00220250"/>
    <w:rsid w:val="00222444"/>
    <w:rsid w:val="00223871"/>
    <w:rsid w:val="0022691B"/>
    <w:rsid w:val="00232163"/>
    <w:rsid w:val="002376F8"/>
    <w:rsid w:val="002408E4"/>
    <w:rsid w:val="002411A1"/>
    <w:rsid w:val="00241591"/>
    <w:rsid w:val="00250B4F"/>
    <w:rsid w:val="00252A71"/>
    <w:rsid w:val="002575F8"/>
    <w:rsid w:val="0025762F"/>
    <w:rsid w:val="002638F9"/>
    <w:rsid w:val="0028114D"/>
    <w:rsid w:val="00287649"/>
    <w:rsid w:val="00287E84"/>
    <w:rsid w:val="0029286C"/>
    <w:rsid w:val="0029300E"/>
    <w:rsid w:val="0029453A"/>
    <w:rsid w:val="002B0C3A"/>
    <w:rsid w:val="002B2116"/>
    <w:rsid w:val="002B2D9B"/>
    <w:rsid w:val="002B39EA"/>
    <w:rsid w:val="002B5016"/>
    <w:rsid w:val="002B742C"/>
    <w:rsid w:val="002B7F4D"/>
    <w:rsid w:val="002C285C"/>
    <w:rsid w:val="002C7BE4"/>
    <w:rsid w:val="002D417D"/>
    <w:rsid w:val="002D4A32"/>
    <w:rsid w:val="002D5E5D"/>
    <w:rsid w:val="002E642E"/>
    <w:rsid w:val="002E78A0"/>
    <w:rsid w:val="002F2687"/>
    <w:rsid w:val="002F48E1"/>
    <w:rsid w:val="002F4F3B"/>
    <w:rsid w:val="00304C86"/>
    <w:rsid w:val="003059EB"/>
    <w:rsid w:val="0030702A"/>
    <w:rsid w:val="003116AC"/>
    <w:rsid w:val="00315567"/>
    <w:rsid w:val="00317E18"/>
    <w:rsid w:val="00330144"/>
    <w:rsid w:val="003324A5"/>
    <w:rsid w:val="00345CBA"/>
    <w:rsid w:val="00346245"/>
    <w:rsid w:val="00356267"/>
    <w:rsid w:val="0035665F"/>
    <w:rsid w:val="00356BAD"/>
    <w:rsid w:val="003605B4"/>
    <w:rsid w:val="00361D1E"/>
    <w:rsid w:val="003627AC"/>
    <w:rsid w:val="00366914"/>
    <w:rsid w:val="00372FE3"/>
    <w:rsid w:val="003755CB"/>
    <w:rsid w:val="00383F85"/>
    <w:rsid w:val="00387BA1"/>
    <w:rsid w:val="00391D30"/>
    <w:rsid w:val="0039603A"/>
    <w:rsid w:val="003A306C"/>
    <w:rsid w:val="003A7DE7"/>
    <w:rsid w:val="003B1006"/>
    <w:rsid w:val="003B4111"/>
    <w:rsid w:val="003C1832"/>
    <w:rsid w:val="003C5F11"/>
    <w:rsid w:val="003D294B"/>
    <w:rsid w:val="003D6401"/>
    <w:rsid w:val="003E1863"/>
    <w:rsid w:val="003E5747"/>
    <w:rsid w:val="00402481"/>
    <w:rsid w:val="004032B4"/>
    <w:rsid w:val="004109FA"/>
    <w:rsid w:val="00412AFE"/>
    <w:rsid w:val="004143A2"/>
    <w:rsid w:val="0041606D"/>
    <w:rsid w:val="00416962"/>
    <w:rsid w:val="004206A8"/>
    <w:rsid w:val="004348CC"/>
    <w:rsid w:val="00450C58"/>
    <w:rsid w:val="00464099"/>
    <w:rsid w:val="004658FF"/>
    <w:rsid w:val="004679AB"/>
    <w:rsid w:val="00474ED7"/>
    <w:rsid w:val="004756E1"/>
    <w:rsid w:val="0048008A"/>
    <w:rsid w:val="00483E94"/>
    <w:rsid w:val="00484120"/>
    <w:rsid w:val="004853A0"/>
    <w:rsid w:val="00485B13"/>
    <w:rsid w:val="00496B5F"/>
    <w:rsid w:val="004A2E10"/>
    <w:rsid w:val="004A6334"/>
    <w:rsid w:val="004B17FF"/>
    <w:rsid w:val="004B1BA0"/>
    <w:rsid w:val="004B6CEE"/>
    <w:rsid w:val="004C2443"/>
    <w:rsid w:val="004C498F"/>
    <w:rsid w:val="004C4B0F"/>
    <w:rsid w:val="004C5D29"/>
    <w:rsid w:val="004C681A"/>
    <w:rsid w:val="004D4D8A"/>
    <w:rsid w:val="004E1235"/>
    <w:rsid w:val="004E1986"/>
    <w:rsid w:val="004F68EE"/>
    <w:rsid w:val="005038D5"/>
    <w:rsid w:val="00511BA4"/>
    <w:rsid w:val="00511C7C"/>
    <w:rsid w:val="005149E7"/>
    <w:rsid w:val="005232D6"/>
    <w:rsid w:val="005263D2"/>
    <w:rsid w:val="005333CC"/>
    <w:rsid w:val="0053371E"/>
    <w:rsid w:val="005363F1"/>
    <w:rsid w:val="00537C1B"/>
    <w:rsid w:val="0055007C"/>
    <w:rsid w:val="0055422C"/>
    <w:rsid w:val="00554922"/>
    <w:rsid w:val="00555282"/>
    <w:rsid w:val="005560E7"/>
    <w:rsid w:val="005612CC"/>
    <w:rsid w:val="00563029"/>
    <w:rsid w:val="00566795"/>
    <w:rsid w:val="00567D12"/>
    <w:rsid w:val="0057385D"/>
    <w:rsid w:val="00576062"/>
    <w:rsid w:val="005805B6"/>
    <w:rsid w:val="0059026C"/>
    <w:rsid w:val="00592738"/>
    <w:rsid w:val="0059559F"/>
    <w:rsid w:val="005A25B7"/>
    <w:rsid w:val="005A49FF"/>
    <w:rsid w:val="005A65A8"/>
    <w:rsid w:val="005A7217"/>
    <w:rsid w:val="005A7634"/>
    <w:rsid w:val="005B170E"/>
    <w:rsid w:val="005B2BA8"/>
    <w:rsid w:val="005B6F04"/>
    <w:rsid w:val="005C0447"/>
    <w:rsid w:val="005C0D6A"/>
    <w:rsid w:val="005C2205"/>
    <w:rsid w:val="005C739F"/>
    <w:rsid w:val="005C73CA"/>
    <w:rsid w:val="005D21A0"/>
    <w:rsid w:val="005D4768"/>
    <w:rsid w:val="005E18CC"/>
    <w:rsid w:val="005E2CAB"/>
    <w:rsid w:val="005E429E"/>
    <w:rsid w:val="005F462C"/>
    <w:rsid w:val="00601ED4"/>
    <w:rsid w:val="006030BC"/>
    <w:rsid w:val="0061121B"/>
    <w:rsid w:val="00612866"/>
    <w:rsid w:val="00613769"/>
    <w:rsid w:val="00616EB5"/>
    <w:rsid w:val="00621BBD"/>
    <w:rsid w:val="006269D4"/>
    <w:rsid w:val="006327D8"/>
    <w:rsid w:val="0064070A"/>
    <w:rsid w:val="00640BFA"/>
    <w:rsid w:val="006420C8"/>
    <w:rsid w:val="00643A01"/>
    <w:rsid w:val="006574D2"/>
    <w:rsid w:val="00663563"/>
    <w:rsid w:val="006676D4"/>
    <w:rsid w:val="006735E7"/>
    <w:rsid w:val="00675535"/>
    <w:rsid w:val="00681359"/>
    <w:rsid w:val="00681C40"/>
    <w:rsid w:val="0069157C"/>
    <w:rsid w:val="00696262"/>
    <w:rsid w:val="006A250F"/>
    <w:rsid w:val="006C100D"/>
    <w:rsid w:val="006C3A4F"/>
    <w:rsid w:val="006C4845"/>
    <w:rsid w:val="006C733F"/>
    <w:rsid w:val="006D6BC1"/>
    <w:rsid w:val="006D72EF"/>
    <w:rsid w:val="006E20EF"/>
    <w:rsid w:val="006E2BFC"/>
    <w:rsid w:val="006E5C57"/>
    <w:rsid w:val="006F22A5"/>
    <w:rsid w:val="006F76EE"/>
    <w:rsid w:val="00702C73"/>
    <w:rsid w:val="00702D5F"/>
    <w:rsid w:val="00713394"/>
    <w:rsid w:val="00713F0A"/>
    <w:rsid w:val="00724677"/>
    <w:rsid w:val="00725463"/>
    <w:rsid w:val="00725AC2"/>
    <w:rsid w:val="00732880"/>
    <w:rsid w:val="007416B9"/>
    <w:rsid w:val="007422FD"/>
    <w:rsid w:val="00743E46"/>
    <w:rsid w:val="00746650"/>
    <w:rsid w:val="00747C45"/>
    <w:rsid w:val="00756FDB"/>
    <w:rsid w:val="007629B6"/>
    <w:rsid w:val="007665BF"/>
    <w:rsid w:val="00767A4F"/>
    <w:rsid w:val="0077141D"/>
    <w:rsid w:val="00771B2A"/>
    <w:rsid w:val="007731A1"/>
    <w:rsid w:val="007757CE"/>
    <w:rsid w:val="00775800"/>
    <w:rsid w:val="007836F0"/>
    <w:rsid w:val="0079180E"/>
    <w:rsid w:val="007918FE"/>
    <w:rsid w:val="007950CC"/>
    <w:rsid w:val="0079538B"/>
    <w:rsid w:val="007961B8"/>
    <w:rsid w:val="00797624"/>
    <w:rsid w:val="007A0904"/>
    <w:rsid w:val="007A4828"/>
    <w:rsid w:val="007A4F3E"/>
    <w:rsid w:val="007A6C77"/>
    <w:rsid w:val="007B093D"/>
    <w:rsid w:val="007B0F32"/>
    <w:rsid w:val="007B2069"/>
    <w:rsid w:val="007C04A1"/>
    <w:rsid w:val="007C21FA"/>
    <w:rsid w:val="007C7B33"/>
    <w:rsid w:val="007D13B1"/>
    <w:rsid w:val="007D4351"/>
    <w:rsid w:val="007D7019"/>
    <w:rsid w:val="007E18DB"/>
    <w:rsid w:val="007E6F1C"/>
    <w:rsid w:val="007F04C3"/>
    <w:rsid w:val="007F272C"/>
    <w:rsid w:val="00802011"/>
    <w:rsid w:val="00804C69"/>
    <w:rsid w:val="0080711D"/>
    <w:rsid w:val="00810261"/>
    <w:rsid w:val="008155CD"/>
    <w:rsid w:val="0083199A"/>
    <w:rsid w:val="00833325"/>
    <w:rsid w:val="008345CD"/>
    <w:rsid w:val="00836A19"/>
    <w:rsid w:val="00840A41"/>
    <w:rsid w:val="00842F3C"/>
    <w:rsid w:val="00846A6F"/>
    <w:rsid w:val="008505D1"/>
    <w:rsid w:val="008531A7"/>
    <w:rsid w:val="00855158"/>
    <w:rsid w:val="00857EE8"/>
    <w:rsid w:val="0086464B"/>
    <w:rsid w:val="008647FC"/>
    <w:rsid w:val="00864CA8"/>
    <w:rsid w:val="00865E2D"/>
    <w:rsid w:val="008707F3"/>
    <w:rsid w:val="00870E6C"/>
    <w:rsid w:val="00875846"/>
    <w:rsid w:val="00884486"/>
    <w:rsid w:val="008871A9"/>
    <w:rsid w:val="008916BA"/>
    <w:rsid w:val="00892176"/>
    <w:rsid w:val="008938B2"/>
    <w:rsid w:val="008A0982"/>
    <w:rsid w:val="008A1DB7"/>
    <w:rsid w:val="008A403A"/>
    <w:rsid w:val="008A4C13"/>
    <w:rsid w:val="008B604D"/>
    <w:rsid w:val="008C54A9"/>
    <w:rsid w:val="008C6626"/>
    <w:rsid w:val="008E1DF7"/>
    <w:rsid w:val="008E67C3"/>
    <w:rsid w:val="008E78FA"/>
    <w:rsid w:val="008F293D"/>
    <w:rsid w:val="008F589F"/>
    <w:rsid w:val="008F76A9"/>
    <w:rsid w:val="008F7E67"/>
    <w:rsid w:val="00900D7E"/>
    <w:rsid w:val="00900DBF"/>
    <w:rsid w:val="009018FD"/>
    <w:rsid w:val="00904298"/>
    <w:rsid w:val="009048B9"/>
    <w:rsid w:val="00904E91"/>
    <w:rsid w:val="00915886"/>
    <w:rsid w:val="009214DC"/>
    <w:rsid w:val="00927027"/>
    <w:rsid w:val="009344BA"/>
    <w:rsid w:val="00937AFA"/>
    <w:rsid w:val="00946E61"/>
    <w:rsid w:val="00947F78"/>
    <w:rsid w:val="00953234"/>
    <w:rsid w:val="00961EAF"/>
    <w:rsid w:val="0096278F"/>
    <w:rsid w:val="009726E1"/>
    <w:rsid w:val="00972A04"/>
    <w:rsid w:val="00977591"/>
    <w:rsid w:val="00980E75"/>
    <w:rsid w:val="009825FD"/>
    <w:rsid w:val="00994BE0"/>
    <w:rsid w:val="009975B6"/>
    <w:rsid w:val="009A25B1"/>
    <w:rsid w:val="009A4608"/>
    <w:rsid w:val="009A520A"/>
    <w:rsid w:val="009A6A57"/>
    <w:rsid w:val="009A70BF"/>
    <w:rsid w:val="009B1A15"/>
    <w:rsid w:val="009C0852"/>
    <w:rsid w:val="009C13CA"/>
    <w:rsid w:val="009C32C6"/>
    <w:rsid w:val="009C665F"/>
    <w:rsid w:val="009D3882"/>
    <w:rsid w:val="009D7E38"/>
    <w:rsid w:val="009E095B"/>
    <w:rsid w:val="009E1846"/>
    <w:rsid w:val="009E78FF"/>
    <w:rsid w:val="00A01494"/>
    <w:rsid w:val="00A12752"/>
    <w:rsid w:val="00A22FA9"/>
    <w:rsid w:val="00A25024"/>
    <w:rsid w:val="00A3271C"/>
    <w:rsid w:val="00A35F8F"/>
    <w:rsid w:val="00A41377"/>
    <w:rsid w:val="00A41DBE"/>
    <w:rsid w:val="00A4263D"/>
    <w:rsid w:val="00A44670"/>
    <w:rsid w:val="00A509B8"/>
    <w:rsid w:val="00A52AB9"/>
    <w:rsid w:val="00A6210B"/>
    <w:rsid w:val="00A64EBF"/>
    <w:rsid w:val="00A66608"/>
    <w:rsid w:val="00A70EDC"/>
    <w:rsid w:val="00A71200"/>
    <w:rsid w:val="00A7323A"/>
    <w:rsid w:val="00A831B4"/>
    <w:rsid w:val="00A97798"/>
    <w:rsid w:val="00AA5213"/>
    <w:rsid w:val="00AA65A6"/>
    <w:rsid w:val="00AB293F"/>
    <w:rsid w:val="00AC1D8E"/>
    <w:rsid w:val="00AC48FA"/>
    <w:rsid w:val="00AD0240"/>
    <w:rsid w:val="00AD4137"/>
    <w:rsid w:val="00B037BA"/>
    <w:rsid w:val="00B20139"/>
    <w:rsid w:val="00B218DA"/>
    <w:rsid w:val="00B3261A"/>
    <w:rsid w:val="00B342FA"/>
    <w:rsid w:val="00B53E8B"/>
    <w:rsid w:val="00B5425C"/>
    <w:rsid w:val="00B774D2"/>
    <w:rsid w:val="00B8015A"/>
    <w:rsid w:val="00B82A57"/>
    <w:rsid w:val="00B94C78"/>
    <w:rsid w:val="00BA053B"/>
    <w:rsid w:val="00BA2769"/>
    <w:rsid w:val="00BB1A8B"/>
    <w:rsid w:val="00BB35AE"/>
    <w:rsid w:val="00BB58E9"/>
    <w:rsid w:val="00BC03A1"/>
    <w:rsid w:val="00BC0D25"/>
    <w:rsid w:val="00BC4A6E"/>
    <w:rsid w:val="00BD2505"/>
    <w:rsid w:val="00BD3053"/>
    <w:rsid w:val="00BE592D"/>
    <w:rsid w:val="00BF52B0"/>
    <w:rsid w:val="00BF5697"/>
    <w:rsid w:val="00C13066"/>
    <w:rsid w:val="00C14CCC"/>
    <w:rsid w:val="00C1695E"/>
    <w:rsid w:val="00C22C1C"/>
    <w:rsid w:val="00C33F2E"/>
    <w:rsid w:val="00C34936"/>
    <w:rsid w:val="00C34C14"/>
    <w:rsid w:val="00C355B9"/>
    <w:rsid w:val="00C37EF1"/>
    <w:rsid w:val="00C401C4"/>
    <w:rsid w:val="00C41680"/>
    <w:rsid w:val="00C453DF"/>
    <w:rsid w:val="00C60A25"/>
    <w:rsid w:val="00C765C5"/>
    <w:rsid w:val="00C82479"/>
    <w:rsid w:val="00C8584D"/>
    <w:rsid w:val="00C867F0"/>
    <w:rsid w:val="00C906FB"/>
    <w:rsid w:val="00CA06D8"/>
    <w:rsid w:val="00CA345A"/>
    <w:rsid w:val="00CA7B4A"/>
    <w:rsid w:val="00CB49FF"/>
    <w:rsid w:val="00CC02CF"/>
    <w:rsid w:val="00CC086A"/>
    <w:rsid w:val="00CD0F66"/>
    <w:rsid w:val="00CD364B"/>
    <w:rsid w:val="00CD36EA"/>
    <w:rsid w:val="00CE23B8"/>
    <w:rsid w:val="00CE50D7"/>
    <w:rsid w:val="00CE7A2C"/>
    <w:rsid w:val="00CE7BC2"/>
    <w:rsid w:val="00CF4CBE"/>
    <w:rsid w:val="00D00344"/>
    <w:rsid w:val="00D07F67"/>
    <w:rsid w:val="00D1754D"/>
    <w:rsid w:val="00D2223F"/>
    <w:rsid w:val="00D274A4"/>
    <w:rsid w:val="00D277AF"/>
    <w:rsid w:val="00D31163"/>
    <w:rsid w:val="00D320B1"/>
    <w:rsid w:val="00D33AFD"/>
    <w:rsid w:val="00D36489"/>
    <w:rsid w:val="00D42195"/>
    <w:rsid w:val="00D423DF"/>
    <w:rsid w:val="00D43D8D"/>
    <w:rsid w:val="00D46D1B"/>
    <w:rsid w:val="00D50704"/>
    <w:rsid w:val="00D5760A"/>
    <w:rsid w:val="00D60334"/>
    <w:rsid w:val="00D61410"/>
    <w:rsid w:val="00D6600A"/>
    <w:rsid w:val="00D77B8D"/>
    <w:rsid w:val="00D8181D"/>
    <w:rsid w:val="00D968D8"/>
    <w:rsid w:val="00D96FA8"/>
    <w:rsid w:val="00DA563D"/>
    <w:rsid w:val="00DA6F8E"/>
    <w:rsid w:val="00DA7277"/>
    <w:rsid w:val="00DB3627"/>
    <w:rsid w:val="00DB4724"/>
    <w:rsid w:val="00DB53A2"/>
    <w:rsid w:val="00DB6944"/>
    <w:rsid w:val="00DC0099"/>
    <w:rsid w:val="00DC4746"/>
    <w:rsid w:val="00DE3F12"/>
    <w:rsid w:val="00DE7149"/>
    <w:rsid w:val="00DF646F"/>
    <w:rsid w:val="00E0314C"/>
    <w:rsid w:val="00E1508F"/>
    <w:rsid w:val="00E159AA"/>
    <w:rsid w:val="00E261DF"/>
    <w:rsid w:val="00E27240"/>
    <w:rsid w:val="00E27EDD"/>
    <w:rsid w:val="00E30584"/>
    <w:rsid w:val="00E310B9"/>
    <w:rsid w:val="00E329F1"/>
    <w:rsid w:val="00E37E1B"/>
    <w:rsid w:val="00E51D80"/>
    <w:rsid w:val="00E5409A"/>
    <w:rsid w:val="00E562C0"/>
    <w:rsid w:val="00E57FAF"/>
    <w:rsid w:val="00E672D6"/>
    <w:rsid w:val="00E74158"/>
    <w:rsid w:val="00E76024"/>
    <w:rsid w:val="00E856A2"/>
    <w:rsid w:val="00E92B8B"/>
    <w:rsid w:val="00E967AD"/>
    <w:rsid w:val="00E96884"/>
    <w:rsid w:val="00E977C0"/>
    <w:rsid w:val="00EA5435"/>
    <w:rsid w:val="00EA5F47"/>
    <w:rsid w:val="00EB455E"/>
    <w:rsid w:val="00EC79DE"/>
    <w:rsid w:val="00ED4ACE"/>
    <w:rsid w:val="00EE4D35"/>
    <w:rsid w:val="00EF1CB7"/>
    <w:rsid w:val="00EF2DA7"/>
    <w:rsid w:val="00F1412B"/>
    <w:rsid w:val="00F156FB"/>
    <w:rsid w:val="00F15BFA"/>
    <w:rsid w:val="00F23525"/>
    <w:rsid w:val="00F342C9"/>
    <w:rsid w:val="00F34FAB"/>
    <w:rsid w:val="00F435AA"/>
    <w:rsid w:val="00F530B2"/>
    <w:rsid w:val="00F5738A"/>
    <w:rsid w:val="00F57520"/>
    <w:rsid w:val="00F612D4"/>
    <w:rsid w:val="00F6656D"/>
    <w:rsid w:val="00F7376D"/>
    <w:rsid w:val="00F77F1D"/>
    <w:rsid w:val="00F87CCB"/>
    <w:rsid w:val="00F97621"/>
    <w:rsid w:val="00FA17AD"/>
    <w:rsid w:val="00FA1B58"/>
    <w:rsid w:val="00FA1B7B"/>
    <w:rsid w:val="00FA48C7"/>
    <w:rsid w:val="00FA4E17"/>
    <w:rsid w:val="00FB51FB"/>
    <w:rsid w:val="00FB73C1"/>
    <w:rsid w:val="00FD0334"/>
    <w:rsid w:val="00FD42CF"/>
    <w:rsid w:val="00FE0C7D"/>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673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15"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2C4D"/>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15"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2C4D"/>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rand.org/pubs/technical_reports/TR653.htm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qualityforum.org/Measuring_Performance/Submitting_Standards.aspx"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BoldItalic">
    <w:altName w:val="Calibri"/>
    <w:panose1 w:val="00000000000000000000"/>
    <w:charset w:val="00"/>
    <w:family w:val="swiss"/>
    <w:notTrueType/>
    <w:pitch w:val="default"/>
    <w:sig w:usb0="00000003" w:usb1="00000000" w:usb2="00000000" w:usb3="00000000" w:csb0="00000001" w:csb1="00000000"/>
  </w:font>
  <w:font w:name="Calibri-Italic">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0C67AB"/>
    <w:rsid w:val="000F5923"/>
    <w:rsid w:val="00127222"/>
    <w:rsid w:val="00130D3D"/>
    <w:rsid w:val="001736D7"/>
    <w:rsid w:val="00190AF4"/>
    <w:rsid w:val="00196823"/>
    <w:rsid w:val="00223FA3"/>
    <w:rsid w:val="002A288F"/>
    <w:rsid w:val="002B0069"/>
    <w:rsid w:val="002C65A7"/>
    <w:rsid w:val="002F052A"/>
    <w:rsid w:val="003002F4"/>
    <w:rsid w:val="003326C1"/>
    <w:rsid w:val="00350176"/>
    <w:rsid w:val="003840F0"/>
    <w:rsid w:val="00437537"/>
    <w:rsid w:val="004B51F8"/>
    <w:rsid w:val="004D785E"/>
    <w:rsid w:val="00513FC9"/>
    <w:rsid w:val="0053654E"/>
    <w:rsid w:val="00555F56"/>
    <w:rsid w:val="00610196"/>
    <w:rsid w:val="00632A7E"/>
    <w:rsid w:val="00632AB6"/>
    <w:rsid w:val="00684D0D"/>
    <w:rsid w:val="00730B33"/>
    <w:rsid w:val="00772B2A"/>
    <w:rsid w:val="007C672A"/>
    <w:rsid w:val="007D4368"/>
    <w:rsid w:val="00822666"/>
    <w:rsid w:val="00823ECC"/>
    <w:rsid w:val="00826796"/>
    <w:rsid w:val="00866C97"/>
    <w:rsid w:val="008C71B5"/>
    <w:rsid w:val="009017AE"/>
    <w:rsid w:val="009C542D"/>
    <w:rsid w:val="00A01A18"/>
    <w:rsid w:val="00A95183"/>
    <w:rsid w:val="00AB4AF7"/>
    <w:rsid w:val="00AD7C4F"/>
    <w:rsid w:val="00B445F5"/>
    <w:rsid w:val="00BD40CB"/>
    <w:rsid w:val="00C362A2"/>
    <w:rsid w:val="00C90121"/>
    <w:rsid w:val="00C96E73"/>
    <w:rsid w:val="00CA1FE8"/>
    <w:rsid w:val="00CA344F"/>
    <w:rsid w:val="00D1676E"/>
    <w:rsid w:val="00D2312C"/>
    <w:rsid w:val="00DC0246"/>
    <w:rsid w:val="00E6518A"/>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6452D414DD3F4984F1EB2CD88C671C" ma:contentTypeVersion="2" ma:contentTypeDescription="Create a new document." ma:contentTypeScope="" ma:versionID="c0d9e3e8e88a9ccb04c4cd4fcefddaa6">
  <xsd:schema xmlns:xsd="http://www.w3.org/2001/XMLSchema" xmlns:xs="http://www.w3.org/2001/XMLSchema" xmlns:p="http://schemas.microsoft.com/office/2006/metadata/properties" xmlns:ns2="e7e33051-0410-4747-a68b-22f0ce07dfbc" xmlns:ns3="http://schemas.microsoft.com/sharepoint/v4" targetNamespace="http://schemas.microsoft.com/office/2006/metadata/properties" ma:root="true" ma:fieldsID="fec35adad18be35eb9f5a3275e99e9ff" ns2:_="" ns3:_="">
    <xsd:import namespace="e7e33051-0410-4747-a68b-22f0ce07dfbc"/>
    <xsd:import namespace="http://schemas.microsoft.com/sharepoint/v4"/>
    <xsd:element name="properties">
      <xsd:complexType>
        <xsd:sequence>
          <xsd:element name="documentManagement">
            <xsd:complexType>
              <xsd:all>
                <xsd:element ref="ns2:Status"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e33051-0410-4747-a68b-22f0ce07dfbc" elementFormDefault="qualified">
    <xsd:import namespace="http://schemas.microsoft.com/office/2006/documentManagement/types"/>
    <xsd:import namespace="http://schemas.microsoft.com/office/infopath/2007/PartnerControls"/>
    <xsd:element name="Status" ma:index="8" nillable="true" ma:displayName="Status" ma:default="Mathematica" ma:description="Displays the organization who has control of the document" ma:format="Dropdown" ma:internalName="Status">
      <xsd:simpleType>
        <xsd:restriction base="dms:Choice">
          <xsd:enumeration value="Mathematica"/>
          <xsd:enumeration value="AMA"/>
          <xsd:enumeration value="BAH"/>
          <xsd:enumeration value="IFMC"/>
          <xsd:enumeration value="Lewin"/>
          <xsd:enumeration value="NCQA"/>
          <xsd:enumeration value="Relis"/>
          <xsd:enumeration value="CMS"/>
          <xsd:enumeration value="Final, approved"/>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Status xmlns="e7e33051-0410-4747-a68b-22f0ce07dfbc">Mathematica</Statu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FBE67B-BFA3-49FA-AA52-190FBAE682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e33051-0410-4747-a68b-22f0ce07dfbc"/>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00C901-3C40-4C03-AF30-8401D54B3554}">
  <ds:schemaRefs>
    <ds:schemaRef ds:uri="http://schemas.microsoft.com/office/2006/metadata/properties"/>
    <ds:schemaRef ds:uri="http://schemas.microsoft.com/office/infopath/2007/PartnerControls"/>
    <ds:schemaRef ds:uri="http://schemas.microsoft.com/sharepoint/v4"/>
    <ds:schemaRef ds:uri="e7e33051-0410-4747-a68b-22f0ce07dfbc"/>
  </ds:schemaRefs>
</ds:datastoreItem>
</file>

<file path=customXml/itemProps3.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4.xml><?xml version="1.0" encoding="utf-8"?>
<ds:datastoreItem xmlns:ds="http://schemas.openxmlformats.org/officeDocument/2006/customXml" ds:itemID="{C4CC67FF-1A42-4B2A-B95C-B86FDEB6C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17</Pages>
  <Words>6085</Words>
  <Characters>34688</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40692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Stump, Terra</cp:lastModifiedBy>
  <cp:revision>6</cp:revision>
  <dcterms:created xsi:type="dcterms:W3CDTF">2017-01-22T21:01:00Z</dcterms:created>
  <dcterms:modified xsi:type="dcterms:W3CDTF">2017-01-23T16:41:00Z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0x010100F06452D414DD3F4984F1EB2CD88C671C</vt:lpwstr>
  </property>
  <property fmtid="{D5CDD505-2E9C-101B-9397-08002B2CF9AE}" pid="3" name="_dlc_DocIdItemGuid">
    <vt:lpwstr>5723c5c0-6a07-4b73-8aca-180e0ff7eb28</vt:lpwstr>
  </property>
</Properties>
</file>