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0C9B0" w14:textId="7F289CEC" w:rsidR="00C066D4" w:rsidRDefault="0069455D">
      <w:r>
        <w:object w:dxaOrig="6736" w:dyaOrig="11311" w14:anchorId="3DAF0A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36.85pt;height:565.35pt" o:ole="">
            <v:imagedata r:id="rId7" o:title=""/>
          </v:shape>
          <o:OLEObject Type="Embed" ProgID="Visio.Drawing.15" ShapeID="_x0000_i1031" DrawAspect="Content" ObjectID="_1585124864" r:id="rId8"/>
        </w:object>
      </w:r>
      <w:bookmarkStart w:id="0" w:name="_GoBack"/>
      <w:bookmarkEnd w:id="0"/>
    </w:p>
    <w:sectPr w:rsidR="00C06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5D"/>
    <w:rsid w:val="00656A98"/>
    <w:rsid w:val="0069455D"/>
    <w:rsid w:val="00C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DDC33"/>
  <w15:chartTrackingRefBased/>
  <w15:docId w15:val="{FE7BD05A-D493-485F-AF46-F0CB5C4D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07D0C86BB5124AAE0A00EDD783FB60" ma:contentTypeVersion="3" ma:contentTypeDescription="Create a new document." ma:contentTypeScope="" ma:versionID="152cdb62d86fe42774af83033b692c02">
  <xsd:schema xmlns:xsd="http://www.w3.org/2001/XMLSchema" xmlns:xs="http://www.w3.org/2001/XMLSchema" xmlns:p="http://schemas.microsoft.com/office/2006/metadata/properties" xmlns:ns2="2092472d-b0ba-44c3-9af1-5ee06e60b732" targetNamespace="http://schemas.microsoft.com/office/2006/metadata/properties" ma:root="true" ma:fieldsID="c7a02d7d95ff876ad6982c0e0028cd11" ns2:_="">
    <xsd:import namespace="2092472d-b0ba-44c3-9af1-5ee06e60b732"/>
    <xsd:element name="properties">
      <xsd:complexType>
        <xsd:sequence>
          <xsd:element name="documentManagement">
            <xsd:complexType>
              <xsd:all>
                <xsd:element ref="ns2:_spia_rule" minOccurs="0"/>
                <xsd:element ref="ns2:_spia_type" minOccurs="0"/>
                <xsd:element ref="ns2:_spia_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2472d-b0ba-44c3-9af1-5ee06e60b732" elementFormDefault="qualified">
    <xsd:import namespace="http://schemas.microsoft.com/office/2006/documentManagement/types"/>
    <xsd:import namespace="http://schemas.microsoft.com/office/infopath/2007/PartnerControls"/>
    <xsd:element name="_spia_rule" ma:index="8" nillable="true" ma:displayName="_spia_rule" ma:hidden="true" ma:internalName="_spia_rule">
      <xsd:simpleType>
        <xsd:restriction base="dms:Text"/>
      </xsd:simpleType>
    </xsd:element>
    <xsd:element name="_spia_type" ma:index="9" nillable="true" ma:displayName="_spia_type" ma:hidden="true" ma:internalName="_spia_type">
      <xsd:simpleType>
        <xsd:restriction base="dms:Text"/>
      </xsd:simpleType>
    </xsd:element>
    <xsd:element name="_spia_result" ma:index="10" nillable="true" ma:displayName="_spia_result" ma:hidden="true" ma:internalName="_spia_resul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pia_rule xmlns="2092472d-b0ba-44c3-9af1-5ee06e60b732" xsi:nil="true"/>
    <_spia_type xmlns="2092472d-b0ba-44c3-9af1-5ee06e60b732" xsi:nil="true"/>
    <_spia_result xmlns="2092472d-b0ba-44c3-9af1-5ee06e60b732" xsi:nil="true"/>
  </documentManagement>
</p:properties>
</file>

<file path=customXml/itemProps1.xml><?xml version="1.0" encoding="utf-8"?>
<ds:datastoreItem xmlns:ds="http://schemas.openxmlformats.org/officeDocument/2006/customXml" ds:itemID="{E7357410-AAD4-4ABA-B8AC-C52BC570F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92472d-b0ba-44c3-9af1-5ee06e60b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10D75-DFC5-4DA9-B2B2-4E932EBE9E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E7D07-83C6-420F-9B8F-402230B4A80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092472d-b0ba-44c3-9af1-5ee06e60b73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Drumheller</dc:creator>
  <cp:keywords/>
  <dc:description/>
  <cp:lastModifiedBy>Caitlin Drumheller</cp:lastModifiedBy>
  <cp:revision>1</cp:revision>
  <dcterms:created xsi:type="dcterms:W3CDTF">2018-04-13T15:38:00Z</dcterms:created>
  <dcterms:modified xsi:type="dcterms:W3CDTF">2018-04-13T15:39:00Z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0x010100D207D0C86BB5124AAE0A00EDD783FB60</vt:lpwstr>
  </property>
</Properties>
</file>