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93E88" w14:textId="77777777" w:rsidR="00B00ED0" w:rsidRDefault="001A17BF">
      <w:pPr>
        <w:spacing w:before="39"/>
        <w:ind w:left="2034"/>
        <w:rPr>
          <w:b/>
        </w:rPr>
      </w:pPr>
      <w:bookmarkStart w:id="0" w:name="NATIONAL_QUALITY_FORUM—Measure_Testing_("/>
      <w:bookmarkStart w:id="1" w:name="Instructions"/>
      <w:bookmarkEnd w:id="0"/>
      <w:bookmarkEnd w:id="1"/>
      <w:r>
        <w:rPr>
          <w:b/>
          <w:sz w:val="24"/>
        </w:rPr>
        <w:t>N</w:t>
      </w:r>
      <w:r>
        <w:rPr>
          <w:b/>
          <w:sz w:val="19"/>
        </w:rPr>
        <w:t xml:space="preserve">ATIONAL </w:t>
      </w:r>
      <w:r>
        <w:rPr>
          <w:b/>
          <w:sz w:val="24"/>
        </w:rPr>
        <w:t>Q</w:t>
      </w:r>
      <w:r>
        <w:rPr>
          <w:b/>
          <w:sz w:val="19"/>
        </w:rPr>
        <w:t xml:space="preserve">UALITY </w:t>
      </w:r>
      <w:r>
        <w:rPr>
          <w:b/>
          <w:sz w:val="24"/>
        </w:rPr>
        <w:t>F</w:t>
      </w:r>
      <w:r>
        <w:rPr>
          <w:b/>
          <w:sz w:val="19"/>
        </w:rPr>
        <w:t>ORUM</w:t>
      </w:r>
      <w:r>
        <w:rPr>
          <w:b/>
          <w:sz w:val="24"/>
        </w:rPr>
        <w:t>—</w:t>
      </w:r>
      <w:r>
        <w:rPr>
          <w:b/>
        </w:rPr>
        <w:t>Measure Testing (</w:t>
      </w:r>
      <w:proofErr w:type="spellStart"/>
      <w:r>
        <w:rPr>
          <w:b/>
        </w:rPr>
        <w:t>subcriteria</w:t>
      </w:r>
      <w:proofErr w:type="spellEnd"/>
      <w:r>
        <w:rPr>
          <w:b/>
        </w:rPr>
        <w:t xml:space="preserve"> 2a2, 2b1-2b6)</w:t>
      </w:r>
    </w:p>
    <w:p w14:paraId="0A393E89" w14:textId="77777777" w:rsidR="00B00ED0" w:rsidRDefault="00B00ED0">
      <w:pPr>
        <w:pStyle w:val="BodyText"/>
        <w:spacing w:before="11"/>
        <w:rPr>
          <w:b/>
          <w:sz w:val="28"/>
        </w:rPr>
      </w:pPr>
    </w:p>
    <w:p w14:paraId="6E35B595" w14:textId="44D6C82B" w:rsidR="006F1354" w:rsidRDefault="001A17BF" w:rsidP="006F1354">
      <w:pPr>
        <w:ind w:left="580"/>
      </w:pPr>
      <w:r>
        <w:rPr>
          <w:b/>
        </w:rPr>
        <w:t xml:space="preserve">Measure Number </w:t>
      </w:r>
      <w:r>
        <w:t>(</w:t>
      </w:r>
      <w:r>
        <w:rPr>
          <w:i/>
        </w:rPr>
        <w:t>if previously endorsed</w:t>
      </w:r>
      <w:r>
        <w:t>)</w:t>
      </w:r>
      <w:r>
        <w:rPr>
          <w:b/>
        </w:rPr>
        <w:t xml:space="preserve">: </w:t>
      </w:r>
      <w:r w:rsidR="006F1354" w:rsidRPr="001B3C43">
        <w:rPr>
          <w:color w:val="0000F6"/>
        </w:rPr>
        <w:t>18</w:t>
      </w:r>
      <w:r w:rsidR="00474523">
        <w:rPr>
          <w:color w:val="0000F6"/>
        </w:rPr>
        <w:t>60</w:t>
      </w:r>
    </w:p>
    <w:p w14:paraId="5B6622A1" w14:textId="759BA843" w:rsidR="006F1354" w:rsidRPr="00474523" w:rsidRDefault="001A17BF" w:rsidP="00474523">
      <w:pPr>
        <w:spacing w:line="283" w:lineRule="exact"/>
        <w:ind w:left="579"/>
        <w:rPr>
          <w:color w:val="00000A"/>
          <w:sz w:val="20"/>
          <w:szCs w:val="20"/>
        </w:rPr>
      </w:pPr>
      <w:r>
        <w:rPr>
          <w:b/>
        </w:rPr>
        <w:t>Measure Title</w:t>
      </w:r>
      <w:r>
        <w:t xml:space="preserve">: </w:t>
      </w:r>
      <w:r w:rsidR="00474523" w:rsidRPr="005916A5">
        <w:rPr>
          <w:color w:val="0000F6"/>
        </w:rPr>
        <w:t>Patients with metastatic colorectal cancer and RAS gene mutation spared treatment with anti-epidermal growth factor receptor monoclonal antibodies</w:t>
      </w:r>
    </w:p>
    <w:p w14:paraId="27185A57" w14:textId="7F0419FE" w:rsidR="006F1354" w:rsidRDefault="001A17BF">
      <w:pPr>
        <w:spacing w:before="41" w:line="276" w:lineRule="auto"/>
        <w:ind w:left="579" w:right="5394"/>
        <w:rPr>
          <w:b/>
        </w:rPr>
      </w:pPr>
      <w:r>
        <w:rPr>
          <w:b/>
        </w:rPr>
        <w:t>Date of Submission</w:t>
      </w:r>
      <w:r>
        <w:t xml:space="preserve">: </w:t>
      </w:r>
      <w:r w:rsidR="006F1354" w:rsidRPr="001B3C43">
        <w:rPr>
          <w:color w:val="0000F6"/>
        </w:rPr>
        <w:t>TBD</w:t>
      </w:r>
      <w:r w:rsidR="006F1354">
        <w:rPr>
          <w:b/>
        </w:rPr>
        <w:t xml:space="preserve"> </w:t>
      </w:r>
    </w:p>
    <w:p w14:paraId="0A393E8B" w14:textId="089A6B70" w:rsidR="00B00ED0" w:rsidRDefault="001A17BF">
      <w:pPr>
        <w:spacing w:before="41" w:line="276" w:lineRule="auto"/>
        <w:ind w:left="579" w:right="5394"/>
        <w:rPr>
          <w:b/>
        </w:rPr>
      </w:pPr>
      <w:r>
        <w:rPr>
          <w:b/>
        </w:rPr>
        <w:t>Type of Measure:</w:t>
      </w:r>
    </w:p>
    <w:tbl>
      <w:tblPr>
        <w:tblW w:w="0" w:type="auto"/>
        <w:tblInd w:w="137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3910"/>
        <w:gridCol w:w="3869"/>
      </w:tblGrid>
      <w:tr w:rsidR="00B00ED0" w14:paraId="0A393E8E" w14:textId="77777777">
        <w:trPr>
          <w:trHeight w:val="554"/>
        </w:trPr>
        <w:tc>
          <w:tcPr>
            <w:tcW w:w="3910" w:type="dxa"/>
          </w:tcPr>
          <w:p w14:paraId="0A393E8C" w14:textId="77777777" w:rsidR="00B00ED0" w:rsidRDefault="001A17BF">
            <w:pPr>
              <w:pStyle w:val="TableParagraph"/>
              <w:numPr>
                <w:ilvl w:val="0"/>
                <w:numId w:val="33"/>
              </w:numPr>
              <w:tabs>
                <w:tab w:val="left" w:pos="379"/>
              </w:tabs>
              <w:spacing w:line="240" w:lineRule="auto"/>
              <w:ind w:hanging="271"/>
            </w:pPr>
            <w:r>
              <w:t>Outcome (</w:t>
            </w:r>
            <w:r>
              <w:rPr>
                <w:i/>
              </w:rPr>
              <w:t>including</w:t>
            </w:r>
            <w:r>
              <w:rPr>
                <w:i/>
                <w:spacing w:val="-4"/>
              </w:rPr>
              <w:t xml:space="preserve"> </w:t>
            </w:r>
            <w:r>
              <w:rPr>
                <w:i/>
              </w:rPr>
              <w:t>PRO-PM</w:t>
            </w:r>
            <w:r>
              <w:t>)</w:t>
            </w:r>
          </w:p>
        </w:tc>
        <w:tc>
          <w:tcPr>
            <w:tcW w:w="3869" w:type="dxa"/>
          </w:tcPr>
          <w:p w14:paraId="0A393E8D" w14:textId="77777777" w:rsidR="00B00ED0" w:rsidRDefault="001A17BF">
            <w:pPr>
              <w:pStyle w:val="TableParagraph"/>
              <w:numPr>
                <w:ilvl w:val="0"/>
                <w:numId w:val="32"/>
              </w:numPr>
              <w:tabs>
                <w:tab w:val="left" w:pos="379"/>
              </w:tabs>
              <w:spacing w:line="270" w:lineRule="atLeast"/>
              <w:ind w:right="321" w:firstLine="1"/>
              <w:rPr>
                <w:b/>
                <w:i/>
              </w:rPr>
            </w:pPr>
            <w:r>
              <w:t xml:space="preserve">Composite – </w:t>
            </w:r>
            <w:r>
              <w:rPr>
                <w:b/>
                <w:i/>
              </w:rPr>
              <w:t>STOP – use composite testing form</w:t>
            </w:r>
          </w:p>
        </w:tc>
      </w:tr>
      <w:tr w:rsidR="00B00ED0" w14:paraId="0A393E91" w14:textId="77777777">
        <w:trPr>
          <w:trHeight w:val="378"/>
        </w:trPr>
        <w:tc>
          <w:tcPr>
            <w:tcW w:w="3910" w:type="dxa"/>
          </w:tcPr>
          <w:p w14:paraId="0A393E8F" w14:textId="77777777" w:rsidR="00B00ED0" w:rsidRDefault="001A17BF">
            <w:pPr>
              <w:pStyle w:val="TableParagraph"/>
              <w:numPr>
                <w:ilvl w:val="0"/>
                <w:numId w:val="31"/>
              </w:numPr>
              <w:tabs>
                <w:tab w:val="left" w:pos="330"/>
              </w:tabs>
              <w:spacing w:before="58" w:line="240" w:lineRule="auto"/>
            </w:pPr>
            <w:r>
              <w:t>Intermediate Clinical</w:t>
            </w:r>
            <w:r>
              <w:rPr>
                <w:spacing w:val="-1"/>
              </w:rPr>
              <w:t xml:space="preserve"> </w:t>
            </w:r>
            <w:r>
              <w:t>Outcome</w:t>
            </w:r>
          </w:p>
        </w:tc>
        <w:tc>
          <w:tcPr>
            <w:tcW w:w="3869" w:type="dxa"/>
          </w:tcPr>
          <w:p w14:paraId="0A393E90" w14:textId="77777777" w:rsidR="00B00ED0" w:rsidRDefault="001A17BF">
            <w:pPr>
              <w:pStyle w:val="TableParagraph"/>
              <w:numPr>
                <w:ilvl w:val="0"/>
                <w:numId w:val="30"/>
              </w:numPr>
              <w:tabs>
                <w:tab w:val="left" w:pos="379"/>
              </w:tabs>
              <w:spacing w:line="240" w:lineRule="auto"/>
              <w:ind w:hanging="271"/>
            </w:pPr>
            <w:r>
              <w:t>Cost/resource</w:t>
            </w:r>
          </w:p>
        </w:tc>
      </w:tr>
      <w:tr w:rsidR="00B00ED0" w14:paraId="0A393E94" w14:textId="77777777">
        <w:trPr>
          <w:trHeight w:val="285"/>
        </w:trPr>
        <w:tc>
          <w:tcPr>
            <w:tcW w:w="3910" w:type="dxa"/>
          </w:tcPr>
          <w:p w14:paraId="0A393E92" w14:textId="6D1BB2E4" w:rsidR="00B00ED0" w:rsidRDefault="00BB2F3D" w:rsidP="00BB2F3D">
            <w:pPr>
              <w:pStyle w:val="TableParagraph"/>
              <w:tabs>
                <w:tab w:val="left" w:pos="379"/>
              </w:tabs>
              <w:rPr>
                <w:i/>
              </w:rPr>
            </w:pPr>
            <w:r>
              <w:rPr>
                <w:rFonts w:ascii="MS Gothic" w:eastAsia="MS Gothic" w:hAnsi="MS Gothic" w:cstheme="minorHAnsi" w:hint="eastAsia"/>
                <w:bCs/>
                <w:color w:val="0000FF"/>
              </w:rPr>
              <w:t>☒</w:t>
            </w:r>
            <w:r w:rsidR="001A17BF" w:rsidRPr="00BB2F3D">
              <w:t xml:space="preserve">Process </w:t>
            </w:r>
            <w:r w:rsidR="001A17BF" w:rsidRPr="00BB2F3D">
              <w:rPr>
                <w:i/>
              </w:rPr>
              <w:t>(including Appropriate</w:t>
            </w:r>
            <w:r w:rsidR="001A17BF" w:rsidRPr="00BB2F3D">
              <w:rPr>
                <w:i/>
                <w:spacing w:val="-5"/>
              </w:rPr>
              <w:t xml:space="preserve"> </w:t>
            </w:r>
            <w:r w:rsidR="001A17BF" w:rsidRPr="00BB2F3D">
              <w:rPr>
                <w:i/>
              </w:rPr>
              <w:t>Use)</w:t>
            </w:r>
          </w:p>
        </w:tc>
        <w:tc>
          <w:tcPr>
            <w:tcW w:w="3869" w:type="dxa"/>
          </w:tcPr>
          <w:p w14:paraId="0A393E93" w14:textId="77777777" w:rsidR="00B00ED0" w:rsidRDefault="001A17BF">
            <w:pPr>
              <w:pStyle w:val="TableParagraph"/>
              <w:numPr>
                <w:ilvl w:val="0"/>
                <w:numId w:val="28"/>
              </w:numPr>
              <w:tabs>
                <w:tab w:val="left" w:pos="379"/>
              </w:tabs>
              <w:ind w:hanging="271"/>
            </w:pPr>
            <w:r>
              <w:t>Efficiency</w:t>
            </w:r>
          </w:p>
        </w:tc>
      </w:tr>
      <w:tr w:rsidR="00B00ED0" w14:paraId="0A393E97" w14:textId="77777777">
        <w:trPr>
          <w:trHeight w:val="287"/>
        </w:trPr>
        <w:tc>
          <w:tcPr>
            <w:tcW w:w="3910" w:type="dxa"/>
          </w:tcPr>
          <w:p w14:paraId="0A393E95" w14:textId="77777777" w:rsidR="00B00ED0" w:rsidRDefault="001A17BF">
            <w:pPr>
              <w:pStyle w:val="TableParagraph"/>
              <w:numPr>
                <w:ilvl w:val="0"/>
                <w:numId w:val="27"/>
              </w:numPr>
              <w:tabs>
                <w:tab w:val="left" w:pos="379"/>
              </w:tabs>
              <w:spacing w:before="3"/>
              <w:ind w:hanging="271"/>
            </w:pPr>
            <w:r>
              <w:t>Structure</w:t>
            </w:r>
          </w:p>
        </w:tc>
        <w:tc>
          <w:tcPr>
            <w:tcW w:w="3869" w:type="dxa"/>
          </w:tcPr>
          <w:p w14:paraId="0A393E96" w14:textId="77777777" w:rsidR="00B00ED0" w:rsidRDefault="00B00ED0">
            <w:pPr>
              <w:pStyle w:val="TableParagraph"/>
              <w:spacing w:line="240" w:lineRule="auto"/>
              <w:ind w:left="0" w:firstLine="0"/>
              <w:rPr>
                <w:rFonts w:ascii="Times New Roman"/>
                <w:sz w:val="20"/>
              </w:rPr>
            </w:pPr>
          </w:p>
        </w:tc>
      </w:tr>
    </w:tbl>
    <w:p w14:paraId="0A393E98" w14:textId="222F553F" w:rsidR="00B00ED0" w:rsidRDefault="002C7074">
      <w:pPr>
        <w:pStyle w:val="BodyText"/>
        <w:spacing w:before="9"/>
        <w:rPr>
          <w:b/>
          <w:sz w:val="18"/>
        </w:rPr>
      </w:pPr>
      <w:r>
        <w:rPr>
          <w:noProof/>
        </w:rPr>
        <mc:AlternateContent>
          <mc:Choice Requires="wps">
            <w:drawing>
              <wp:anchor distT="0" distB="0" distL="0" distR="0" simplePos="0" relativeHeight="251658241" behindDoc="1" locked="0" layoutInCell="1" allowOverlap="1" wp14:anchorId="0A393F65" wp14:editId="68EE89F4">
                <wp:simplePos x="0" y="0"/>
                <wp:positionH relativeFrom="page">
                  <wp:posOffset>620395</wp:posOffset>
                </wp:positionH>
                <wp:positionV relativeFrom="paragraph">
                  <wp:posOffset>173990</wp:posOffset>
                </wp:positionV>
                <wp:extent cx="6532245" cy="3142615"/>
                <wp:effectExtent l="10795" t="10795" r="10160" b="889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31426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393F72" w14:textId="77777777" w:rsidR="00CA6521" w:rsidRDefault="00CA6521">
                            <w:pPr>
                              <w:spacing w:line="267" w:lineRule="exact"/>
                              <w:ind w:left="103"/>
                              <w:rPr>
                                <w:b/>
                              </w:rPr>
                            </w:pPr>
                            <w:r>
                              <w:rPr>
                                <w:b/>
                              </w:rPr>
                              <w:t>Instructions</w:t>
                            </w:r>
                          </w:p>
                          <w:p w14:paraId="0A393F73" w14:textId="77777777" w:rsidR="00CA6521" w:rsidRDefault="00CA6521">
                            <w:pPr>
                              <w:numPr>
                                <w:ilvl w:val="0"/>
                                <w:numId w:val="26"/>
                              </w:numPr>
                              <w:tabs>
                                <w:tab w:val="left" w:pos="463"/>
                                <w:tab w:val="left" w:pos="464"/>
                              </w:tabs>
                              <w:ind w:right="364" w:hanging="359"/>
                            </w:pPr>
                            <w:r>
                              <w:t xml:space="preserve">Measures must be tested for all the data sources and levels of analyses that are specified. </w:t>
                            </w:r>
                            <w:r>
                              <w:rPr>
                                <w:b/>
                                <w:i/>
                              </w:rPr>
                              <w:t xml:space="preserve">If there is more than one set of data specifications or more than one level of analysis, contact NQF staff </w:t>
                            </w:r>
                            <w:r>
                              <w:t>about how to present all the testing information in one</w:t>
                            </w:r>
                            <w:r>
                              <w:rPr>
                                <w:spacing w:val="-10"/>
                              </w:rPr>
                              <w:t xml:space="preserve"> </w:t>
                            </w:r>
                            <w:r>
                              <w:t>form.</w:t>
                            </w:r>
                          </w:p>
                          <w:p w14:paraId="0A393F74" w14:textId="77777777" w:rsidR="00CA6521" w:rsidRDefault="00CA6521">
                            <w:pPr>
                              <w:numPr>
                                <w:ilvl w:val="0"/>
                                <w:numId w:val="26"/>
                              </w:numPr>
                              <w:tabs>
                                <w:tab w:val="left" w:pos="463"/>
                                <w:tab w:val="left" w:pos="464"/>
                              </w:tabs>
                              <w:ind w:left="463" w:hanging="360"/>
                              <w:rPr>
                                <w:b/>
                              </w:rPr>
                            </w:pPr>
                            <w:r>
                              <w:rPr>
                                <w:b/>
                              </w:rPr>
                              <w:t xml:space="preserve">For </w:t>
                            </w:r>
                            <w:r>
                              <w:rPr>
                                <w:b/>
                                <w:u w:val="single"/>
                              </w:rPr>
                              <w:t>all</w:t>
                            </w:r>
                            <w:r>
                              <w:rPr>
                                <w:b/>
                              </w:rPr>
                              <w:t xml:space="preserve"> measures, sections 1, 2a2, 2b1, 2b2, and 2b4 must be</w:t>
                            </w:r>
                            <w:r>
                              <w:rPr>
                                <w:b/>
                                <w:spacing w:val="-17"/>
                              </w:rPr>
                              <w:t xml:space="preserve"> </w:t>
                            </w:r>
                            <w:r>
                              <w:rPr>
                                <w:b/>
                              </w:rPr>
                              <w:t>completed.</w:t>
                            </w:r>
                          </w:p>
                          <w:p w14:paraId="0A393F75" w14:textId="77777777" w:rsidR="00CA6521" w:rsidRDefault="00CA6521">
                            <w:pPr>
                              <w:numPr>
                                <w:ilvl w:val="0"/>
                                <w:numId w:val="26"/>
                              </w:numPr>
                              <w:tabs>
                                <w:tab w:val="left" w:pos="463"/>
                                <w:tab w:val="left" w:pos="464"/>
                              </w:tabs>
                              <w:ind w:left="463" w:hanging="360"/>
                            </w:pPr>
                            <w:r>
                              <w:rPr>
                                <w:b/>
                              </w:rPr>
                              <w:t xml:space="preserve">For </w:t>
                            </w:r>
                            <w:r>
                              <w:rPr>
                                <w:b/>
                                <w:u w:val="single"/>
                              </w:rPr>
                              <w:t>outcome and resource use</w:t>
                            </w:r>
                            <w:r>
                              <w:rPr>
                                <w:b/>
                              </w:rPr>
                              <w:t xml:space="preserve"> measures</w:t>
                            </w:r>
                            <w:r>
                              <w:t xml:space="preserve">, section </w:t>
                            </w:r>
                            <w:r>
                              <w:rPr>
                                <w:b/>
                              </w:rPr>
                              <w:t xml:space="preserve">2b3 </w:t>
                            </w:r>
                            <w:r>
                              <w:t>also must be</w:t>
                            </w:r>
                            <w:r>
                              <w:rPr>
                                <w:spacing w:val="-15"/>
                              </w:rPr>
                              <w:t xml:space="preserve"> </w:t>
                            </w:r>
                            <w:r>
                              <w:t>completed.</w:t>
                            </w:r>
                          </w:p>
                          <w:p w14:paraId="0A393F76" w14:textId="253E7B65" w:rsidR="00CA6521" w:rsidRDefault="00CA6521">
                            <w:pPr>
                              <w:numPr>
                                <w:ilvl w:val="0"/>
                                <w:numId w:val="26"/>
                              </w:numPr>
                              <w:tabs>
                                <w:tab w:val="left" w:pos="463"/>
                                <w:tab w:val="left" w:pos="464"/>
                              </w:tabs>
                              <w:spacing w:before="3" w:line="237" w:lineRule="auto"/>
                              <w:ind w:left="463" w:right="146" w:hanging="360"/>
                            </w:pPr>
                            <w:r>
                              <w:t xml:space="preserve">If specified for </w:t>
                            </w:r>
                            <w:r>
                              <w:rPr>
                                <w:b/>
                                <w:u w:val="single"/>
                              </w:rPr>
                              <w:t>multiple data sources/sets of specifications</w:t>
                            </w:r>
                            <w:r>
                              <w:rPr>
                                <w:b/>
                              </w:rPr>
                              <w:t xml:space="preserve"> </w:t>
                            </w:r>
                            <w:r>
                              <w:t xml:space="preserve">(e.g., claims and EHRs), section </w:t>
                            </w:r>
                            <w:r>
                              <w:rPr>
                                <w:b/>
                              </w:rPr>
                              <w:t xml:space="preserve">2b5 </w:t>
                            </w:r>
                            <w:r>
                              <w:t>also must be completed.</w:t>
                            </w:r>
                          </w:p>
                          <w:p w14:paraId="0A393F77" w14:textId="77777777" w:rsidR="00CA6521" w:rsidRDefault="00CA6521">
                            <w:pPr>
                              <w:pStyle w:val="BodyText"/>
                              <w:numPr>
                                <w:ilvl w:val="0"/>
                                <w:numId w:val="26"/>
                              </w:numPr>
                              <w:tabs>
                                <w:tab w:val="left" w:pos="463"/>
                                <w:tab w:val="left" w:pos="464"/>
                              </w:tabs>
                              <w:spacing w:before="2"/>
                              <w:ind w:right="232" w:hanging="359"/>
                            </w:pPr>
                            <w:r>
                              <w:t xml:space="preserve">Respond to </w:t>
                            </w:r>
                            <w:r>
                              <w:rPr>
                                <w:u w:val="single"/>
                              </w:rPr>
                              <w:t>all</w:t>
                            </w:r>
                            <w:r>
                              <w:t xml:space="preserve"> questions as instructed with answers immediately following the question. All information on testing to demonstrate meeting the </w:t>
                            </w:r>
                            <w:proofErr w:type="spellStart"/>
                            <w:r>
                              <w:t>subcriteria</w:t>
                            </w:r>
                            <w:proofErr w:type="spellEnd"/>
                            <w:r>
                              <w:t xml:space="preserve"> for reliability (2a2) and validity (2b1-2b6) must be in this form. An appendix for </w:t>
                            </w:r>
                            <w:r>
                              <w:rPr>
                                <w:i/>
                              </w:rPr>
                              <w:t xml:space="preserve">supplemental </w:t>
                            </w:r>
                            <w:r>
                              <w:t>materials may be submitted, but there is no guarantee it will be reviewed.</w:t>
                            </w:r>
                          </w:p>
                          <w:p w14:paraId="0A393F78" w14:textId="77777777" w:rsidR="00CA6521" w:rsidRDefault="00CA6521">
                            <w:pPr>
                              <w:pStyle w:val="BodyText"/>
                              <w:numPr>
                                <w:ilvl w:val="0"/>
                                <w:numId w:val="26"/>
                              </w:numPr>
                              <w:tabs>
                                <w:tab w:val="left" w:pos="463"/>
                                <w:tab w:val="left" w:pos="464"/>
                              </w:tabs>
                              <w:spacing w:before="1" w:line="279" w:lineRule="exact"/>
                              <w:ind w:left="463" w:hanging="360"/>
                            </w:pPr>
                            <w:r>
                              <w:t>If you are unable to check a box, please highlight or shade the box for your</w:t>
                            </w:r>
                            <w:r>
                              <w:rPr>
                                <w:spacing w:val="-15"/>
                              </w:rPr>
                              <w:t xml:space="preserve"> </w:t>
                            </w:r>
                            <w:r>
                              <w:t>response.</w:t>
                            </w:r>
                          </w:p>
                          <w:p w14:paraId="0A393F79" w14:textId="77777777" w:rsidR="00CA6521" w:rsidRDefault="00CA6521">
                            <w:pPr>
                              <w:numPr>
                                <w:ilvl w:val="0"/>
                                <w:numId w:val="26"/>
                              </w:numPr>
                              <w:tabs>
                                <w:tab w:val="left" w:pos="463"/>
                                <w:tab w:val="left" w:pos="464"/>
                              </w:tabs>
                              <w:spacing w:line="279" w:lineRule="exact"/>
                              <w:ind w:left="463" w:hanging="360"/>
                            </w:pPr>
                            <w:r>
                              <w:t>Maximum of 25 pages (</w:t>
                            </w:r>
                            <w:proofErr w:type="spellStart"/>
                            <w:r>
                              <w:rPr>
                                <w:i/>
                              </w:rPr>
                              <w:t>incuding</w:t>
                            </w:r>
                            <w:proofErr w:type="spellEnd"/>
                            <w:r>
                              <w:rPr>
                                <w:i/>
                              </w:rPr>
                              <w:t xml:space="preserve"> questions/instructions; </w:t>
                            </w:r>
                            <w:r>
                              <w:t xml:space="preserve">minimum font size 11 </w:t>
                            </w:r>
                            <w:proofErr w:type="spellStart"/>
                            <w:r>
                              <w:t>pt</w:t>
                            </w:r>
                            <w:proofErr w:type="spellEnd"/>
                            <w:r>
                              <w:t>; do not change</w:t>
                            </w:r>
                            <w:r>
                              <w:rPr>
                                <w:spacing w:val="-24"/>
                              </w:rPr>
                              <w:t xml:space="preserve"> </w:t>
                            </w:r>
                            <w:r>
                              <w:t>margins).</w:t>
                            </w:r>
                          </w:p>
                          <w:p w14:paraId="0A393F7A" w14:textId="77777777" w:rsidR="00CA6521" w:rsidRDefault="00CA6521">
                            <w:pPr>
                              <w:ind w:left="463"/>
                              <w:rPr>
                                <w:b/>
                                <w:i/>
                              </w:rPr>
                            </w:pPr>
                            <w:r>
                              <w:rPr>
                                <w:b/>
                                <w:i/>
                              </w:rPr>
                              <w:t>Contact NQF staff if more pages are needed.</w:t>
                            </w:r>
                          </w:p>
                          <w:p w14:paraId="0A393F7B" w14:textId="77777777" w:rsidR="00CA6521" w:rsidRDefault="00CA6521">
                            <w:pPr>
                              <w:pStyle w:val="BodyText"/>
                              <w:numPr>
                                <w:ilvl w:val="0"/>
                                <w:numId w:val="26"/>
                              </w:numPr>
                              <w:tabs>
                                <w:tab w:val="left" w:pos="463"/>
                                <w:tab w:val="left" w:pos="464"/>
                              </w:tabs>
                              <w:spacing w:before="1"/>
                              <w:ind w:left="463" w:hanging="360"/>
                            </w:pPr>
                            <w:r>
                              <w:t>Contact NQF staff regarding questions. Check for resources at</w:t>
                            </w:r>
                            <w:r>
                              <w:rPr>
                                <w:color w:val="0000FF"/>
                              </w:rPr>
                              <w:t xml:space="preserve"> </w:t>
                            </w:r>
                            <w:hyperlink r:id="rId10">
                              <w:r>
                                <w:rPr>
                                  <w:color w:val="0000FF"/>
                                  <w:u w:val="single" w:color="0000FF"/>
                                </w:rPr>
                                <w:t>Submitting Standards</w:t>
                              </w:r>
                              <w:r>
                                <w:rPr>
                                  <w:color w:val="0000FF"/>
                                  <w:spacing w:val="-16"/>
                                  <w:u w:val="single" w:color="0000FF"/>
                                </w:rPr>
                                <w:t xml:space="preserve"> </w:t>
                              </w:r>
                              <w:r>
                                <w:rPr>
                                  <w:color w:val="0000FF"/>
                                  <w:u w:val="single" w:color="0000FF"/>
                                </w:rPr>
                                <w:t>webpage</w:t>
                              </w:r>
                              <w:r>
                                <w:t>.</w:t>
                              </w:r>
                            </w:hyperlink>
                          </w:p>
                          <w:p w14:paraId="0A393F7C" w14:textId="77777777" w:rsidR="00CA6521" w:rsidRDefault="00CA6521">
                            <w:pPr>
                              <w:pStyle w:val="BodyText"/>
                              <w:numPr>
                                <w:ilvl w:val="0"/>
                                <w:numId w:val="26"/>
                              </w:numPr>
                              <w:tabs>
                                <w:tab w:val="left" w:pos="463"/>
                                <w:tab w:val="left" w:pos="464"/>
                              </w:tabs>
                              <w:ind w:left="463" w:right="214" w:hanging="360"/>
                            </w:pPr>
                            <w:r>
                              <w:t xml:space="preserve">For information on the most updated guidance on </w:t>
                            </w:r>
                            <w:r>
                              <w:rPr>
                                <w:spacing w:val="-2"/>
                              </w:rPr>
                              <w:t xml:space="preserve">how </w:t>
                            </w:r>
                            <w:r>
                              <w:t>to address social risk factors variables and testing in this form refer to the release notes for version 7.1 of the Measure Testing</w:t>
                            </w:r>
                            <w:r>
                              <w:rPr>
                                <w:spacing w:val="-16"/>
                              </w:rPr>
                              <w:t xml:space="preserve"> </w:t>
                            </w:r>
                            <w:r>
                              <w:t>Attachment.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93F65" id="_x0000_t202" coordsize="21600,21600" o:spt="202" path="m,l,21600r21600,l21600,xe">
                <v:stroke joinstyle="miter"/>
                <v:path gradientshapeok="t" o:connecttype="rect"/>
              </v:shapetype>
              <v:shape id="Text Box 15" o:spid="_x0000_s1026" type="#_x0000_t202" style="position:absolute;margin-left:48.85pt;margin-top:13.7pt;width:514.35pt;height:247.4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" filled="f" strokeweight=".48pt">
                <v:textbox inset="0,0,0,0">
                  <w:txbxContent>
                    <w:p w14:paraId="0A393F72" w14:textId="77777777" w:rsidR="00CA6521" w:rsidRDefault="00CA6521">
                      <w:pPr>
                        <w:spacing w:line="267" w:lineRule="exact"/>
                        <w:ind w:left="103"/>
                        <w:rPr>
                          <w:b/>
                        </w:rPr>
                      </w:pPr>
                      <w:r>
                        <w:rPr>
                          <w:b/>
                        </w:rPr>
                        <w:t>Instructions</w:t>
                      </w:r>
                    </w:p>
                    <w:p w14:paraId="0A393F73" w14:textId="77777777" w:rsidR="00CA6521" w:rsidRDefault="00CA6521">
                      <w:pPr>
                        <w:numPr>
                          <w:ilvl w:val="0"/>
                          <w:numId w:val="26"/>
                        </w:numPr>
                        <w:tabs>
                          <w:tab w:val="left" w:pos="463"/>
                          <w:tab w:val="left" w:pos="464"/>
                        </w:tabs>
                        <w:ind w:right="364" w:hanging="359"/>
                      </w:pPr>
                      <w:r>
                        <w:t xml:space="preserve">Measures must be tested for all the data sources and levels of analyses that are specified. </w:t>
                      </w:r>
                      <w:r>
                        <w:rPr>
                          <w:b/>
                          <w:i/>
                        </w:rPr>
                        <w:t xml:space="preserve">If there is more than one set of data specifications or more than one level of analysis, contact NQF staff </w:t>
                      </w:r>
                      <w:r>
                        <w:t>about how to present all the testing information in one</w:t>
                      </w:r>
                      <w:r>
                        <w:rPr>
                          <w:spacing w:val="-10"/>
                        </w:rPr>
                        <w:t xml:space="preserve"> </w:t>
                      </w:r>
                      <w:r>
                        <w:t>form.</w:t>
                      </w:r>
                    </w:p>
                    <w:p w14:paraId="0A393F74" w14:textId="77777777" w:rsidR="00CA6521" w:rsidRDefault="00CA6521">
                      <w:pPr>
                        <w:numPr>
                          <w:ilvl w:val="0"/>
                          <w:numId w:val="26"/>
                        </w:numPr>
                        <w:tabs>
                          <w:tab w:val="left" w:pos="463"/>
                          <w:tab w:val="left" w:pos="464"/>
                        </w:tabs>
                        <w:ind w:left="463" w:hanging="360"/>
                        <w:rPr>
                          <w:b/>
                        </w:rPr>
                      </w:pPr>
                      <w:r>
                        <w:rPr>
                          <w:b/>
                        </w:rPr>
                        <w:t xml:space="preserve">For </w:t>
                      </w:r>
                      <w:r>
                        <w:rPr>
                          <w:b/>
                          <w:u w:val="single"/>
                        </w:rPr>
                        <w:t>all</w:t>
                      </w:r>
                      <w:r>
                        <w:rPr>
                          <w:b/>
                        </w:rPr>
                        <w:t xml:space="preserve"> measures, sections 1, 2a2, 2b1, 2b2, and 2b4 must be</w:t>
                      </w:r>
                      <w:r>
                        <w:rPr>
                          <w:b/>
                          <w:spacing w:val="-17"/>
                        </w:rPr>
                        <w:t xml:space="preserve"> </w:t>
                      </w:r>
                      <w:r>
                        <w:rPr>
                          <w:b/>
                        </w:rPr>
                        <w:t>completed.</w:t>
                      </w:r>
                    </w:p>
                    <w:p w14:paraId="0A393F75" w14:textId="77777777" w:rsidR="00CA6521" w:rsidRDefault="00CA6521">
                      <w:pPr>
                        <w:numPr>
                          <w:ilvl w:val="0"/>
                          <w:numId w:val="26"/>
                        </w:numPr>
                        <w:tabs>
                          <w:tab w:val="left" w:pos="463"/>
                          <w:tab w:val="left" w:pos="464"/>
                        </w:tabs>
                        <w:ind w:left="463" w:hanging="360"/>
                      </w:pPr>
                      <w:r>
                        <w:rPr>
                          <w:b/>
                        </w:rPr>
                        <w:t xml:space="preserve">For </w:t>
                      </w:r>
                      <w:r>
                        <w:rPr>
                          <w:b/>
                          <w:u w:val="single"/>
                        </w:rPr>
                        <w:t>outcome and resource use</w:t>
                      </w:r>
                      <w:r>
                        <w:rPr>
                          <w:b/>
                        </w:rPr>
                        <w:t xml:space="preserve"> measures</w:t>
                      </w:r>
                      <w:r>
                        <w:t xml:space="preserve">, section </w:t>
                      </w:r>
                      <w:r>
                        <w:rPr>
                          <w:b/>
                        </w:rPr>
                        <w:t xml:space="preserve">2b3 </w:t>
                      </w:r>
                      <w:r>
                        <w:t>also must be</w:t>
                      </w:r>
                      <w:r>
                        <w:rPr>
                          <w:spacing w:val="-15"/>
                        </w:rPr>
                        <w:t xml:space="preserve"> </w:t>
                      </w:r>
                      <w:r>
                        <w:t>completed.</w:t>
                      </w:r>
                    </w:p>
                    <w:p w14:paraId="0A393F76" w14:textId="253E7B65" w:rsidR="00CA6521" w:rsidRDefault="00CA6521">
                      <w:pPr>
                        <w:numPr>
                          <w:ilvl w:val="0"/>
                          <w:numId w:val="26"/>
                        </w:numPr>
                        <w:tabs>
                          <w:tab w:val="left" w:pos="463"/>
                          <w:tab w:val="left" w:pos="464"/>
                        </w:tabs>
                        <w:spacing w:before="3" w:line="237" w:lineRule="auto"/>
                        <w:ind w:left="463" w:right="146" w:hanging="360"/>
                      </w:pPr>
                      <w:r>
                        <w:t xml:space="preserve">If specified for </w:t>
                      </w:r>
                      <w:r>
                        <w:rPr>
                          <w:b/>
                          <w:u w:val="single"/>
                        </w:rPr>
                        <w:t>multiple data sources/sets of specifications</w:t>
                      </w:r>
                      <w:r>
                        <w:rPr>
                          <w:b/>
                        </w:rPr>
                        <w:t xml:space="preserve"> </w:t>
                      </w:r>
                      <w:r>
                        <w:t xml:space="preserve">(e.g., claims and EHRs), section </w:t>
                      </w:r>
                      <w:r>
                        <w:rPr>
                          <w:b/>
                        </w:rPr>
                        <w:t xml:space="preserve">2b5 </w:t>
                      </w:r>
                      <w:r>
                        <w:t>also must be completed.</w:t>
                      </w:r>
                    </w:p>
                    <w:p w14:paraId="0A393F77" w14:textId="77777777" w:rsidR="00CA6521" w:rsidRDefault="00CA6521">
                      <w:pPr>
                        <w:pStyle w:val="BodyText"/>
                        <w:numPr>
                          <w:ilvl w:val="0"/>
                          <w:numId w:val="26"/>
                        </w:numPr>
                        <w:tabs>
                          <w:tab w:val="left" w:pos="463"/>
                          <w:tab w:val="left" w:pos="464"/>
                        </w:tabs>
                        <w:spacing w:before="2"/>
                        <w:ind w:right="232" w:hanging="359"/>
                      </w:pPr>
                      <w:r>
                        <w:t xml:space="preserve">Respond to </w:t>
                      </w:r>
                      <w:r>
                        <w:rPr>
                          <w:u w:val="single"/>
                        </w:rPr>
                        <w:t>all</w:t>
                      </w:r>
                      <w:r>
                        <w:t xml:space="preserve"> questions as instructed with answers immediately following the question. All information on testing to demonstrate meeting the </w:t>
                      </w:r>
                      <w:proofErr w:type="spellStart"/>
                      <w:r>
                        <w:t>subcriteria</w:t>
                      </w:r>
                      <w:proofErr w:type="spellEnd"/>
                      <w:r>
                        <w:t xml:space="preserve"> for reliability (2a2) and validity (2b1-2b6) must be in this form. An appendix for </w:t>
                      </w:r>
                      <w:r>
                        <w:rPr>
                          <w:i/>
                        </w:rPr>
                        <w:t xml:space="preserve">supplemental </w:t>
                      </w:r>
                      <w:r>
                        <w:t>materials may be submitted, but there is no guarantee it will be reviewed.</w:t>
                      </w:r>
                    </w:p>
                    <w:p w14:paraId="0A393F78" w14:textId="77777777" w:rsidR="00CA6521" w:rsidRDefault="00CA6521">
                      <w:pPr>
                        <w:pStyle w:val="BodyText"/>
                        <w:numPr>
                          <w:ilvl w:val="0"/>
                          <w:numId w:val="26"/>
                        </w:numPr>
                        <w:tabs>
                          <w:tab w:val="left" w:pos="463"/>
                          <w:tab w:val="left" w:pos="464"/>
                        </w:tabs>
                        <w:spacing w:before="1" w:line="279" w:lineRule="exact"/>
                        <w:ind w:left="463" w:hanging="360"/>
                      </w:pPr>
                      <w:r>
                        <w:t>If you are unable to check a box, please highlight or shade the box for your</w:t>
                      </w:r>
                      <w:r>
                        <w:rPr>
                          <w:spacing w:val="-15"/>
                        </w:rPr>
                        <w:t xml:space="preserve"> </w:t>
                      </w:r>
                      <w:r>
                        <w:t>response.</w:t>
                      </w:r>
                    </w:p>
                    <w:p w14:paraId="0A393F79" w14:textId="77777777" w:rsidR="00CA6521" w:rsidRDefault="00CA6521">
                      <w:pPr>
                        <w:numPr>
                          <w:ilvl w:val="0"/>
                          <w:numId w:val="26"/>
                        </w:numPr>
                        <w:tabs>
                          <w:tab w:val="left" w:pos="463"/>
                          <w:tab w:val="left" w:pos="464"/>
                        </w:tabs>
                        <w:spacing w:line="279" w:lineRule="exact"/>
                        <w:ind w:left="463" w:hanging="360"/>
                      </w:pPr>
                      <w:r>
                        <w:t>Maximum of 25 pages (</w:t>
                      </w:r>
                      <w:proofErr w:type="spellStart"/>
                      <w:r>
                        <w:rPr>
                          <w:i/>
                        </w:rPr>
                        <w:t>incuding</w:t>
                      </w:r>
                      <w:proofErr w:type="spellEnd"/>
                      <w:r>
                        <w:rPr>
                          <w:i/>
                        </w:rPr>
                        <w:t xml:space="preserve"> questions/instructions; </w:t>
                      </w:r>
                      <w:r>
                        <w:t xml:space="preserve">minimum font size 11 </w:t>
                      </w:r>
                      <w:proofErr w:type="spellStart"/>
                      <w:r>
                        <w:t>pt</w:t>
                      </w:r>
                      <w:proofErr w:type="spellEnd"/>
                      <w:r>
                        <w:t>; do not change</w:t>
                      </w:r>
                      <w:r>
                        <w:rPr>
                          <w:spacing w:val="-24"/>
                        </w:rPr>
                        <w:t xml:space="preserve"> </w:t>
                      </w:r>
                      <w:r>
                        <w:t>margins).</w:t>
                      </w:r>
                    </w:p>
                    <w:p w14:paraId="0A393F7A" w14:textId="77777777" w:rsidR="00CA6521" w:rsidRDefault="00CA6521">
                      <w:pPr>
                        <w:ind w:left="463"/>
                        <w:rPr>
                          <w:b/>
                          <w:i/>
                        </w:rPr>
                      </w:pPr>
                      <w:r>
                        <w:rPr>
                          <w:b/>
                          <w:i/>
                        </w:rPr>
                        <w:t>Contact NQF staff if more pages are needed.</w:t>
                      </w:r>
                    </w:p>
                    <w:p w14:paraId="0A393F7B" w14:textId="77777777" w:rsidR="00CA6521" w:rsidRDefault="00CA6521">
                      <w:pPr>
                        <w:pStyle w:val="BodyText"/>
                        <w:numPr>
                          <w:ilvl w:val="0"/>
                          <w:numId w:val="26"/>
                        </w:numPr>
                        <w:tabs>
                          <w:tab w:val="left" w:pos="463"/>
                          <w:tab w:val="left" w:pos="464"/>
                        </w:tabs>
                        <w:spacing w:before="1"/>
                        <w:ind w:left="463" w:hanging="360"/>
                      </w:pPr>
                      <w:r>
                        <w:t>Contact NQF staff regarding questions. Check for resources at</w:t>
                      </w:r>
                      <w:r>
                        <w:rPr>
                          <w:color w:val="0000FF"/>
                        </w:rPr>
                        <w:t xml:space="preserve"> </w:t>
                      </w:r>
                      <w:hyperlink r:id="rId11">
                        <w:r>
                          <w:rPr>
                            <w:color w:val="0000FF"/>
                            <w:u w:val="single" w:color="0000FF"/>
                          </w:rPr>
                          <w:t>Submitting Standards</w:t>
                        </w:r>
                        <w:r>
                          <w:rPr>
                            <w:color w:val="0000FF"/>
                            <w:spacing w:val="-16"/>
                            <w:u w:val="single" w:color="0000FF"/>
                          </w:rPr>
                          <w:t xml:space="preserve"> </w:t>
                        </w:r>
                        <w:r>
                          <w:rPr>
                            <w:color w:val="0000FF"/>
                            <w:u w:val="single" w:color="0000FF"/>
                          </w:rPr>
                          <w:t>webpage</w:t>
                        </w:r>
                        <w:r>
                          <w:t>.</w:t>
                        </w:r>
                      </w:hyperlink>
                    </w:p>
                    <w:p w14:paraId="0A393F7C" w14:textId="77777777" w:rsidR="00CA6521" w:rsidRDefault="00CA6521">
                      <w:pPr>
                        <w:pStyle w:val="BodyText"/>
                        <w:numPr>
                          <w:ilvl w:val="0"/>
                          <w:numId w:val="26"/>
                        </w:numPr>
                        <w:tabs>
                          <w:tab w:val="left" w:pos="463"/>
                          <w:tab w:val="left" w:pos="464"/>
                        </w:tabs>
                        <w:ind w:left="463" w:right="214" w:hanging="360"/>
                      </w:pPr>
                      <w:r>
                        <w:t xml:space="preserve">For information on the most updated guidance on </w:t>
                      </w:r>
                      <w:r>
                        <w:rPr>
                          <w:spacing w:val="-2"/>
                        </w:rPr>
                        <w:t xml:space="preserve">how </w:t>
                      </w:r>
                      <w:r>
                        <w:t>to address social risk factors variables and testing in this form refer to the release notes for version 7.1 of the Measure Testing</w:t>
                      </w:r>
                      <w:r>
                        <w:rPr>
                          <w:spacing w:val="-16"/>
                        </w:rPr>
                        <w:t xml:space="preserve"> </w:t>
                      </w:r>
                      <w:r>
                        <w:t>Attachment.</w:t>
                      </w:r>
                    </w:p>
                  </w:txbxContent>
                </v:textbox>
                <w10:wrap type="topAndBottom" anchorx="page"/>
              </v:shape>
            </w:pict>
          </mc:Fallback>
        </mc:AlternateContent>
      </w:r>
      <w:r>
        <w:rPr>
          <w:noProof/>
        </w:rPr>
        <mc:AlternateContent>
          <mc:Choice Requires="wps">
            <w:drawing>
              <wp:anchor distT="0" distB="0" distL="0" distR="0" simplePos="0" relativeHeight="251658242" behindDoc="1" locked="0" layoutInCell="1" allowOverlap="1" wp14:anchorId="0A393F66" wp14:editId="6701FA15">
                <wp:simplePos x="0" y="0"/>
                <wp:positionH relativeFrom="page">
                  <wp:posOffset>620395</wp:posOffset>
                </wp:positionH>
                <wp:positionV relativeFrom="paragraph">
                  <wp:posOffset>3493135</wp:posOffset>
                </wp:positionV>
                <wp:extent cx="6532245" cy="2550160"/>
                <wp:effectExtent l="10795" t="5715" r="10160" b="6350"/>
                <wp:wrapTopAndBottom/>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25501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393F7D" w14:textId="77777777" w:rsidR="00CA6521" w:rsidRDefault="00CA6521">
                            <w:pPr>
                              <w:pStyle w:val="BodyText"/>
                              <w:ind w:left="103" w:right="248" w:hanging="1"/>
                            </w:pPr>
                            <w:r>
                              <w:rPr>
                                <w:b/>
                                <w:u w:val="single"/>
                              </w:rPr>
                              <w:t>Note</w:t>
                            </w:r>
                            <w:r>
                              <w:rPr>
                                <w:b/>
                              </w:rPr>
                              <w:t xml:space="preserve">: </w:t>
                            </w:r>
                            <w:r>
                              <w:t>The information provided in this form is intended to aid the Standing Committee and other stakeholders in understanding to what degree the testing results for this measure meet NQF’s evaluation criteria for testing.</w:t>
                            </w:r>
                          </w:p>
                          <w:p w14:paraId="0A393F7E" w14:textId="77777777" w:rsidR="00CA6521" w:rsidRDefault="00CA6521">
                            <w:pPr>
                              <w:pStyle w:val="BodyText"/>
                              <w:spacing w:before="10"/>
                              <w:rPr>
                                <w:b/>
                                <w:sz w:val="19"/>
                              </w:rPr>
                            </w:pPr>
                          </w:p>
                          <w:p w14:paraId="0A393F7F" w14:textId="77777777" w:rsidR="00CA6521" w:rsidRDefault="00CA6521">
                            <w:pPr>
                              <w:ind w:left="102" w:right="85"/>
                            </w:pPr>
                            <w:r>
                              <w:rPr>
                                <w:b/>
                              </w:rPr>
                              <w:t xml:space="preserve">2a2. Reliability testing </w:t>
                            </w:r>
                            <w:hyperlink w:anchor="_bookmark0" w:history="1">
                              <w:r>
                                <w:rPr>
                                  <w:b/>
                                  <w:color w:val="0000FF"/>
                                  <w:u w:val="single" w:color="0000FF"/>
                                  <w:vertAlign w:val="superscript"/>
                                </w:rPr>
                                <w:t>10</w:t>
                              </w:r>
                              <w:r>
                                <w:rPr>
                                  <w:b/>
                                  <w:color w:val="0000FF"/>
                                </w:rPr>
                                <w:t xml:space="preserve">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PRO-PMs) </w:t>
                            </w:r>
                            <w:r>
                              <w:rPr>
                                <w:b/>
                              </w:rPr>
                              <w:t>and composite performance measures</w:t>
                            </w:r>
                            <w:r>
                              <w:t>, reliability should be demonstrated for the computed performance score.</w:t>
                            </w:r>
                          </w:p>
                          <w:p w14:paraId="0A393F80" w14:textId="77777777" w:rsidR="00CA6521" w:rsidRDefault="00CA6521">
                            <w:pPr>
                              <w:pStyle w:val="BodyText"/>
                              <w:spacing w:before="1"/>
                              <w:rPr>
                                <w:b/>
                              </w:rPr>
                            </w:pPr>
                          </w:p>
                          <w:p w14:paraId="0A393F81" w14:textId="77777777" w:rsidR="00CA6521" w:rsidRDefault="00CA6521">
                            <w:pPr>
                              <w:ind w:left="103" w:right="202"/>
                            </w:pPr>
                            <w:r>
                              <w:rPr>
                                <w:b/>
                              </w:rPr>
                              <w:t xml:space="preserve">2b1. Validity testing </w:t>
                            </w:r>
                            <w:hyperlink w:anchor="_bookmark1" w:history="1">
                              <w:r>
                                <w:rPr>
                                  <w:b/>
                                  <w:color w:val="0000FF"/>
                                  <w:u w:val="single" w:color="0000FF"/>
                                  <w:vertAlign w:val="superscript"/>
                                </w:rPr>
                                <w:t>11</w:t>
                              </w:r>
                              <w:r>
                                <w:rPr>
                                  <w:b/>
                                  <w:color w:val="0000FF"/>
                                </w:rPr>
                                <w:t xml:space="preserve">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r>
                              <w:rPr>
                                <w:b/>
                              </w:rPr>
                              <w:t>instrument- based measures (including PRO-PMs) and composite performance measures</w:t>
                            </w:r>
                            <w:r>
                              <w:t>, validity should be demonstrated for the computed performance score.</w:t>
                            </w:r>
                          </w:p>
                          <w:p w14:paraId="0A393F82" w14:textId="77777777" w:rsidR="00CA6521" w:rsidRDefault="00CA6521">
                            <w:pPr>
                              <w:pStyle w:val="BodyText"/>
                              <w:spacing w:before="11"/>
                              <w:rPr>
                                <w:b/>
                                <w:sz w:val="21"/>
                              </w:rPr>
                            </w:pPr>
                          </w:p>
                          <w:p w14:paraId="0A393F83" w14:textId="77777777" w:rsidR="00CA6521" w:rsidRDefault="00CA6521">
                            <w:pPr>
                              <w:pStyle w:val="BodyText"/>
                              <w:ind w:left="103" w:right="128"/>
                              <w:rPr>
                                <w:b/>
                              </w:rPr>
                            </w:pPr>
                            <w:r>
                              <w:rPr>
                                <w:b/>
                              </w:rPr>
                              <w:t xml:space="preserve">2b2. Exclusions </w:t>
                            </w:r>
                            <w:r>
                              <w:t xml:space="preserve">are supported by the clinical evidence and are of </w:t>
                            </w:r>
                            <w:proofErr w:type="gramStart"/>
                            <w:r>
                              <w:t>sufficient</w:t>
                            </w:r>
                            <w:proofErr w:type="gramEnd"/>
                            <w:r>
                              <w:t xml:space="preserve"> frequency to warrant inclusion in the specifications of the measure; </w:t>
                            </w:r>
                            <w:hyperlink w:anchor="_bookmark2" w:history="1">
                              <w:r>
                                <w:rPr>
                                  <w:b/>
                                  <w:color w:val="0000FF"/>
                                  <w:u w:val="single" w:color="0000FF"/>
                                  <w:vertAlign w:val="superscript"/>
                                </w:rPr>
                                <w:t>12</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93F66" id="Text Box 14" o:spid="_x0000_s1027" type="#_x0000_t202" style="position:absolute;margin-left:48.85pt;margin-top:275.05pt;width:514.35pt;height:200.8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" filled="f" strokeweight=".48pt">
                <v:textbox inset="0,0,0,0">
                  <w:txbxContent>
                    <w:p w14:paraId="0A393F7D" w14:textId="77777777" w:rsidR="00CA6521" w:rsidRDefault="00CA6521">
                      <w:pPr>
                        <w:pStyle w:val="BodyText"/>
                        <w:ind w:left="103" w:right="248" w:hanging="1"/>
                      </w:pPr>
                      <w:r>
                        <w:rPr>
                          <w:b/>
                          <w:u w:val="single"/>
                        </w:rPr>
                        <w:t>Note</w:t>
                      </w:r>
                      <w:r>
                        <w:rPr>
                          <w:b/>
                        </w:rPr>
                        <w:t xml:space="preserve">: </w:t>
                      </w:r>
                      <w:r>
                        <w:t>The information provided in this form is intended to aid the Standing Committee and other stakeholders in understanding to what degree the testing results for this measure meet NQF’s evaluation criteria for testing.</w:t>
                      </w:r>
                    </w:p>
                    <w:p w14:paraId="0A393F7E" w14:textId="77777777" w:rsidR="00CA6521" w:rsidRDefault="00CA6521">
                      <w:pPr>
                        <w:pStyle w:val="BodyText"/>
                        <w:spacing w:before="10"/>
                        <w:rPr>
                          <w:b/>
                          <w:sz w:val="19"/>
                        </w:rPr>
                      </w:pPr>
                    </w:p>
                    <w:p w14:paraId="0A393F7F" w14:textId="77777777" w:rsidR="00CA6521" w:rsidRDefault="00CA6521">
                      <w:pPr>
                        <w:ind w:left="102" w:right="85"/>
                      </w:pPr>
                      <w:r>
                        <w:rPr>
                          <w:b/>
                        </w:rPr>
                        <w:t xml:space="preserve">2a2. Reliability testing </w:t>
                      </w:r>
                      <w:hyperlink w:anchor="_bookmark0" w:history="1">
                        <w:r>
                          <w:rPr>
                            <w:b/>
                            <w:color w:val="0000FF"/>
                            <w:u w:val="single" w:color="0000FF"/>
                            <w:vertAlign w:val="superscript"/>
                          </w:rPr>
                          <w:t>10</w:t>
                        </w:r>
                        <w:r>
                          <w:rPr>
                            <w:b/>
                            <w:color w:val="0000FF"/>
                          </w:rPr>
                          <w:t xml:space="preserve">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PRO-PMs) </w:t>
                      </w:r>
                      <w:r>
                        <w:rPr>
                          <w:b/>
                        </w:rPr>
                        <w:t>and composite performance measures</w:t>
                      </w:r>
                      <w:r>
                        <w:t>, reliability should be demonstrated for the computed performance score.</w:t>
                      </w:r>
                    </w:p>
                    <w:p w14:paraId="0A393F80" w14:textId="77777777" w:rsidR="00CA6521" w:rsidRDefault="00CA6521">
                      <w:pPr>
                        <w:pStyle w:val="BodyText"/>
                        <w:spacing w:before="1"/>
                        <w:rPr>
                          <w:b/>
                        </w:rPr>
                      </w:pPr>
                    </w:p>
                    <w:p w14:paraId="0A393F81" w14:textId="77777777" w:rsidR="00CA6521" w:rsidRDefault="00CA6521">
                      <w:pPr>
                        <w:ind w:left="103" w:right="202"/>
                      </w:pPr>
                      <w:r>
                        <w:rPr>
                          <w:b/>
                        </w:rPr>
                        <w:t xml:space="preserve">2b1. Validity testing </w:t>
                      </w:r>
                      <w:hyperlink w:anchor="_bookmark1" w:history="1">
                        <w:r>
                          <w:rPr>
                            <w:b/>
                            <w:color w:val="0000FF"/>
                            <w:u w:val="single" w:color="0000FF"/>
                            <w:vertAlign w:val="superscript"/>
                          </w:rPr>
                          <w:t>11</w:t>
                        </w:r>
                        <w:r>
                          <w:rPr>
                            <w:b/>
                            <w:color w:val="0000FF"/>
                          </w:rPr>
                          <w:t xml:space="preserve">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r>
                        <w:rPr>
                          <w:b/>
                        </w:rPr>
                        <w:t>instrument- based measures (including PRO-PMs) and composite performance measures</w:t>
                      </w:r>
                      <w:r>
                        <w:t>, validity should be demonstrated for the computed performance score.</w:t>
                      </w:r>
                    </w:p>
                    <w:p w14:paraId="0A393F82" w14:textId="77777777" w:rsidR="00CA6521" w:rsidRDefault="00CA6521">
                      <w:pPr>
                        <w:pStyle w:val="BodyText"/>
                        <w:spacing w:before="11"/>
                        <w:rPr>
                          <w:b/>
                          <w:sz w:val="21"/>
                        </w:rPr>
                      </w:pPr>
                    </w:p>
                    <w:p w14:paraId="0A393F83" w14:textId="77777777" w:rsidR="00CA6521" w:rsidRDefault="00CA6521">
                      <w:pPr>
                        <w:pStyle w:val="BodyText"/>
                        <w:ind w:left="103" w:right="128"/>
                        <w:rPr>
                          <w:b/>
                        </w:rPr>
                      </w:pPr>
                      <w:r>
                        <w:rPr>
                          <w:b/>
                        </w:rPr>
                        <w:t xml:space="preserve">2b2. Exclusions </w:t>
                      </w:r>
                      <w:r>
                        <w:t xml:space="preserve">are supported by the clinical evidence and are of </w:t>
                      </w:r>
                      <w:proofErr w:type="gramStart"/>
                      <w:r>
                        <w:t>sufficient</w:t>
                      </w:r>
                      <w:proofErr w:type="gramEnd"/>
                      <w:r>
                        <w:t xml:space="preserve"> frequency to warrant inclusion in the specifications of the measure; </w:t>
                      </w:r>
                      <w:hyperlink w:anchor="_bookmark2" w:history="1">
                        <w:r>
                          <w:rPr>
                            <w:b/>
                            <w:color w:val="0000FF"/>
                            <w:u w:val="single" w:color="0000FF"/>
                            <w:vertAlign w:val="superscript"/>
                          </w:rPr>
                          <w:t>12</w:t>
                        </w:r>
                      </w:hyperlink>
                    </w:p>
                  </w:txbxContent>
                </v:textbox>
                <w10:wrap type="topAndBottom" anchorx="page"/>
              </v:shape>
            </w:pict>
          </mc:Fallback>
        </mc:AlternateContent>
      </w:r>
    </w:p>
    <w:p w14:paraId="0A393E99" w14:textId="77777777" w:rsidR="00B00ED0" w:rsidRDefault="00B00ED0">
      <w:pPr>
        <w:pStyle w:val="BodyText"/>
        <w:spacing w:before="5"/>
        <w:rPr>
          <w:b/>
          <w:sz w:val="16"/>
        </w:rPr>
      </w:pPr>
    </w:p>
    <w:p w14:paraId="0A393E9A" w14:textId="77777777" w:rsidR="00B00ED0" w:rsidRDefault="00B00ED0">
      <w:pPr>
        <w:rPr>
          <w:sz w:val="16"/>
        </w:rPr>
        <w:sectPr w:rsidR="00B00ED0">
          <w:footerReference w:type="default" r:id="rId12"/>
          <w:type w:val="continuous"/>
          <w:pgSz w:w="12240" w:h="15840"/>
          <w:pgMar w:top="1400" w:right="860" w:bottom="940" w:left="860" w:header="720" w:footer="746" w:gutter="0"/>
          <w:pgNumType w:start="1"/>
          <w:cols w:space="720"/>
        </w:sectPr>
      </w:pPr>
    </w:p>
    <w:p w14:paraId="0A393E9B" w14:textId="3141E923" w:rsidR="00B00ED0" w:rsidRDefault="002C7074">
      <w:pPr>
        <w:pStyle w:val="Heading1"/>
        <w:spacing w:before="29"/>
        <w:ind w:left="224"/>
      </w:pPr>
      <w:r>
        <w:rPr>
          <w:noProof/>
        </w:rPr>
        <w:lastRenderedPageBreak/>
        <mc:AlternateContent>
          <mc:Choice Requires="wpg">
            <w:drawing>
              <wp:anchor distT="0" distB="0" distL="114300" distR="114300" simplePos="0" relativeHeight="251658240" behindDoc="1" locked="0" layoutInCell="1" allowOverlap="1" wp14:anchorId="0A393F67" wp14:editId="31700378">
                <wp:simplePos x="0" y="0"/>
                <wp:positionH relativeFrom="page">
                  <wp:posOffset>617220</wp:posOffset>
                </wp:positionH>
                <wp:positionV relativeFrom="page">
                  <wp:posOffset>914400</wp:posOffset>
                </wp:positionV>
                <wp:extent cx="6537960" cy="8150860"/>
                <wp:effectExtent l="7620" t="9525" r="7620" b="12065"/>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8150860"/>
                          <a:chOff x="972" y="1440"/>
                          <a:chExt cx="10296" cy="12836"/>
                        </a:xfrm>
                      </wpg:grpSpPr>
                      <wps:wsp>
                        <wps:cNvPr id="11" name="Line 13"/>
                        <wps:cNvCnPr>
                          <a:cxnSpLocks noChangeShapeType="1"/>
                        </wps:cNvCnPr>
                        <wps:spPr bwMode="auto">
                          <a:xfrm>
                            <a:off x="982" y="1445"/>
                            <a:ext cx="1027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77" y="1440"/>
                            <a:ext cx="0" cy="1283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3" name="Line 11"/>
                        <wps:cNvCnPr>
                          <a:cxnSpLocks noChangeShapeType="1"/>
                        </wps:cNvCnPr>
                        <wps:spPr bwMode="auto">
                          <a:xfrm>
                            <a:off x="982" y="14270"/>
                            <a:ext cx="1027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 name="Line 10"/>
                        <wps:cNvCnPr>
                          <a:cxnSpLocks noChangeShapeType="1"/>
                        </wps:cNvCnPr>
                        <wps:spPr bwMode="auto">
                          <a:xfrm>
                            <a:off x="11263" y="1440"/>
                            <a:ext cx="0" cy="1283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8FBD09" id="Group 9" o:spid="_x0000_s1026" style="position:absolute;margin-left:48.6pt;margin-top:1in;width:514.8pt;height:641.8pt;z-index:-251658240;mso-position-horizontal-relative:page;mso-position-vertical-relative:page" coordorigin="972,1440" coordsize="10296,12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">
                <v:line id="Line 13" o:spid="_x0000_s1027" style="position:absolute;visibility:visible;mso-wrap-style:square" from="982,1445" to="11258,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v:line id="Line 12" o:spid="_x0000_s1028" style="position:absolute;visibility:visible;mso-wrap-style:square" from="977,1440" to="977,1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v:line id="Line 11" o:spid="_x0000_s1029" style="position:absolute;visibility:visible;mso-wrap-style:square" from="982,14270" to="11258,1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" strokeweight=".16969mm"/>
                <v:line id="Line 10" o:spid="_x0000_s1030" style="position:absolute;visibility:visible;mso-wrap-style:square" from="11263,1440" to="11263,1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w10:wrap anchorx="page" anchory="page"/>
              </v:group>
            </w:pict>
          </mc:Fallback>
        </mc:AlternateContent>
      </w:r>
      <w:r w:rsidR="001A17BF">
        <w:t>AND</w:t>
      </w:r>
    </w:p>
    <w:p w14:paraId="0A393E9C" w14:textId="77777777" w:rsidR="00B00ED0" w:rsidRDefault="001A17BF">
      <w:pPr>
        <w:pStyle w:val="BodyText"/>
        <w:ind w:left="224" w:right="521"/>
        <w:rPr>
          <w:b/>
        </w:rPr>
      </w:pPr>
      <w:r>
        <w:t xml:space="preserve">If patient preference (e.g., informed </w:t>
      </w:r>
      <w:proofErr w:type="spellStart"/>
      <w:r>
        <w:t>decisionmaking</w:t>
      </w:r>
      <w:proofErr w:type="spellEnd"/>
      <w: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_bookmark3" w:history="1">
        <w:r>
          <w:rPr>
            <w:b/>
            <w:color w:val="0000FF"/>
            <w:u w:val="single" w:color="0000FF"/>
            <w:vertAlign w:val="superscript"/>
          </w:rPr>
          <w:t>13</w:t>
        </w:r>
      </w:hyperlink>
    </w:p>
    <w:p w14:paraId="0A393E9D" w14:textId="77777777" w:rsidR="00B00ED0" w:rsidRDefault="00B00ED0">
      <w:pPr>
        <w:pStyle w:val="BodyText"/>
        <w:spacing w:before="4"/>
        <w:rPr>
          <w:b/>
          <w:sz w:val="17"/>
        </w:rPr>
      </w:pPr>
    </w:p>
    <w:p w14:paraId="0A393E9E" w14:textId="77777777" w:rsidR="00B00ED0" w:rsidRDefault="001A17BF">
      <w:pPr>
        <w:spacing w:before="56"/>
        <w:ind w:left="224"/>
      </w:pPr>
      <w:r>
        <w:rPr>
          <w:b/>
        </w:rPr>
        <w:t xml:space="preserve">2b3. For outcome measures and other measures when indicated </w:t>
      </w:r>
      <w:r>
        <w:t>(e.g., resource use):</w:t>
      </w:r>
    </w:p>
    <w:p w14:paraId="0A393E9F" w14:textId="77777777" w:rsidR="00B00ED0" w:rsidRDefault="001A17BF">
      <w:pPr>
        <w:pStyle w:val="ListParagraph"/>
        <w:numPr>
          <w:ilvl w:val="0"/>
          <w:numId w:val="25"/>
        </w:numPr>
        <w:tabs>
          <w:tab w:val="left" w:pos="441"/>
        </w:tabs>
        <w:ind w:right="229" w:firstLine="0"/>
      </w:pPr>
      <w:r>
        <w:rPr>
          <w:b/>
        </w:rPr>
        <w:t xml:space="preserve">an evidence-based risk-adjustment strategy </w:t>
      </w:r>
      <w:r>
        <w:t>(e.g., risk models, risk stratification) is specified; is based on patient factors (including clinical and social risk factors) that influence the measured outcome and are present at start of care;</w:t>
      </w:r>
      <w:r>
        <w:rPr>
          <w:color w:val="0000FF"/>
          <w:vertAlign w:val="superscript"/>
        </w:rPr>
        <w:t xml:space="preserve"> </w:t>
      </w:r>
      <w:hyperlink w:anchor="_bookmark4" w:history="1">
        <w:r>
          <w:rPr>
            <w:b/>
            <w:color w:val="0000FF"/>
            <w:u w:val="single" w:color="0000FF"/>
            <w:vertAlign w:val="superscript"/>
          </w:rPr>
          <w:t>14</w:t>
        </w:r>
      </w:hyperlink>
      <w:hyperlink w:anchor="_bookmark4" w:history="1">
        <w:r>
          <w:rPr>
            <w:b/>
            <w:u w:val="single" w:color="0000FF"/>
            <w:vertAlign w:val="superscript"/>
          </w:rPr>
          <w:t>,</w:t>
        </w:r>
        <w:r>
          <w:rPr>
            <w:b/>
            <w:color w:val="0000FF"/>
            <w:u w:val="single" w:color="0000FF"/>
            <w:vertAlign w:val="superscript"/>
          </w:rPr>
          <w:t>15</w:t>
        </w:r>
        <w:r>
          <w:rPr>
            <w:b/>
            <w:color w:val="0000FF"/>
          </w:rPr>
          <w:t xml:space="preserve"> </w:t>
        </w:r>
      </w:hyperlink>
      <w:r>
        <w:t>and has demonstrated adequate discrimination and</w:t>
      </w:r>
      <w:r>
        <w:rPr>
          <w:spacing w:val="-11"/>
        </w:rPr>
        <w:t xml:space="preserve"> </w:t>
      </w:r>
      <w:r>
        <w:t>calibration</w:t>
      </w:r>
    </w:p>
    <w:p w14:paraId="0A393EA0" w14:textId="77777777" w:rsidR="00B00ED0" w:rsidRDefault="001A17BF">
      <w:pPr>
        <w:pStyle w:val="Heading1"/>
        <w:spacing w:before="1"/>
        <w:ind w:left="224"/>
      </w:pPr>
      <w:r>
        <w:t>OR</w:t>
      </w:r>
    </w:p>
    <w:p w14:paraId="0A393EA1" w14:textId="77777777" w:rsidR="00B00ED0" w:rsidRDefault="001A17BF">
      <w:pPr>
        <w:pStyle w:val="ListParagraph"/>
        <w:numPr>
          <w:ilvl w:val="0"/>
          <w:numId w:val="25"/>
        </w:numPr>
        <w:tabs>
          <w:tab w:val="left" w:pos="441"/>
        </w:tabs>
        <w:spacing w:before="1"/>
        <w:ind w:left="440" w:hanging="216"/>
      </w:pPr>
      <w:r>
        <w:t>rationale/data support no risk adjustment/ stratification.</w:t>
      </w:r>
    </w:p>
    <w:p w14:paraId="0A393EA2" w14:textId="77777777" w:rsidR="00B00ED0" w:rsidRDefault="00B00ED0">
      <w:pPr>
        <w:pStyle w:val="BodyText"/>
        <w:spacing w:before="10"/>
        <w:rPr>
          <w:sz w:val="21"/>
        </w:rPr>
      </w:pPr>
    </w:p>
    <w:p w14:paraId="0A393EA3" w14:textId="77777777" w:rsidR="00B00ED0" w:rsidRDefault="001A17BF">
      <w:pPr>
        <w:ind w:left="224" w:right="712"/>
        <w:jc w:val="both"/>
      </w:pPr>
      <w:r>
        <w:rPr>
          <w:b/>
        </w:rPr>
        <w:t xml:space="preserve">2b4. </w:t>
      </w:r>
      <w:r>
        <w:t xml:space="preserve">Data analysis of computed measure scores demonstrates that methods for scoring and analysis of the specified measure allow for </w:t>
      </w:r>
      <w:r>
        <w:rPr>
          <w:b/>
        </w:rPr>
        <w:t xml:space="preserve">identification of statistically significant and practically/clinically meaningful </w:t>
      </w:r>
      <w:hyperlink w:anchor="_bookmark5" w:history="1">
        <w:r>
          <w:rPr>
            <w:b/>
            <w:color w:val="0000FF"/>
            <w:spacing w:val="-4"/>
            <w:u w:val="single" w:color="0000FF"/>
            <w:vertAlign w:val="superscript"/>
          </w:rPr>
          <w:t>16</w:t>
        </w:r>
      </w:hyperlink>
      <w:r>
        <w:rPr>
          <w:b/>
          <w:color w:val="0000FF"/>
          <w:spacing w:val="-4"/>
        </w:rPr>
        <w:t xml:space="preserve"> </w:t>
      </w:r>
      <w:r>
        <w:rPr>
          <w:b/>
        </w:rPr>
        <w:t>differences in performance</w:t>
      </w:r>
      <w:r>
        <w:t>;</w:t>
      </w:r>
    </w:p>
    <w:p w14:paraId="0A393EA4" w14:textId="77777777" w:rsidR="00B00ED0" w:rsidRDefault="001A17BF">
      <w:pPr>
        <w:pStyle w:val="Heading1"/>
        <w:ind w:left="224"/>
      </w:pPr>
      <w:r>
        <w:t>OR</w:t>
      </w:r>
    </w:p>
    <w:p w14:paraId="0A393EA5" w14:textId="77777777" w:rsidR="00B00ED0" w:rsidRDefault="001A17BF">
      <w:pPr>
        <w:pStyle w:val="BodyText"/>
        <w:spacing w:before="1"/>
        <w:ind w:left="224"/>
      </w:pPr>
      <w:r>
        <w:t>there is evidence of overall less-than-optimal performance.</w:t>
      </w:r>
    </w:p>
    <w:p w14:paraId="0A393EA6" w14:textId="77777777" w:rsidR="00B00ED0" w:rsidRDefault="00B00ED0">
      <w:pPr>
        <w:pStyle w:val="BodyText"/>
      </w:pPr>
    </w:p>
    <w:p w14:paraId="0A393EA7" w14:textId="77777777" w:rsidR="00B00ED0" w:rsidRDefault="001A17BF">
      <w:pPr>
        <w:pStyle w:val="Heading1"/>
        <w:ind w:left="224"/>
        <w:rPr>
          <w:b w:val="0"/>
        </w:rPr>
      </w:pPr>
      <w:r>
        <w:t>2b5. If multiple data sources/methods are specified, there is demonstration they produce comparable results</w:t>
      </w:r>
      <w:r>
        <w:rPr>
          <w:b w:val="0"/>
        </w:rPr>
        <w:t>.</w:t>
      </w:r>
    </w:p>
    <w:p w14:paraId="0A393EA8" w14:textId="77777777" w:rsidR="00B00ED0" w:rsidRDefault="00B00ED0">
      <w:pPr>
        <w:pStyle w:val="BodyText"/>
      </w:pPr>
    </w:p>
    <w:p w14:paraId="0A393EA9" w14:textId="77777777" w:rsidR="00B00ED0" w:rsidRDefault="001A17BF">
      <w:pPr>
        <w:pStyle w:val="BodyText"/>
        <w:ind w:left="224" w:right="696"/>
      </w:pPr>
      <w:r>
        <w:rPr>
          <w:b/>
        </w:rPr>
        <w:t xml:space="preserve">2b6. </w:t>
      </w:r>
      <w:r>
        <w:t xml:space="preserve">Analyses identify the extent and distribution of </w:t>
      </w:r>
      <w:r>
        <w:rPr>
          <w:b/>
        </w:rPr>
        <w:t xml:space="preserve">missing data </w:t>
      </w:r>
      <w:r>
        <w:t xml:space="preserve">(or nonresponse) and demonstrate that performance results are not biased due to systematic missing data (or differences between responders and </w:t>
      </w:r>
      <w:proofErr w:type="spellStart"/>
      <w:r>
        <w:t>nonresponders</w:t>
      </w:r>
      <w:proofErr w:type="spellEnd"/>
      <w:r>
        <w:t>) and how the specified handling of missing data minimizes bias.</w:t>
      </w:r>
    </w:p>
    <w:p w14:paraId="0A393EAA" w14:textId="77777777" w:rsidR="00B00ED0" w:rsidRDefault="00B00ED0">
      <w:pPr>
        <w:pStyle w:val="BodyText"/>
        <w:spacing w:before="2"/>
        <w:rPr>
          <w:sz w:val="20"/>
        </w:rPr>
      </w:pPr>
    </w:p>
    <w:p w14:paraId="0A393EAB" w14:textId="77777777" w:rsidR="00B00ED0" w:rsidRDefault="001A17BF">
      <w:pPr>
        <w:ind w:left="224"/>
        <w:rPr>
          <w:b/>
          <w:sz w:val="20"/>
        </w:rPr>
      </w:pPr>
      <w:bookmarkStart w:id="2" w:name="_bookmark0"/>
      <w:bookmarkEnd w:id="2"/>
      <w:r>
        <w:rPr>
          <w:b/>
          <w:sz w:val="20"/>
        </w:rPr>
        <w:t>Notes</w:t>
      </w:r>
    </w:p>
    <w:p w14:paraId="0A393EAC" w14:textId="77777777" w:rsidR="00B00ED0" w:rsidRDefault="001A17BF">
      <w:pPr>
        <w:pStyle w:val="ListParagraph"/>
        <w:numPr>
          <w:ilvl w:val="0"/>
          <w:numId w:val="24"/>
        </w:numPr>
        <w:tabs>
          <w:tab w:val="left" w:pos="525"/>
        </w:tabs>
        <w:spacing w:before="1"/>
        <w:ind w:right="418" w:firstLine="0"/>
        <w:rPr>
          <w:sz w:val="20"/>
        </w:rPr>
      </w:pPr>
      <w:r>
        <w:rPr>
          <w:sz w:val="20"/>
        </w:rPr>
        <w:t xml:space="preserve">Reliability testing applies to both the data elements and computed measure score. Examples of reliability testing for data elements </w:t>
      </w:r>
      <w:proofErr w:type="gramStart"/>
      <w:r>
        <w:rPr>
          <w:sz w:val="20"/>
        </w:rPr>
        <w:t>include, but</w:t>
      </w:r>
      <w:proofErr w:type="gramEnd"/>
      <w:r>
        <w:rPr>
          <w:sz w:val="20"/>
        </w:rPr>
        <w:t xml:space="preserve"> are not limited to: inter-rater/abstractor or intra-rater/abstractor studies; internal consistency for multi-item scales; test-retest for survey items. Reliability testing of the measure score addresses precision of</w:t>
      </w:r>
      <w:bookmarkStart w:id="3" w:name="_bookmark1"/>
      <w:bookmarkEnd w:id="3"/>
      <w:r>
        <w:rPr>
          <w:sz w:val="20"/>
        </w:rPr>
        <w:t xml:space="preserve"> measurement (e.g.,</w:t>
      </w:r>
      <w:r>
        <w:rPr>
          <w:spacing w:val="2"/>
          <w:sz w:val="20"/>
        </w:rPr>
        <w:t xml:space="preserve"> </w:t>
      </w:r>
      <w:r>
        <w:rPr>
          <w:sz w:val="20"/>
        </w:rPr>
        <w:t>signal-to-noise).</w:t>
      </w:r>
    </w:p>
    <w:p w14:paraId="0A393EAD" w14:textId="77777777" w:rsidR="00B00ED0" w:rsidRDefault="001A17BF">
      <w:pPr>
        <w:pStyle w:val="ListParagraph"/>
        <w:numPr>
          <w:ilvl w:val="0"/>
          <w:numId w:val="24"/>
        </w:numPr>
        <w:tabs>
          <w:tab w:val="left" w:pos="525"/>
        </w:tabs>
        <w:ind w:right="300" w:firstLine="0"/>
        <w:rPr>
          <w:sz w:val="20"/>
        </w:rPr>
      </w:pPr>
      <w:r>
        <w:rPr>
          <w:sz w:val="20"/>
        </w:rPr>
        <w:t>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 The degree of consensus and any areas of disagreement must be</w:t>
      </w:r>
      <w:bookmarkStart w:id="4" w:name="_bookmark2"/>
      <w:bookmarkEnd w:id="4"/>
      <w:r>
        <w:rPr>
          <w:sz w:val="20"/>
        </w:rPr>
        <w:t xml:space="preserve"> provided/discussed.</w:t>
      </w:r>
    </w:p>
    <w:p w14:paraId="0A393EAE" w14:textId="77777777" w:rsidR="00B00ED0" w:rsidRDefault="001A17BF">
      <w:pPr>
        <w:pStyle w:val="ListParagraph"/>
        <w:numPr>
          <w:ilvl w:val="0"/>
          <w:numId w:val="24"/>
        </w:numPr>
        <w:tabs>
          <w:tab w:val="left" w:pos="525"/>
        </w:tabs>
        <w:ind w:right="1202" w:firstLine="0"/>
        <w:rPr>
          <w:sz w:val="20"/>
        </w:rPr>
      </w:pPr>
      <w:r>
        <w:rPr>
          <w:sz w:val="20"/>
        </w:rPr>
        <w:t>Examples of evidence that an exclusion distorts measure results include, but are not limited to: frequency of occurrence,</w:t>
      </w:r>
      <w:r>
        <w:rPr>
          <w:spacing w:val="-1"/>
          <w:sz w:val="20"/>
        </w:rPr>
        <w:t xml:space="preserve"> </w:t>
      </w:r>
      <w:r>
        <w:rPr>
          <w:sz w:val="20"/>
        </w:rPr>
        <w:t>variability</w:t>
      </w:r>
      <w:r>
        <w:rPr>
          <w:spacing w:val="-3"/>
          <w:sz w:val="20"/>
        </w:rPr>
        <w:t xml:space="preserve"> </w:t>
      </w:r>
      <w:r>
        <w:rPr>
          <w:sz w:val="20"/>
        </w:rPr>
        <w:t>of</w:t>
      </w:r>
      <w:r>
        <w:rPr>
          <w:spacing w:val="-4"/>
          <w:sz w:val="20"/>
        </w:rPr>
        <w:t xml:space="preserve"> </w:t>
      </w:r>
      <w:r>
        <w:rPr>
          <w:sz w:val="20"/>
        </w:rPr>
        <w:t>exclusions</w:t>
      </w:r>
      <w:r>
        <w:rPr>
          <w:spacing w:val="-4"/>
          <w:sz w:val="20"/>
        </w:rPr>
        <w:t xml:space="preserve"> </w:t>
      </w:r>
      <w:r>
        <w:rPr>
          <w:sz w:val="20"/>
        </w:rPr>
        <w:t>across</w:t>
      </w:r>
      <w:r>
        <w:rPr>
          <w:spacing w:val="-5"/>
          <w:sz w:val="20"/>
        </w:rPr>
        <w:t xml:space="preserve"> </w:t>
      </w:r>
      <w:r>
        <w:rPr>
          <w:sz w:val="20"/>
        </w:rPr>
        <w:t>providers,</w:t>
      </w:r>
      <w:r>
        <w:rPr>
          <w:spacing w:val="-2"/>
          <w:sz w:val="20"/>
        </w:rPr>
        <w:t xml:space="preserve"> </w:t>
      </w:r>
      <w:r>
        <w:rPr>
          <w:sz w:val="20"/>
        </w:rPr>
        <w:t>and</w:t>
      </w:r>
      <w:r>
        <w:rPr>
          <w:spacing w:val="-2"/>
          <w:sz w:val="20"/>
        </w:rPr>
        <w:t xml:space="preserve"> </w:t>
      </w:r>
      <w:r>
        <w:rPr>
          <w:sz w:val="20"/>
        </w:rPr>
        <w:t>sensitivity</w:t>
      </w:r>
      <w:r>
        <w:rPr>
          <w:spacing w:val="-3"/>
          <w:sz w:val="20"/>
        </w:rPr>
        <w:t xml:space="preserve"> </w:t>
      </w:r>
      <w:r>
        <w:rPr>
          <w:sz w:val="20"/>
        </w:rPr>
        <w:t>analyses</w:t>
      </w:r>
      <w:r>
        <w:rPr>
          <w:spacing w:val="-2"/>
          <w:sz w:val="20"/>
        </w:rPr>
        <w:t xml:space="preserve"> </w:t>
      </w:r>
      <w:r>
        <w:rPr>
          <w:sz w:val="20"/>
        </w:rPr>
        <w:t>with</w:t>
      </w:r>
      <w:r>
        <w:rPr>
          <w:spacing w:val="-3"/>
          <w:sz w:val="20"/>
        </w:rPr>
        <w:t xml:space="preserve"> </w:t>
      </w:r>
      <w:r>
        <w:rPr>
          <w:sz w:val="20"/>
        </w:rPr>
        <w:t>and</w:t>
      </w:r>
      <w:r>
        <w:rPr>
          <w:spacing w:val="-2"/>
          <w:sz w:val="20"/>
        </w:rPr>
        <w:t xml:space="preserve"> </w:t>
      </w:r>
      <w:r>
        <w:rPr>
          <w:sz w:val="20"/>
        </w:rPr>
        <w:t>without</w:t>
      </w:r>
      <w:r>
        <w:rPr>
          <w:spacing w:val="-4"/>
          <w:sz w:val="20"/>
        </w:rPr>
        <w:t xml:space="preserve"> </w:t>
      </w:r>
      <w:r>
        <w:rPr>
          <w:sz w:val="20"/>
        </w:rPr>
        <w:t>the</w:t>
      </w:r>
      <w:r>
        <w:rPr>
          <w:spacing w:val="-4"/>
          <w:sz w:val="20"/>
        </w:rPr>
        <w:t xml:space="preserve"> </w:t>
      </w:r>
      <w:r>
        <w:rPr>
          <w:sz w:val="20"/>
        </w:rPr>
        <w:t>exclusion.</w:t>
      </w:r>
    </w:p>
    <w:p w14:paraId="0A393EAF" w14:textId="77777777" w:rsidR="00B00ED0" w:rsidRDefault="001A17BF">
      <w:pPr>
        <w:pStyle w:val="ListParagraph"/>
        <w:numPr>
          <w:ilvl w:val="0"/>
          <w:numId w:val="24"/>
        </w:numPr>
        <w:tabs>
          <w:tab w:val="left" w:pos="525"/>
        </w:tabs>
        <w:spacing w:line="243" w:lineRule="exact"/>
        <w:ind w:left="524"/>
        <w:rPr>
          <w:sz w:val="20"/>
        </w:rPr>
      </w:pPr>
      <w:bookmarkStart w:id="5" w:name="_bookmark3"/>
      <w:bookmarkEnd w:id="5"/>
      <w:r>
        <w:rPr>
          <w:sz w:val="20"/>
        </w:rPr>
        <w:t>Patient preference is not a clinical exception to eligibility and can be influenced by provider</w:t>
      </w:r>
      <w:r>
        <w:rPr>
          <w:spacing w:val="-17"/>
          <w:sz w:val="20"/>
        </w:rPr>
        <w:t xml:space="preserve"> </w:t>
      </w:r>
      <w:r>
        <w:rPr>
          <w:sz w:val="20"/>
        </w:rPr>
        <w:t>interventions.</w:t>
      </w:r>
    </w:p>
    <w:p w14:paraId="0A393EB0" w14:textId="77777777" w:rsidR="00B00ED0" w:rsidRDefault="001A17BF">
      <w:pPr>
        <w:pStyle w:val="ListParagraph"/>
        <w:numPr>
          <w:ilvl w:val="0"/>
          <w:numId w:val="24"/>
        </w:numPr>
        <w:tabs>
          <w:tab w:val="left" w:pos="525"/>
        </w:tabs>
        <w:ind w:left="524"/>
        <w:rPr>
          <w:sz w:val="20"/>
        </w:rPr>
      </w:pPr>
      <w:bookmarkStart w:id="6" w:name="_bookmark4"/>
      <w:bookmarkEnd w:id="6"/>
      <w:r>
        <w:rPr>
          <w:sz w:val="20"/>
        </w:rPr>
        <w:t>Risk factors that influence outcomes should not be specified as</w:t>
      </w:r>
      <w:r>
        <w:rPr>
          <w:spacing w:val="-2"/>
          <w:sz w:val="20"/>
        </w:rPr>
        <w:t xml:space="preserve"> </w:t>
      </w:r>
      <w:r>
        <w:rPr>
          <w:sz w:val="20"/>
        </w:rPr>
        <w:t>exclusions.</w:t>
      </w:r>
    </w:p>
    <w:p w14:paraId="0A393EB1" w14:textId="77777777" w:rsidR="00B00ED0" w:rsidRDefault="001A17BF">
      <w:pPr>
        <w:pStyle w:val="ListParagraph"/>
        <w:numPr>
          <w:ilvl w:val="0"/>
          <w:numId w:val="24"/>
        </w:numPr>
        <w:tabs>
          <w:tab w:val="left" w:pos="525"/>
        </w:tabs>
        <w:spacing w:before="1"/>
        <w:ind w:right="330" w:firstLine="0"/>
        <w:rPr>
          <w:sz w:val="20"/>
        </w:rPr>
      </w:pPr>
      <w:bookmarkStart w:id="7" w:name="_bookmark5"/>
      <w:bookmarkEnd w:id="7"/>
      <w:r>
        <w:rPr>
          <w:sz w:val="20"/>
        </w:rPr>
        <w:t>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w:t>
      </w:r>
      <w:r>
        <w:rPr>
          <w:spacing w:val="-5"/>
          <w:sz w:val="20"/>
        </w:rPr>
        <w:t xml:space="preserve"> </w:t>
      </w:r>
      <w:r>
        <w:rPr>
          <w:sz w:val="20"/>
        </w:rPr>
        <w:t>clinically meaningful;</w:t>
      </w:r>
      <w:r>
        <w:rPr>
          <w:spacing w:val="-5"/>
          <w:sz w:val="20"/>
        </w:rPr>
        <w:t xml:space="preserve"> </w:t>
      </w:r>
      <w:r>
        <w:rPr>
          <w:sz w:val="20"/>
        </w:rPr>
        <w:t>or</w:t>
      </w:r>
      <w:r>
        <w:rPr>
          <w:spacing w:val="-1"/>
          <w:sz w:val="20"/>
        </w:rPr>
        <w:t xml:space="preserve"> </w:t>
      </w:r>
      <w:r>
        <w:rPr>
          <w:sz w:val="20"/>
        </w:rPr>
        <w:t>whether</w:t>
      </w:r>
      <w:r>
        <w:rPr>
          <w:spacing w:val="-4"/>
          <w:sz w:val="20"/>
        </w:rPr>
        <w:t xml:space="preserve"> </w:t>
      </w:r>
      <w:r>
        <w:rPr>
          <w:sz w:val="20"/>
        </w:rPr>
        <w:t>a</w:t>
      </w:r>
      <w:r>
        <w:rPr>
          <w:spacing w:val="-3"/>
          <w:sz w:val="20"/>
        </w:rPr>
        <w:t xml:space="preserve"> </w:t>
      </w:r>
      <w:r>
        <w:rPr>
          <w:sz w:val="20"/>
        </w:rPr>
        <w:t>statistically</w:t>
      </w:r>
      <w:r>
        <w:rPr>
          <w:spacing w:val="-2"/>
          <w:sz w:val="20"/>
        </w:rPr>
        <w:t xml:space="preserve"> </w:t>
      </w:r>
      <w:r>
        <w:rPr>
          <w:sz w:val="20"/>
        </w:rPr>
        <w:t>significant</w:t>
      </w:r>
      <w:r>
        <w:rPr>
          <w:spacing w:val="-1"/>
          <w:sz w:val="20"/>
        </w:rPr>
        <w:t xml:space="preserve"> </w:t>
      </w:r>
      <w:r>
        <w:rPr>
          <w:sz w:val="20"/>
        </w:rPr>
        <w:t>difference</w:t>
      </w:r>
      <w:r>
        <w:rPr>
          <w:spacing w:val="-4"/>
          <w:sz w:val="20"/>
        </w:rPr>
        <w:t xml:space="preserve"> </w:t>
      </w:r>
      <w:r>
        <w:rPr>
          <w:sz w:val="20"/>
        </w:rPr>
        <w:t>of</w:t>
      </w:r>
      <w:r>
        <w:rPr>
          <w:spacing w:val="-2"/>
          <w:sz w:val="20"/>
        </w:rPr>
        <w:t xml:space="preserve"> </w:t>
      </w:r>
      <w:r>
        <w:rPr>
          <w:sz w:val="20"/>
        </w:rPr>
        <w:t>$25</w:t>
      </w:r>
      <w:r>
        <w:rPr>
          <w:spacing w:val="-3"/>
          <w:sz w:val="20"/>
        </w:rPr>
        <w:t xml:space="preserve"> </w:t>
      </w:r>
      <w:r>
        <w:rPr>
          <w:sz w:val="20"/>
        </w:rPr>
        <w:t>in</w:t>
      </w:r>
      <w:r>
        <w:rPr>
          <w:spacing w:val="-3"/>
          <w:sz w:val="20"/>
        </w:rPr>
        <w:t xml:space="preserve"> </w:t>
      </w:r>
      <w:r>
        <w:rPr>
          <w:sz w:val="20"/>
        </w:rPr>
        <w:t>cost for</w:t>
      </w:r>
      <w:r>
        <w:rPr>
          <w:spacing w:val="-4"/>
          <w:sz w:val="20"/>
        </w:rPr>
        <w:t xml:space="preserve"> </w:t>
      </w:r>
      <w:r>
        <w:rPr>
          <w:sz w:val="20"/>
        </w:rPr>
        <w:t>an</w:t>
      </w:r>
      <w:r>
        <w:rPr>
          <w:spacing w:val="-2"/>
          <w:sz w:val="20"/>
        </w:rPr>
        <w:t xml:space="preserve"> </w:t>
      </w:r>
      <w:r>
        <w:rPr>
          <w:sz w:val="20"/>
        </w:rPr>
        <w:t>episode</w:t>
      </w:r>
      <w:r>
        <w:rPr>
          <w:spacing w:val="-4"/>
          <w:sz w:val="20"/>
        </w:rPr>
        <w:t xml:space="preserve"> </w:t>
      </w:r>
      <w:r>
        <w:rPr>
          <w:sz w:val="20"/>
        </w:rPr>
        <w:t>of</w:t>
      </w:r>
      <w:r>
        <w:rPr>
          <w:spacing w:val="-5"/>
          <w:sz w:val="20"/>
        </w:rPr>
        <w:t xml:space="preserve"> </w:t>
      </w:r>
      <w:r>
        <w:rPr>
          <w:sz w:val="20"/>
        </w:rPr>
        <w:t>care</w:t>
      </w:r>
      <w:r>
        <w:rPr>
          <w:spacing w:val="-4"/>
          <w:sz w:val="20"/>
        </w:rPr>
        <w:t xml:space="preserve"> </w:t>
      </w:r>
      <w:r>
        <w:rPr>
          <w:sz w:val="20"/>
        </w:rPr>
        <w:t>(e.g.,</w:t>
      </w:r>
      <w:r>
        <w:rPr>
          <w:spacing w:val="-2"/>
          <w:sz w:val="20"/>
        </w:rPr>
        <w:t xml:space="preserve"> </w:t>
      </w:r>
      <w:r>
        <w:rPr>
          <w:sz w:val="20"/>
        </w:rPr>
        <w:t>$5,000</w:t>
      </w:r>
      <w:r>
        <w:rPr>
          <w:spacing w:val="-2"/>
          <w:sz w:val="20"/>
        </w:rPr>
        <w:t xml:space="preserve"> </w:t>
      </w:r>
      <w:r>
        <w:rPr>
          <w:sz w:val="20"/>
        </w:rPr>
        <w:t>v.</w:t>
      </w:r>
    </w:p>
    <w:p w14:paraId="0A393EB2" w14:textId="77777777" w:rsidR="00B00ED0" w:rsidRDefault="001A17BF">
      <w:pPr>
        <w:ind w:left="224" w:right="875"/>
        <w:rPr>
          <w:sz w:val="20"/>
        </w:rPr>
      </w:pPr>
      <w:r>
        <w:rPr>
          <w:sz w:val="20"/>
        </w:rPr>
        <w:t>$5,025) is practically meaningful. Measures with overall less-than-optimal performance may not demonstrate much variability across providers.</w:t>
      </w:r>
    </w:p>
    <w:p w14:paraId="0A393EB3" w14:textId="77777777" w:rsidR="00B00ED0" w:rsidRDefault="00B00ED0">
      <w:pPr>
        <w:rPr>
          <w:sz w:val="20"/>
        </w:rPr>
        <w:sectPr w:rsidR="00B00ED0">
          <w:pgSz w:w="12240" w:h="15840"/>
          <w:pgMar w:top="1420" w:right="860" w:bottom="940" w:left="860" w:header="0" w:footer="746" w:gutter="0"/>
          <w:cols w:space="720"/>
        </w:sectPr>
      </w:pPr>
    </w:p>
    <w:p w14:paraId="0A393EB4" w14:textId="77777777" w:rsidR="00B00ED0" w:rsidRDefault="001A17BF">
      <w:pPr>
        <w:pStyle w:val="Heading1"/>
        <w:numPr>
          <w:ilvl w:val="1"/>
          <w:numId w:val="24"/>
        </w:numPr>
        <w:tabs>
          <w:tab w:val="left" w:pos="801"/>
        </w:tabs>
        <w:spacing w:before="39"/>
      </w:pPr>
      <w:bookmarkStart w:id="8" w:name="1._DATA/SAMPLE_USED_FOR_ALL_TESTING_OF_T"/>
      <w:bookmarkEnd w:id="8"/>
      <w:r>
        <w:lastRenderedPageBreak/>
        <w:t xml:space="preserve">DATA/SAMPLE USED FOR </w:t>
      </w:r>
      <w:r>
        <w:rPr>
          <w:u w:val="single"/>
        </w:rPr>
        <w:t>ALL</w:t>
      </w:r>
      <w:r>
        <w:t xml:space="preserve"> TESTING OF THIS</w:t>
      </w:r>
      <w:r>
        <w:rPr>
          <w:spacing w:val="-3"/>
        </w:rPr>
        <w:t xml:space="preserve"> </w:t>
      </w:r>
      <w:r>
        <w:t>MEASURE</w:t>
      </w:r>
    </w:p>
    <w:p w14:paraId="0A393EB5" w14:textId="77777777" w:rsidR="00B00ED0" w:rsidRDefault="001A17BF">
      <w:pPr>
        <w:ind w:left="579" w:right="610"/>
        <w:rPr>
          <w:i/>
        </w:rPr>
      </w:pPr>
      <w:r>
        <w:rPr>
          <w:i/>
        </w:rPr>
        <w:t xml:space="preserve">Often the same data are used for all aspects of measure testing. </w:t>
      </w:r>
      <w:proofErr w:type="gramStart"/>
      <w:r>
        <w:rPr>
          <w:i/>
        </w:rPr>
        <w:t>In an effort to</w:t>
      </w:r>
      <w:proofErr w:type="gramEnd"/>
      <w:r>
        <w:rPr>
          <w:i/>
        </w:rPr>
        <w:t xml:space="preserve"> eliminate duplication, the first five questions apply to all measure testing. </w:t>
      </w:r>
      <w:r>
        <w:rPr>
          <w:i/>
          <w:u w:val="single"/>
        </w:rPr>
        <w:t xml:space="preserve">If there are differences by aspect of </w:t>
      </w:r>
      <w:proofErr w:type="gramStart"/>
      <w:r>
        <w:rPr>
          <w:i/>
          <w:u w:val="single"/>
        </w:rPr>
        <w:t>testing</w:t>
      </w:r>
      <w:r>
        <w:rPr>
          <w:i/>
        </w:rPr>
        <w:t>,(</w:t>
      </w:r>
      <w:proofErr w:type="gramEnd"/>
      <w:r>
        <w:rPr>
          <w:i/>
        </w:rPr>
        <w:t>e.g., reliability vs. validity) be sure to indicate the specific differences in question 1.7.</w:t>
      </w:r>
    </w:p>
    <w:p w14:paraId="0A393EB6" w14:textId="77777777" w:rsidR="00B00ED0" w:rsidRDefault="00B00ED0">
      <w:pPr>
        <w:pStyle w:val="BodyText"/>
        <w:spacing w:before="11"/>
        <w:rPr>
          <w:i/>
          <w:sz w:val="21"/>
        </w:rPr>
      </w:pPr>
    </w:p>
    <w:p w14:paraId="0A393EB7" w14:textId="77777777" w:rsidR="00B00ED0" w:rsidRDefault="001A17BF">
      <w:pPr>
        <w:pStyle w:val="ListParagraph"/>
        <w:numPr>
          <w:ilvl w:val="2"/>
          <w:numId w:val="24"/>
        </w:numPr>
        <w:tabs>
          <w:tab w:val="left" w:pos="974"/>
        </w:tabs>
        <w:spacing w:after="2"/>
        <w:ind w:right="606" w:firstLine="0"/>
      </w:pPr>
      <w:r>
        <w:rPr>
          <w:b/>
        </w:rPr>
        <w:t>What type of data was used for testing</w:t>
      </w:r>
      <w:r>
        <w:t>? (</w:t>
      </w:r>
      <w:r>
        <w:rPr>
          <w:i/>
        </w:rPr>
        <w:t>Check all the sources of data identified in the measure specifications and data used for testing the measure</w:t>
      </w:r>
      <w:r>
        <w:t xml:space="preserve">. </w:t>
      </w:r>
      <w:r>
        <w:rPr>
          <w:i/>
        </w:rPr>
        <w:t xml:space="preserve">Testing must be provided for </w:t>
      </w:r>
      <w:r>
        <w:rPr>
          <w:i/>
          <w:u w:val="single"/>
        </w:rPr>
        <w:t>all</w:t>
      </w:r>
      <w:r>
        <w:rPr>
          <w:i/>
        </w:rPr>
        <w:t xml:space="preserve"> the sources of data specified and intended for measure implementation. </w:t>
      </w:r>
      <w:r>
        <w:rPr>
          <w:b/>
          <w:i/>
        </w:rPr>
        <w:t>If different data sources are used for the numerator and denominator, indicate N [numerator] or D [denominator] after the</w:t>
      </w:r>
      <w:r>
        <w:rPr>
          <w:b/>
          <w:i/>
          <w:spacing w:val="-20"/>
        </w:rPr>
        <w:t xml:space="preserve"> </w:t>
      </w:r>
      <w:r>
        <w:rPr>
          <w:b/>
          <w:i/>
        </w:rPr>
        <w:t>checkbox.</w:t>
      </w:r>
      <w:r>
        <w:t>)</w:t>
      </w:r>
    </w:p>
    <w:tbl>
      <w:tblPr>
        <w:tblW w:w="0" w:type="auto"/>
        <w:tblInd w:w="35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5083"/>
        <w:gridCol w:w="4735"/>
      </w:tblGrid>
      <w:tr w:rsidR="00B00ED0" w14:paraId="0A393EBB" w14:textId="77777777">
        <w:trPr>
          <w:trHeight w:val="805"/>
        </w:trPr>
        <w:tc>
          <w:tcPr>
            <w:tcW w:w="5083" w:type="dxa"/>
            <w:shd w:val="clear" w:color="auto" w:fill="DADADA"/>
          </w:tcPr>
          <w:p w14:paraId="0A393EB8" w14:textId="77777777" w:rsidR="00B00ED0" w:rsidRDefault="001A17BF">
            <w:pPr>
              <w:pStyle w:val="TableParagraph"/>
              <w:spacing w:line="268" w:lineRule="exact"/>
              <w:ind w:left="107" w:firstLine="0"/>
              <w:rPr>
                <w:b/>
              </w:rPr>
            </w:pPr>
            <w:r>
              <w:rPr>
                <w:b/>
              </w:rPr>
              <w:t>Measure Specified to Use Data From:</w:t>
            </w:r>
          </w:p>
          <w:p w14:paraId="0A393EB9" w14:textId="77777777" w:rsidR="00B00ED0" w:rsidRDefault="001A17BF">
            <w:pPr>
              <w:pStyle w:val="TableParagraph"/>
              <w:spacing w:line="270" w:lineRule="atLeast"/>
              <w:ind w:left="107" w:right="526" w:firstLine="0"/>
              <w:rPr>
                <w:b/>
              </w:rPr>
            </w:pPr>
            <w:r>
              <w:rPr>
                <w:b/>
              </w:rPr>
              <w:t>(</w:t>
            </w:r>
            <w:r>
              <w:rPr>
                <w:b/>
                <w:i/>
              </w:rPr>
              <w:t>must be consistent with data sources entered in S.17</w:t>
            </w:r>
            <w:r>
              <w:rPr>
                <w:b/>
              </w:rPr>
              <w:t>)</w:t>
            </w:r>
          </w:p>
        </w:tc>
        <w:tc>
          <w:tcPr>
            <w:tcW w:w="4735" w:type="dxa"/>
            <w:shd w:val="clear" w:color="auto" w:fill="DADADA"/>
          </w:tcPr>
          <w:p w14:paraId="0A393EBA" w14:textId="77777777" w:rsidR="00B00ED0" w:rsidRDefault="001A17BF">
            <w:pPr>
              <w:pStyle w:val="TableParagraph"/>
              <w:spacing w:line="268" w:lineRule="exact"/>
              <w:ind w:left="108" w:firstLine="0"/>
              <w:rPr>
                <w:b/>
              </w:rPr>
            </w:pPr>
            <w:r>
              <w:rPr>
                <w:b/>
              </w:rPr>
              <w:t>Measure Tested with Data From:</w:t>
            </w:r>
          </w:p>
        </w:tc>
      </w:tr>
      <w:tr w:rsidR="00B00ED0" w14:paraId="0A393EBE" w14:textId="77777777">
        <w:trPr>
          <w:trHeight w:val="283"/>
        </w:trPr>
        <w:tc>
          <w:tcPr>
            <w:tcW w:w="5083" w:type="dxa"/>
          </w:tcPr>
          <w:p w14:paraId="0A393EBC" w14:textId="5979E22D" w:rsidR="00B00ED0" w:rsidRDefault="005629C2" w:rsidP="005629C2">
            <w:pPr>
              <w:pStyle w:val="TableParagraph"/>
              <w:tabs>
                <w:tab w:val="left" w:pos="379"/>
              </w:tabs>
              <w:spacing w:line="264" w:lineRule="exact"/>
            </w:pPr>
            <w:r>
              <w:rPr>
                <w:rFonts w:ascii="MS Gothic" w:eastAsia="MS Gothic" w:hAnsi="MS Gothic" w:cstheme="minorHAnsi" w:hint="eastAsia"/>
                <w:bCs/>
                <w:color w:val="0000FF"/>
              </w:rPr>
              <w:t>☒</w:t>
            </w:r>
            <w:r w:rsidR="001A17BF">
              <w:t>abstracted from paper</w:t>
            </w:r>
            <w:r w:rsidR="001A17BF">
              <w:rPr>
                <w:spacing w:val="-1"/>
              </w:rPr>
              <w:t xml:space="preserve"> </w:t>
            </w:r>
            <w:r w:rsidR="001A17BF">
              <w:t>record</w:t>
            </w:r>
          </w:p>
        </w:tc>
        <w:tc>
          <w:tcPr>
            <w:tcW w:w="4735" w:type="dxa"/>
          </w:tcPr>
          <w:p w14:paraId="0A393EBD" w14:textId="1AEDBF63" w:rsidR="00B00ED0" w:rsidRDefault="005629C2" w:rsidP="005629C2">
            <w:pPr>
              <w:pStyle w:val="TableParagraph"/>
              <w:tabs>
                <w:tab w:val="left" w:pos="379"/>
              </w:tabs>
              <w:spacing w:line="264" w:lineRule="exact"/>
            </w:pPr>
            <w:r>
              <w:rPr>
                <w:rFonts w:ascii="MS Gothic" w:eastAsia="MS Gothic" w:hAnsi="MS Gothic" w:cstheme="minorHAnsi" w:hint="eastAsia"/>
                <w:bCs/>
                <w:color w:val="0000FF"/>
              </w:rPr>
              <w:t>☒</w:t>
            </w:r>
            <w:r w:rsidR="001A17BF">
              <w:t>abstracted from paper</w:t>
            </w:r>
            <w:r w:rsidR="001A17BF">
              <w:rPr>
                <w:spacing w:val="-1"/>
              </w:rPr>
              <w:t xml:space="preserve"> </w:t>
            </w:r>
            <w:r w:rsidR="001A17BF">
              <w:t>record</w:t>
            </w:r>
          </w:p>
        </w:tc>
      </w:tr>
      <w:tr w:rsidR="00B00ED0" w14:paraId="0A393EC1" w14:textId="77777777">
        <w:trPr>
          <w:trHeight w:val="285"/>
        </w:trPr>
        <w:tc>
          <w:tcPr>
            <w:tcW w:w="5083" w:type="dxa"/>
          </w:tcPr>
          <w:p w14:paraId="0A393EBF" w14:textId="77777777" w:rsidR="00B00ED0" w:rsidRDefault="001A17BF">
            <w:pPr>
              <w:pStyle w:val="TableParagraph"/>
              <w:numPr>
                <w:ilvl w:val="0"/>
                <w:numId w:val="21"/>
              </w:numPr>
              <w:tabs>
                <w:tab w:val="left" w:pos="379"/>
              </w:tabs>
              <w:ind w:hanging="271"/>
            </w:pPr>
            <w:r>
              <w:t>claims</w:t>
            </w:r>
          </w:p>
        </w:tc>
        <w:tc>
          <w:tcPr>
            <w:tcW w:w="4735" w:type="dxa"/>
          </w:tcPr>
          <w:p w14:paraId="0A393EC0" w14:textId="77777777" w:rsidR="00B00ED0" w:rsidRDefault="001A17BF">
            <w:pPr>
              <w:pStyle w:val="TableParagraph"/>
              <w:numPr>
                <w:ilvl w:val="0"/>
                <w:numId w:val="20"/>
              </w:numPr>
              <w:tabs>
                <w:tab w:val="left" w:pos="380"/>
              </w:tabs>
              <w:ind w:hanging="271"/>
            </w:pPr>
            <w:r>
              <w:t>claims</w:t>
            </w:r>
          </w:p>
        </w:tc>
      </w:tr>
      <w:tr w:rsidR="00B00ED0" w14:paraId="0A393EC4" w14:textId="77777777">
        <w:trPr>
          <w:trHeight w:val="285"/>
        </w:trPr>
        <w:tc>
          <w:tcPr>
            <w:tcW w:w="5083" w:type="dxa"/>
          </w:tcPr>
          <w:p w14:paraId="0A393EC2" w14:textId="3538F444" w:rsidR="00B00ED0" w:rsidRDefault="005629C2" w:rsidP="005629C2">
            <w:pPr>
              <w:pStyle w:val="TableParagraph"/>
              <w:tabs>
                <w:tab w:val="left" w:pos="379"/>
              </w:tabs>
            </w:pPr>
            <w:r>
              <w:rPr>
                <w:rFonts w:ascii="MS Gothic" w:eastAsia="MS Gothic" w:hAnsi="MS Gothic" w:cstheme="minorHAnsi" w:hint="eastAsia"/>
                <w:bCs/>
                <w:color w:val="0000FF"/>
              </w:rPr>
              <w:t>☒</w:t>
            </w:r>
            <w:r w:rsidR="001A17BF">
              <w:t>registry</w:t>
            </w:r>
          </w:p>
        </w:tc>
        <w:tc>
          <w:tcPr>
            <w:tcW w:w="4735" w:type="dxa"/>
          </w:tcPr>
          <w:p w14:paraId="0A393EC3" w14:textId="15EC9B00" w:rsidR="00B00ED0" w:rsidRDefault="005629C2" w:rsidP="005629C2">
            <w:pPr>
              <w:pStyle w:val="TableParagraph"/>
              <w:tabs>
                <w:tab w:val="left" w:pos="379"/>
              </w:tabs>
            </w:pPr>
            <w:r>
              <w:rPr>
                <w:rFonts w:ascii="MS Gothic" w:eastAsia="MS Gothic" w:hAnsi="MS Gothic" w:cstheme="minorHAnsi" w:hint="eastAsia"/>
                <w:bCs/>
                <w:color w:val="0000FF"/>
              </w:rPr>
              <w:t>☒</w:t>
            </w:r>
            <w:r w:rsidR="001A17BF">
              <w:t>registry</w:t>
            </w:r>
          </w:p>
        </w:tc>
      </w:tr>
      <w:tr w:rsidR="00B00ED0" w14:paraId="0A393EC7" w14:textId="77777777">
        <w:trPr>
          <w:trHeight w:val="285"/>
        </w:trPr>
        <w:tc>
          <w:tcPr>
            <w:tcW w:w="5083" w:type="dxa"/>
          </w:tcPr>
          <w:p w14:paraId="0A393EC5" w14:textId="77777777" w:rsidR="00B00ED0" w:rsidRDefault="001A17BF">
            <w:pPr>
              <w:pStyle w:val="TableParagraph"/>
              <w:numPr>
                <w:ilvl w:val="0"/>
                <w:numId w:val="17"/>
              </w:numPr>
              <w:tabs>
                <w:tab w:val="left" w:pos="379"/>
              </w:tabs>
              <w:ind w:hanging="271"/>
            </w:pPr>
            <w:r>
              <w:t>abstracted from electronic health</w:t>
            </w:r>
            <w:r>
              <w:rPr>
                <w:spacing w:val="-4"/>
              </w:rPr>
              <w:t xml:space="preserve"> </w:t>
            </w:r>
            <w:r>
              <w:t>record</w:t>
            </w:r>
          </w:p>
        </w:tc>
        <w:tc>
          <w:tcPr>
            <w:tcW w:w="4735" w:type="dxa"/>
          </w:tcPr>
          <w:p w14:paraId="0A393EC6" w14:textId="77777777" w:rsidR="00B00ED0" w:rsidRDefault="001A17BF">
            <w:pPr>
              <w:pStyle w:val="TableParagraph"/>
              <w:numPr>
                <w:ilvl w:val="0"/>
                <w:numId w:val="16"/>
              </w:numPr>
              <w:tabs>
                <w:tab w:val="left" w:pos="380"/>
              </w:tabs>
              <w:ind w:hanging="271"/>
            </w:pPr>
            <w:r>
              <w:t>abstracted from electronic health</w:t>
            </w:r>
            <w:r>
              <w:rPr>
                <w:spacing w:val="-5"/>
              </w:rPr>
              <w:t xml:space="preserve"> </w:t>
            </w:r>
            <w:r>
              <w:t>record</w:t>
            </w:r>
          </w:p>
        </w:tc>
      </w:tr>
      <w:tr w:rsidR="00B00ED0" w14:paraId="0A393ECA" w14:textId="77777777">
        <w:trPr>
          <w:trHeight w:val="285"/>
        </w:trPr>
        <w:tc>
          <w:tcPr>
            <w:tcW w:w="5083" w:type="dxa"/>
          </w:tcPr>
          <w:p w14:paraId="0A393EC8" w14:textId="77777777" w:rsidR="00B00ED0" w:rsidRDefault="001A17BF">
            <w:pPr>
              <w:pStyle w:val="TableParagraph"/>
              <w:numPr>
                <w:ilvl w:val="0"/>
                <w:numId w:val="15"/>
              </w:numPr>
              <w:tabs>
                <w:tab w:val="left" w:pos="379"/>
              </w:tabs>
              <w:ind w:hanging="271"/>
            </w:pPr>
            <w:proofErr w:type="spellStart"/>
            <w:r>
              <w:t>eMeasure</w:t>
            </w:r>
            <w:proofErr w:type="spellEnd"/>
            <w:r>
              <w:t xml:space="preserve"> (HQMF) implemented in</w:t>
            </w:r>
            <w:r>
              <w:rPr>
                <w:spacing w:val="-5"/>
              </w:rPr>
              <w:t xml:space="preserve"> </w:t>
            </w:r>
            <w:r>
              <w:t>EHRs</w:t>
            </w:r>
          </w:p>
        </w:tc>
        <w:tc>
          <w:tcPr>
            <w:tcW w:w="4735" w:type="dxa"/>
          </w:tcPr>
          <w:p w14:paraId="0A393EC9" w14:textId="77777777" w:rsidR="00B00ED0" w:rsidRDefault="001A17BF">
            <w:pPr>
              <w:pStyle w:val="TableParagraph"/>
              <w:numPr>
                <w:ilvl w:val="0"/>
                <w:numId w:val="14"/>
              </w:numPr>
              <w:tabs>
                <w:tab w:val="left" w:pos="379"/>
              </w:tabs>
              <w:ind w:hanging="271"/>
            </w:pPr>
            <w:proofErr w:type="spellStart"/>
            <w:r>
              <w:t>eMeasure</w:t>
            </w:r>
            <w:proofErr w:type="spellEnd"/>
            <w:r>
              <w:t xml:space="preserve"> (HQMF) implemented in</w:t>
            </w:r>
            <w:r>
              <w:rPr>
                <w:spacing w:val="-6"/>
              </w:rPr>
              <w:t xml:space="preserve"> </w:t>
            </w:r>
            <w:r>
              <w:t>EHRs</w:t>
            </w:r>
          </w:p>
        </w:tc>
      </w:tr>
      <w:tr w:rsidR="00B00ED0" w14:paraId="0A393ECD" w14:textId="77777777">
        <w:trPr>
          <w:trHeight w:val="285"/>
        </w:trPr>
        <w:tc>
          <w:tcPr>
            <w:tcW w:w="5083" w:type="dxa"/>
          </w:tcPr>
          <w:p w14:paraId="0A393ECB" w14:textId="77777777" w:rsidR="00B00ED0" w:rsidRDefault="001A17BF">
            <w:pPr>
              <w:pStyle w:val="TableParagraph"/>
              <w:numPr>
                <w:ilvl w:val="0"/>
                <w:numId w:val="13"/>
              </w:numPr>
              <w:tabs>
                <w:tab w:val="left" w:pos="379"/>
              </w:tabs>
              <w:ind w:hanging="271"/>
            </w:pPr>
            <w:r>
              <w:t xml:space="preserve">other: </w:t>
            </w:r>
            <w:r>
              <w:rPr>
                <w:color w:val="818181"/>
              </w:rPr>
              <w:t>Click here to</w:t>
            </w:r>
            <w:r>
              <w:rPr>
                <w:color w:val="818181"/>
                <w:spacing w:val="-5"/>
              </w:rPr>
              <w:t xml:space="preserve"> </w:t>
            </w:r>
            <w:r>
              <w:rPr>
                <w:color w:val="818181"/>
              </w:rPr>
              <w:t>describe</w:t>
            </w:r>
          </w:p>
        </w:tc>
        <w:tc>
          <w:tcPr>
            <w:tcW w:w="4735" w:type="dxa"/>
          </w:tcPr>
          <w:p w14:paraId="0A393ECC" w14:textId="77777777" w:rsidR="00B00ED0" w:rsidRDefault="001A17BF">
            <w:pPr>
              <w:pStyle w:val="TableParagraph"/>
              <w:numPr>
                <w:ilvl w:val="0"/>
                <w:numId w:val="12"/>
              </w:numPr>
              <w:tabs>
                <w:tab w:val="left" w:pos="380"/>
              </w:tabs>
              <w:ind w:hanging="271"/>
            </w:pPr>
            <w:r>
              <w:t xml:space="preserve">other: </w:t>
            </w:r>
            <w:r>
              <w:rPr>
                <w:color w:val="818181"/>
              </w:rPr>
              <w:t>Click here to</w:t>
            </w:r>
            <w:r>
              <w:rPr>
                <w:color w:val="818181"/>
                <w:spacing w:val="-6"/>
              </w:rPr>
              <w:t xml:space="preserve"> </w:t>
            </w:r>
            <w:r>
              <w:rPr>
                <w:color w:val="818181"/>
              </w:rPr>
              <w:t>describe</w:t>
            </w:r>
          </w:p>
        </w:tc>
      </w:tr>
    </w:tbl>
    <w:p w14:paraId="0A393ECE" w14:textId="77777777" w:rsidR="00B00ED0" w:rsidRDefault="00B00ED0">
      <w:pPr>
        <w:pStyle w:val="BodyText"/>
        <w:spacing w:before="11"/>
        <w:rPr>
          <w:sz w:val="21"/>
        </w:rPr>
      </w:pPr>
    </w:p>
    <w:p w14:paraId="0A393ECF" w14:textId="77777777" w:rsidR="00B00ED0" w:rsidRDefault="001A17BF">
      <w:pPr>
        <w:pStyle w:val="ListParagraph"/>
        <w:numPr>
          <w:ilvl w:val="2"/>
          <w:numId w:val="24"/>
        </w:numPr>
        <w:tabs>
          <w:tab w:val="left" w:pos="972"/>
        </w:tabs>
        <w:ind w:left="579" w:right="609" w:firstLine="1"/>
      </w:pPr>
      <w:r>
        <w:rPr>
          <w:b/>
        </w:rPr>
        <w:t xml:space="preserve">If an existing dataset was used, identify the specific dataset </w:t>
      </w:r>
      <w:r>
        <w:t>(</w:t>
      </w:r>
      <w:r>
        <w:rPr>
          <w:i/>
        </w:rPr>
        <w:t>the dataset used for testing must be consistent with the measure specifications for target population and healthcare entities being measured; e.g., Medicare Part A claims, Medicaid claims, other commercial insurance, nursing home MDS, home health OASIS, clinical</w:t>
      </w:r>
      <w:r>
        <w:rPr>
          <w:i/>
          <w:spacing w:val="-4"/>
        </w:rPr>
        <w:t xml:space="preserve"> </w:t>
      </w:r>
      <w:r>
        <w:rPr>
          <w:i/>
        </w:rPr>
        <w:t>registry</w:t>
      </w:r>
      <w:r>
        <w:t>).</w:t>
      </w:r>
    </w:p>
    <w:p w14:paraId="0E8AE6C6" w14:textId="77777777" w:rsidR="005629C2" w:rsidRDefault="005629C2" w:rsidP="005629C2">
      <w:pPr>
        <w:pStyle w:val="ListParagraph"/>
        <w:tabs>
          <w:tab w:val="left" w:pos="972"/>
        </w:tabs>
        <w:ind w:left="972" w:right="609"/>
        <w:rPr>
          <w:color w:val="0000FF"/>
        </w:rPr>
      </w:pPr>
    </w:p>
    <w:p w14:paraId="65797846" w14:textId="244DC5F9" w:rsidR="003B5C48" w:rsidRDefault="003B5C48" w:rsidP="003B5C48">
      <w:pPr>
        <w:pStyle w:val="ListParagraph"/>
        <w:tabs>
          <w:tab w:val="left" w:pos="972"/>
        </w:tabs>
        <w:ind w:left="972" w:right="609"/>
        <w:rPr>
          <w:color w:val="0000FF"/>
        </w:rPr>
      </w:pPr>
      <w:bookmarkStart w:id="9" w:name="_Hlk12354128"/>
      <w:r>
        <w:rPr>
          <w:color w:val="0000FF"/>
        </w:rPr>
        <w:t>The datasets used for testing were 2011 QOPI data and</w:t>
      </w:r>
      <w:r w:rsidR="00742A2A">
        <w:rPr>
          <w:color w:val="0000FF"/>
        </w:rPr>
        <w:t xml:space="preserve"> </w:t>
      </w:r>
      <w:r>
        <w:rPr>
          <w:color w:val="0000FF"/>
        </w:rPr>
        <w:t xml:space="preserve">2017 MIPS data, which are consistent with the measure specifications.  </w:t>
      </w:r>
    </w:p>
    <w:bookmarkEnd w:id="9"/>
    <w:p w14:paraId="0A393ED0" w14:textId="77777777" w:rsidR="00B00ED0" w:rsidRDefault="00B00ED0" w:rsidP="005629C2">
      <w:pPr>
        <w:pStyle w:val="BodyText"/>
        <w:spacing w:before="1"/>
        <w:ind w:left="579"/>
      </w:pPr>
    </w:p>
    <w:p w14:paraId="0A393ED1" w14:textId="12883017" w:rsidR="00B00ED0" w:rsidRDefault="001A17BF">
      <w:pPr>
        <w:pStyle w:val="ListParagraph"/>
        <w:numPr>
          <w:ilvl w:val="2"/>
          <w:numId w:val="24"/>
        </w:numPr>
        <w:tabs>
          <w:tab w:val="left" w:pos="973"/>
        </w:tabs>
        <w:ind w:left="972" w:hanging="393"/>
      </w:pPr>
      <w:r>
        <w:rPr>
          <w:b/>
        </w:rPr>
        <w:t>What are the dates of the data used in testing</w:t>
      </w:r>
      <w:r>
        <w:t xml:space="preserve">? </w:t>
      </w:r>
    </w:p>
    <w:p w14:paraId="5029C929" w14:textId="77777777" w:rsidR="00205ADD" w:rsidRDefault="00205ADD" w:rsidP="00205ADD">
      <w:pPr>
        <w:tabs>
          <w:tab w:val="left" w:pos="973"/>
        </w:tabs>
        <w:ind w:left="-76"/>
        <w:rPr>
          <w:color w:val="0000F6"/>
        </w:rPr>
      </w:pPr>
    </w:p>
    <w:p w14:paraId="0A393ED2" w14:textId="4E72E2A3" w:rsidR="00B00ED0" w:rsidRDefault="00742A2A" w:rsidP="00742A2A">
      <w:pPr>
        <w:tabs>
          <w:tab w:val="left" w:pos="973"/>
        </w:tabs>
        <w:ind w:left="972"/>
        <w:rPr>
          <w:color w:val="FF0000"/>
        </w:rPr>
      </w:pPr>
      <w:r>
        <w:rPr>
          <w:color w:val="0000F6"/>
        </w:rPr>
        <w:tab/>
      </w:r>
      <w:r w:rsidRPr="00205ADD">
        <w:rPr>
          <w:color w:val="0000F6"/>
        </w:rPr>
        <w:t xml:space="preserve">Data reported </w:t>
      </w:r>
      <w:r>
        <w:rPr>
          <w:color w:val="0000F6"/>
        </w:rPr>
        <w:t xml:space="preserve">from QOPI </w:t>
      </w:r>
      <w:r w:rsidRPr="00205ADD">
        <w:rPr>
          <w:color w:val="0000F6"/>
        </w:rPr>
        <w:t>are from the fall 2011 QOPI round, reflecting data submitted October and November 2011.</w:t>
      </w:r>
      <w:r>
        <w:rPr>
          <w:color w:val="0000F6"/>
        </w:rPr>
        <w:t xml:space="preserve"> Data reported from MIPS are from 2017. </w:t>
      </w:r>
      <w:r w:rsidRPr="00055944">
        <w:rPr>
          <w:color w:val="FF0000"/>
        </w:rPr>
        <w:t>The MIPS performance year begins on January 1 and ends December 31 each year. MIPS program participants must report data collected during one calendar year by March 31 of the following calendar year.</w:t>
      </w:r>
    </w:p>
    <w:p w14:paraId="286D5E95" w14:textId="77777777" w:rsidR="00742A2A" w:rsidRDefault="00742A2A" w:rsidP="00742A2A">
      <w:pPr>
        <w:tabs>
          <w:tab w:val="left" w:pos="973"/>
        </w:tabs>
        <w:ind w:left="972"/>
        <w:rPr>
          <w:sz w:val="21"/>
        </w:rPr>
      </w:pPr>
    </w:p>
    <w:p w14:paraId="0A393ED3" w14:textId="25B57E5B" w:rsidR="00B00ED0" w:rsidRDefault="001A17BF">
      <w:pPr>
        <w:pStyle w:val="ListParagraph"/>
        <w:numPr>
          <w:ilvl w:val="2"/>
          <w:numId w:val="24"/>
        </w:numPr>
        <w:tabs>
          <w:tab w:val="left" w:pos="974"/>
        </w:tabs>
        <w:ind w:right="1216" w:firstLine="0"/>
      </w:pPr>
      <w:r>
        <w:rPr>
          <w:b/>
        </w:rPr>
        <w:t>What</w:t>
      </w:r>
      <w:r>
        <w:rPr>
          <w:b/>
          <w:spacing w:val="-5"/>
        </w:rPr>
        <w:t xml:space="preserve"> </w:t>
      </w:r>
      <w:r>
        <w:rPr>
          <w:b/>
        </w:rPr>
        <w:t>levels</w:t>
      </w:r>
      <w:r>
        <w:rPr>
          <w:b/>
          <w:spacing w:val="-1"/>
        </w:rPr>
        <w:t xml:space="preserve"> </w:t>
      </w:r>
      <w:r>
        <w:rPr>
          <w:b/>
        </w:rPr>
        <w:t>of</w:t>
      </w:r>
      <w:r>
        <w:rPr>
          <w:b/>
          <w:spacing w:val="-2"/>
        </w:rPr>
        <w:t xml:space="preserve"> </w:t>
      </w:r>
      <w:r>
        <w:rPr>
          <w:b/>
        </w:rPr>
        <w:t>analysis</w:t>
      </w:r>
      <w:r>
        <w:rPr>
          <w:b/>
          <w:spacing w:val="-1"/>
        </w:rPr>
        <w:t xml:space="preserve"> </w:t>
      </w:r>
      <w:r>
        <w:rPr>
          <w:b/>
        </w:rPr>
        <w:t>were</w:t>
      </w:r>
      <w:r>
        <w:rPr>
          <w:b/>
          <w:spacing w:val="-4"/>
        </w:rPr>
        <w:t xml:space="preserve"> </w:t>
      </w:r>
      <w:r>
        <w:rPr>
          <w:b/>
        </w:rPr>
        <w:t>tested</w:t>
      </w:r>
      <w:r>
        <w:t>?</w:t>
      </w:r>
      <w:r>
        <w:rPr>
          <w:spacing w:val="-1"/>
        </w:rPr>
        <w:t xml:space="preserve"> </w:t>
      </w:r>
      <w:r>
        <w:t>(</w:t>
      </w:r>
      <w:r>
        <w:rPr>
          <w:i/>
        </w:rPr>
        <w:t>testing</w:t>
      </w:r>
      <w:r>
        <w:rPr>
          <w:i/>
          <w:spacing w:val="-5"/>
        </w:rPr>
        <w:t xml:space="preserve"> </w:t>
      </w:r>
      <w:r>
        <w:rPr>
          <w:i/>
        </w:rPr>
        <w:t>must</w:t>
      </w:r>
      <w:r>
        <w:rPr>
          <w:i/>
          <w:spacing w:val="-1"/>
        </w:rPr>
        <w:t xml:space="preserve"> </w:t>
      </w:r>
      <w:r>
        <w:rPr>
          <w:i/>
        </w:rPr>
        <w:t>be</w:t>
      </w:r>
      <w:r>
        <w:rPr>
          <w:i/>
          <w:spacing w:val="-3"/>
        </w:rPr>
        <w:t xml:space="preserve"> </w:t>
      </w:r>
      <w:r>
        <w:rPr>
          <w:i/>
        </w:rPr>
        <w:t>provided</w:t>
      </w:r>
      <w:r>
        <w:rPr>
          <w:i/>
          <w:spacing w:val="-3"/>
        </w:rPr>
        <w:t xml:space="preserve"> </w:t>
      </w:r>
      <w:r>
        <w:rPr>
          <w:i/>
        </w:rPr>
        <w:t>for</w:t>
      </w:r>
      <w:r>
        <w:rPr>
          <w:i/>
          <w:spacing w:val="-1"/>
        </w:rPr>
        <w:t xml:space="preserve"> </w:t>
      </w:r>
      <w:r>
        <w:rPr>
          <w:i/>
          <w:u w:val="single"/>
        </w:rPr>
        <w:t>all</w:t>
      </w:r>
      <w:r>
        <w:rPr>
          <w:i/>
          <w:spacing w:val="-2"/>
        </w:rPr>
        <w:t xml:space="preserve"> </w:t>
      </w:r>
      <w:r>
        <w:rPr>
          <w:i/>
        </w:rPr>
        <w:t>the</w:t>
      </w:r>
      <w:r>
        <w:rPr>
          <w:i/>
          <w:spacing w:val="-5"/>
        </w:rPr>
        <w:t xml:space="preserve"> </w:t>
      </w:r>
      <w:r>
        <w:rPr>
          <w:i/>
        </w:rPr>
        <w:t>levels</w:t>
      </w:r>
      <w:r>
        <w:rPr>
          <w:i/>
          <w:spacing w:val="-1"/>
        </w:rPr>
        <w:t xml:space="preserve"> </w:t>
      </w:r>
      <w:r>
        <w:rPr>
          <w:i/>
        </w:rPr>
        <w:t>specified</w:t>
      </w:r>
      <w:r>
        <w:rPr>
          <w:i/>
          <w:spacing w:val="-3"/>
        </w:rPr>
        <w:t xml:space="preserve"> </w:t>
      </w:r>
      <w:r>
        <w:rPr>
          <w:i/>
        </w:rPr>
        <w:t>and intended for measure implementation, e.g., individual clinician, hospital, health</w:t>
      </w:r>
      <w:r>
        <w:rPr>
          <w:i/>
          <w:spacing w:val="-14"/>
        </w:rPr>
        <w:t xml:space="preserve"> </w:t>
      </w:r>
      <w:r>
        <w:rPr>
          <w:i/>
        </w:rPr>
        <w:t>plan</w:t>
      </w:r>
      <w:r>
        <w:t>)</w:t>
      </w:r>
    </w:p>
    <w:p w14:paraId="0A393EE7" w14:textId="165753DC" w:rsidR="00B00ED0" w:rsidRDefault="00B00ED0">
      <w:pPr>
        <w:pStyle w:val="BodyText"/>
        <w:spacing w:before="9"/>
        <w:rPr>
          <w:sz w:val="21"/>
        </w:rPr>
      </w:pPr>
    </w:p>
    <w:tbl>
      <w:tblPr>
        <w:tblW w:w="0" w:type="auto"/>
        <w:tblInd w:w="35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4910"/>
        <w:gridCol w:w="4908"/>
      </w:tblGrid>
      <w:tr w:rsidR="006055DF" w:rsidRPr="006055DF" w14:paraId="01E42302" w14:textId="77777777" w:rsidTr="00CA6521">
        <w:trPr>
          <w:trHeight w:val="806"/>
        </w:trPr>
        <w:tc>
          <w:tcPr>
            <w:tcW w:w="4910" w:type="dxa"/>
            <w:shd w:val="clear" w:color="auto" w:fill="DADADA"/>
          </w:tcPr>
          <w:p w14:paraId="3BA3025A" w14:textId="77777777" w:rsidR="006055DF" w:rsidRPr="006055DF" w:rsidRDefault="006055DF" w:rsidP="006055DF">
            <w:pPr>
              <w:ind w:left="107" w:right="456"/>
              <w:rPr>
                <w:b/>
                <w:i/>
              </w:rPr>
            </w:pPr>
            <w:bookmarkStart w:id="10" w:name="_Hlk14857029"/>
            <w:r w:rsidRPr="006055DF">
              <w:rPr>
                <w:b/>
              </w:rPr>
              <w:t>Measure Specified to Measure Performance of: (</w:t>
            </w:r>
            <w:r w:rsidRPr="006055DF">
              <w:rPr>
                <w:b/>
                <w:i/>
              </w:rPr>
              <w:t>must be consistent with levels entered in item</w:t>
            </w:r>
          </w:p>
          <w:p w14:paraId="779E1BD8" w14:textId="77777777" w:rsidR="006055DF" w:rsidRPr="006055DF" w:rsidRDefault="006055DF" w:rsidP="006055DF">
            <w:pPr>
              <w:spacing w:line="249" w:lineRule="exact"/>
              <w:ind w:left="107"/>
              <w:rPr>
                <w:b/>
              </w:rPr>
            </w:pPr>
            <w:r w:rsidRPr="006055DF">
              <w:rPr>
                <w:b/>
                <w:i/>
              </w:rPr>
              <w:t>S.20</w:t>
            </w:r>
            <w:r w:rsidRPr="006055DF">
              <w:rPr>
                <w:b/>
              </w:rPr>
              <w:t>)</w:t>
            </w:r>
          </w:p>
        </w:tc>
        <w:tc>
          <w:tcPr>
            <w:tcW w:w="4908" w:type="dxa"/>
            <w:shd w:val="clear" w:color="auto" w:fill="DADADA"/>
          </w:tcPr>
          <w:p w14:paraId="079F35EB" w14:textId="77777777" w:rsidR="006055DF" w:rsidRPr="006055DF" w:rsidRDefault="006055DF" w:rsidP="006055DF">
            <w:pPr>
              <w:spacing w:line="268" w:lineRule="exact"/>
              <w:ind w:left="105"/>
              <w:rPr>
                <w:b/>
              </w:rPr>
            </w:pPr>
            <w:r w:rsidRPr="006055DF">
              <w:rPr>
                <w:b/>
              </w:rPr>
              <w:t>Measure Tested at Level of:</w:t>
            </w:r>
          </w:p>
        </w:tc>
      </w:tr>
      <w:tr w:rsidR="006055DF" w:rsidRPr="006055DF" w14:paraId="6C91BDEA" w14:textId="77777777" w:rsidTr="00CA6521">
        <w:trPr>
          <w:trHeight w:val="285"/>
        </w:trPr>
        <w:tc>
          <w:tcPr>
            <w:tcW w:w="4910" w:type="dxa"/>
            <w:shd w:val="clear" w:color="auto" w:fill="auto"/>
          </w:tcPr>
          <w:p w14:paraId="281FC4C4" w14:textId="77777777" w:rsidR="006055DF" w:rsidRPr="006055DF" w:rsidRDefault="006055DF" w:rsidP="006055DF">
            <w:pPr>
              <w:numPr>
                <w:ilvl w:val="0"/>
                <w:numId w:val="44"/>
              </w:numPr>
              <w:tabs>
                <w:tab w:val="left" w:pos="379"/>
              </w:tabs>
              <w:spacing w:line="265" w:lineRule="exact"/>
              <w:ind w:hanging="271"/>
            </w:pPr>
            <w:r w:rsidRPr="006055DF">
              <w:t>individual</w:t>
            </w:r>
            <w:r w:rsidRPr="006055DF">
              <w:rPr>
                <w:spacing w:val="-1"/>
              </w:rPr>
              <w:t xml:space="preserve"> </w:t>
            </w:r>
            <w:r w:rsidRPr="006055DF">
              <w:t>clinician</w:t>
            </w:r>
          </w:p>
        </w:tc>
        <w:tc>
          <w:tcPr>
            <w:tcW w:w="4908" w:type="dxa"/>
            <w:shd w:val="clear" w:color="auto" w:fill="auto"/>
          </w:tcPr>
          <w:p w14:paraId="65CC6028" w14:textId="77777777" w:rsidR="006055DF" w:rsidRPr="006055DF" w:rsidRDefault="006055DF" w:rsidP="006055DF">
            <w:pPr>
              <w:numPr>
                <w:ilvl w:val="0"/>
                <w:numId w:val="43"/>
              </w:numPr>
              <w:tabs>
                <w:tab w:val="left" w:pos="377"/>
              </w:tabs>
              <w:spacing w:line="265" w:lineRule="exact"/>
              <w:ind w:hanging="271"/>
            </w:pPr>
            <w:r w:rsidRPr="006055DF">
              <w:t>individual</w:t>
            </w:r>
            <w:r w:rsidRPr="006055DF">
              <w:rPr>
                <w:spacing w:val="-1"/>
              </w:rPr>
              <w:t xml:space="preserve"> </w:t>
            </w:r>
            <w:r w:rsidRPr="006055DF">
              <w:t>clinician</w:t>
            </w:r>
          </w:p>
        </w:tc>
      </w:tr>
      <w:tr w:rsidR="006055DF" w:rsidRPr="006055DF" w14:paraId="2B6C3C76" w14:textId="77777777" w:rsidTr="00CA6521">
        <w:trPr>
          <w:trHeight w:val="285"/>
        </w:trPr>
        <w:tc>
          <w:tcPr>
            <w:tcW w:w="4910" w:type="dxa"/>
          </w:tcPr>
          <w:p w14:paraId="2E2F9C9D" w14:textId="595AA1E0" w:rsidR="006055DF" w:rsidRPr="006055DF" w:rsidRDefault="006055DF" w:rsidP="006055DF">
            <w:pPr>
              <w:tabs>
                <w:tab w:val="left" w:pos="379"/>
              </w:tabs>
              <w:spacing w:line="265" w:lineRule="exact"/>
              <w:rPr>
                <w:highlight w:val="green"/>
              </w:rPr>
            </w:pPr>
            <w:r>
              <w:rPr>
                <w:rFonts w:ascii="MS Gothic" w:eastAsia="MS Gothic" w:hAnsi="MS Gothic" w:cstheme="minorHAnsi" w:hint="eastAsia"/>
                <w:bCs/>
                <w:color w:val="0000FF"/>
              </w:rPr>
              <w:t xml:space="preserve"> </w:t>
            </w:r>
            <w:r w:rsidRPr="005629C2">
              <w:rPr>
                <w:rFonts w:ascii="MS Gothic" w:eastAsia="MS Gothic" w:hAnsi="MS Gothic" w:cstheme="minorHAnsi" w:hint="eastAsia"/>
                <w:bCs/>
                <w:color w:val="0000FF"/>
              </w:rPr>
              <w:t>☒</w:t>
            </w:r>
            <w:r w:rsidRPr="005629C2">
              <w:t>group/practice</w:t>
            </w:r>
          </w:p>
        </w:tc>
        <w:tc>
          <w:tcPr>
            <w:tcW w:w="4908" w:type="dxa"/>
          </w:tcPr>
          <w:p w14:paraId="73980E5F" w14:textId="198796EC" w:rsidR="006055DF" w:rsidRPr="006055DF" w:rsidRDefault="006055DF" w:rsidP="006055DF">
            <w:pPr>
              <w:tabs>
                <w:tab w:val="left" w:pos="377"/>
              </w:tabs>
              <w:spacing w:line="265" w:lineRule="exact"/>
              <w:rPr>
                <w:highlight w:val="green"/>
              </w:rPr>
            </w:pPr>
            <w:r>
              <w:rPr>
                <w:rFonts w:ascii="MS Gothic" w:eastAsia="MS Gothic" w:hAnsi="MS Gothic" w:cstheme="minorHAnsi" w:hint="eastAsia"/>
                <w:bCs/>
                <w:color w:val="0000FF"/>
              </w:rPr>
              <w:t xml:space="preserve"> </w:t>
            </w:r>
            <w:r w:rsidRPr="005629C2">
              <w:rPr>
                <w:rFonts w:ascii="MS Gothic" w:eastAsia="MS Gothic" w:hAnsi="MS Gothic" w:cstheme="minorHAnsi" w:hint="eastAsia"/>
                <w:bCs/>
                <w:color w:val="0000FF"/>
              </w:rPr>
              <w:t>☒</w:t>
            </w:r>
            <w:r w:rsidRPr="005629C2">
              <w:t>group/practice</w:t>
            </w:r>
          </w:p>
        </w:tc>
      </w:tr>
      <w:tr w:rsidR="006055DF" w:rsidRPr="006055DF" w14:paraId="19C298E3" w14:textId="77777777" w:rsidTr="00CA6521">
        <w:trPr>
          <w:trHeight w:val="285"/>
        </w:trPr>
        <w:tc>
          <w:tcPr>
            <w:tcW w:w="4910" w:type="dxa"/>
          </w:tcPr>
          <w:p w14:paraId="72584EB6" w14:textId="77777777" w:rsidR="006055DF" w:rsidRPr="006055DF" w:rsidRDefault="006055DF" w:rsidP="006055DF">
            <w:pPr>
              <w:numPr>
                <w:ilvl w:val="0"/>
                <w:numId w:val="40"/>
              </w:numPr>
              <w:tabs>
                <w:tab w:val="left" w:pos="379"/>
              </w:tabs>
              <w:spacing w:line="265" w:lineRule="exact"/>
              <w:ind w:hanging="271"/>
            </w:pPr>
            <w:r w:rsidRPr="006055DF">
              <w:t>hospital/facility/agency</w:t>
            </w:r>
          </w:p>
        </w:tc>
        <w:tc>
          <w:tcPr>
            <w:tcW w:w="4908" w:type="dxa"/>
          </w:tcPr>
          <w:p w14:paraId="40D07FC6" w14:textId="77777777" w:rsidR="006055DF" w:rsidRPr="006055DF" w:rsidRDefault="006055DF" w:rsidP="006055DF">
            <w:pPr>
              <w:numPr>
                <w:ilvl w:val="0"/>
                <w:numId w:val="39"/>
              </w:numPr>
              <w:tabs>
                <w:tab w:val="left" w:pos="377"/>
              </w:tabs>
              <w:spacing w:line="265" w:lineRule="exact"/>
              <w:ind w:hanging="271"/>
            </w:pPr>
            <w:r w:rsidRPr="006055DF">
              <w:t>hospital/facility/agency</w:t>
            </w:r>
          </w:p>
        </w:tc>
      </w:tr>
      <w:tr w:rsidR="006055DF" w:rsidRPr="006055DF" w14:paraId="06010477" w14:textId="77777777" w:rsidTr="00CA6521">
        <w:trPr>
          <w:trHeight w:val="285"/>
        </w:trPr>
        <w:tc>
          <w:tcPr>
            <w:tcW w:w="4910" w:type="dxa"/>
          </w:tcPr>
          <w:p w14:paraId="596FFAA7" w14:textId="77777777" w:rsidR="006055DF" w:rsidRPr="006055DF" w:rsidRDefault="006055DF" w:rsidP="006055DF">
            <w:pPr>
              <w:numPr>
                <w:ilvl w:val="0"/>
                <w:numId w:val="38"/>
              </w:numPr>
              <w:tabs>
                <w:tab w:val="left" w:pos="379"/>
              </w:tabs>
              <w:spacing w:line="265" w:lineRule="exact"/>
              <w:ind w:hanging="271"/>
            </w:pPr>
            <w:r w:rsidRPr="006055DF">
              <w:t>health</w:t>
            </w:r>
            <w:r w:rsidRPr="006055DF">
              <w:rPr>
                <w:spacing w:val="-2"/>
              </w:rPr>
              <w:t xml:space="preserve"> </w:t>
            </w:r>
            <w:r w:rsidRPr="006055DF">
              <w:t>plan</w:t>
            </w:r>
          </w:p>
        </w:tc>
        <w:tc>
          <w:tcPr>
            <w:tcW w:w="4908" w:type="dxa"/>
          </w:tcPr>
          <w:p w14:paraId="37EFCFBB" w14:textId="77777777" w:rsidR="006055DF" w:rsidRPr="006055DF" w:rsidRDefault="006055DF" w:rsidP="006055DF">
            <w:pPr>
              <w:numPr>
                <w:ilvl w:val="0"/>
                <w:numId w:val="37"/>
              </w:numPr>
              <w:tabs>
                <w:tab w:val="left" w:pos="377"/>
              </w:tabs>
              <w:spacing w:line="265" w:lineRule="exact"/>
              <w:ind w:hanging="271"/>
            </w:pPr>
            <w:r w:rsidRPr="006055DF">
              <w:t>health</w:t>
            </w:r>
            <w:r w:rsidRPr="006055DF">
              <w:rPr>
                <w:spacing w:val="-2"/>
              </w:rPr>
              <w:t xml:space="preserve"> </w:t>
            </w:r>
            <w:r w:rsidRPr="006055DF">
              <w:t>plan</w:t>
            </w:r>
          </w:p>
        </w:tc>
      </w:tr>
      <w:tr w:rsidR="006055DF" w:rsidRPr="006055DF" w14:paraId="161F72E4" w14:textId="77777777" w:rsidTr="00CA6521">
        <w:trPr>
          <w:trHeight w:val="287"/>
        </w:trPr>
        <w:tc>
          <w:tcPr>
            <w:tcW w:w="4910" w:type="dxa"/>
          </w:tcPr>
          <w:p w14:paraId="7015004D" w14:textId="77777777" w:rsidR="006055DF" w:rsidRPr="006055DF" w:rsidRDefault="006055DF" w:rsidP="006055DF">
            <w:pPr>
              <w:numPr>
                <w:ilvl w:val="0"/>
                <w:numId w:val="36"/>
              </w:numPr>
              <w:tabs>
                <w:tab w:val="left" w:pos="379"/>
              </w:tabs>
              <w:spacing w:line="267" w:lineRule="exact"/>
              <w:ind w:hanging="271"/>
            </w:pPr>
            <w:r w:rsidRPr="006055DF">
              <w:t xml:space="preserve">other: </w:t>
            </w:r>
            <w:r w:rsidRPr="006055DF">
              <w:rPr>
                <w:color w:val="818181"/>
              </w:rPr>
              <w:t>Click here to</w:t>
            </w:r>
            <w:r w:rsidRPr="006055DF">
              <w:rPr>
                <w:color w:val="818181"/>
                <w:spacing w:val="-6"/>
              </w:rPr>
              <w:t xml:space="preserve"> </w:t>
            </w:r>
            <w:r w:rsidRPr="006055DF">
              <w:rPr>
                <w:color w:val="818181"/>
              </w:rPr>
              <w:t>describe</w:t>
            </w:r>
          </w:p>
        </w:tc>
        <w:tc>
          <w:tcPr>
            <w:tcW w:w="4908" w:type="dxa"/>
          </w:tcPr>
          <w:p w14:paraId="70B97737" w14:textId="77777777" w:rsidR="006055DF" w:rsidRPr="006055DF" w:rsidRDefault="006055DF" w:rsidP="006055DF">
            <w:pPr>
              <w:numPr>
                <w:ilvl w:val="0"/>
                <w:numId w:val="35"/>
              </w:numPr>
              <w:tabs>
                <w:tab w:val="left" w:pos="378"/>
              </w:tabs>
              <w:spacing w:line="267" w:lineRule="exact"/>
            </w:pPr>
            <w:r w:rsidRPr="006055DF">
              <w:t xml:space="preserve">other: </w:t>
            </w:r>
            <w:r w:rsidRPr="006055DF">
              <w:rPr>
                <w:color w:val="818181"/>
              </w:rPr>
              <w:t>Click here to</w:t>
            </w:r>
            <w:r w:rsidRPr="006055DF">
              <w:rPr>
                <w:color w:val="818181"/>
                <w:spacing w:val="-6"/>
              </w:rPr>
              <w:t xml:space="preserve"> </w:t>
            </w:r>
            <w:r w:rsidRPr="006055DF">
              <w:rPr>
                <w:color w:val="818181"/>
              </w:rPr>
              <w:t>describe</w:t>
            </w:r>
          </w:p>
        </w:tc>
      </w:tr>
      <w:bookmarkEnd w:id="10"/>
    </w:tbl>
    <w:p w14:paraId="2F38ED60" w14:textId="6FC844AA" w:rsidR="006055DF" w:rsidRDefault="006055DF">
      <w:pPr>
        <w:pStyle w:val="BodyText"/>
        <w:spacing w:before="9"/>
        <w:rPr>
          <w:sz w:val="21"/>
        </w:rPr>
      </w:pPr>
    </w:p>
    <w:p w14:paraId="70FF1B13" w14:textId="77777777" w:rsidR="00FC1B9B" w:rsidRDefault="00FC1B9B">
      <w:pPr>
        <w:pStyle w:val="BodyText"/>
        <w:spacing w:before="9"/>
        <w:rPr>
          <w:sz w:val="21"/>
        </w:rPr>
      </w:pPr>
    </w:p>
    <w:p w14:paraId="0A393EE8" w14:textId="5DE1AFD8" w:rsidR="00B00ED0" w:rsidRDefault="001A17BF">
      <w:pPr>
        <w:pStyle w:val="ListParagraph"/>
        <w:numPr>
          <w:ilvl w:val="2"/>
          <w:numId w:val="24"/>
        </w:numPr>
        <w:tabs>
          <w:tab w:val="left" w:pos="972"/>
        </w:tabs>
        <w:ind w:right="1046" w:firstLine="0"/>
      </w:pPr>
      <w:r>
        <w:rPr>
          <w:b/>
        </w:rPr>
        <w:lastRenderedPageBreak/>
        <w:t xml:space="preserve">How many and which </w:t>
      </w:r>
      <w:r>
        <w:rPr>
          <w:b/>
          <w:u w:val="single"/>
        </w:rPr>
        <w:t>measured entities</w:t>
      </w:r>
      <w:r>
        <w:rPr>
          <w:b/>
        </w:rPr>
        <w:t xml:space="preserve"> were included in the testing and analysis (by level of analysis and data source)</w:t>
      </w:r>
      <w:r>
        <w:t>? (</w:t>
      </w:r>
      <w:r>
        <w:rPr>
          <w:i/>
        </w:rPr>
        <w:t>identify the number and descriptive characteristics of measured entities included in the analysis (e.g., size, location, type); if a sample was used, describe how entities were selected for inclusion in the</w:t>
      </w:r>
      <w:r>
        <w:rPr>
          <w:i/>
          <w:spacing w:val="-5"/>
        </w:rPr>
        <w:t xml:space="preserve"> </w:t>
      </w:r>
      <w:r>
        <w:rPr>
          <w:i/>
        </w:rPr>
        <w:t>sample</w:t>
      </w:r>
      <w:r>
        <w:t>)</w:t>
      </w:r>
    </w:p>
    <w:p w14:paraId="3623CC5C" w14:textId="1663B107" w:rsidR="000326BC" w:rsidRDefault="000326BC" w:rsidP="000326BC">
      <w:pPr>
        <w:pStyle w:val="ListParagraph"/>
        <w:tabs>
          <w:tab w:val="left" w:pos="972"/>
        </w:tabs>
        <w:ind w:left="580" w:right="1046"/>
        <w:rPr>
          <w:b/>
        </w:rPr>
      </w:pPr>
    </w:p>
    <w:p w14:paraId="7F68B692" w14:textId="77777777" w:rsidR="005629C2" w:rsidRDefault="005629C2" w:rsidP="005629C2">
      <w:pPr>
        <w:ind w:left="720"/>
        <w:rPr>
          <w:rFonts w:asciiTheme="minorHAnsi" w:hAnsiTheme="minorHAnsi" w:cstheme="minorHAnsi"/>
          <w:color w:val="FF0000"/>
          <w:u w:val="single"/>
        </w:rPr>
      </w:pPr>
      <w:bookmarkStart w:id="11" w:name="_Hlk13822733"/>
      <w:r>
        <w:rPr>
          <w:rFonts w:asciiTheme="minorHAnsi" w:hAnsiTheme="minorHAnsi" w:cstheme="minorHAnsi"/>
          <w:color w:val="FF0000"/>
          <w:u w:val="single"/>
        </w:rPr>
        <w:t xml:space="preserve">2019 Submission: </w:t>
      </w:r>
    </w:p>
    <w:p w14:paraId="46F739EA" w14:textId="6A1CE9EF" w:rsidR="00742A2A" w:rsidRPr="003B5C48" w:rsidRDefault="00742A2A" w:rsidP="00742A2A">
      <w:pPr>
        <w:ind w:left="720"/>
        <w:rPr>
          <w:rFonts w:asciiTheme="minorHAnsi" w:hAnsiTheme="minorHAnsi" w:cstheme="minorHAnsi"/>
          <w:color w:val="FF0000"/>
        </w:rPr>
      </w:pPr>
      <w:bookmarkStart w:id="12" w:name="_Hlk13824529"/>
      <w:bookmarkEnd w:id="11"/>
      <w:r>
        <w:rPr>
          <w:rFonts w:asciiTheme="minorHAnsi" w:hAnsiTheme="minorHAnsi" w:cstheme="minorHAnsi"/>
          <w:color w:val="FF0000"/>
        </w:rPr>
        <w:t>Testing to identify statistically significant and meaningful differences in performance was conducted using 2017 MIPS performance from registry data provided from CMS. The 2017 data was from 158 providers representing 43 practices and 495 individual patients. Practices were identified by unique number of TINs and individual clinicians were identified by unique number of NPIs.</w:t>
      </w:r>
      <w:r w:rsidRPr="004F30D7">
        <w:rPr>
          <w:rFonts w:asciiTheme="minorHAnsi" w:hAnsiTheme="minorHAnsi" w:cstheme="minorHAnsi"/>
          <w:color w:val="FF0000"/>
        </w:rPr>
        <w:t xml:space="preserve"> </w:t>
      </w:r>
      <w:r w:rsidRPr="003C76D4">
        <w:rPr>
          <w:rFonts w:asciiTheme="minorHAnsi" w:hAnsiTheme="minorHAnsi" w:cstheme="minorHAnsi"/>
          <w:color w:val="FF0000"/>
        </w:rPr>
        <w:t>Additional descriptive characteristics of the measured entities, such as size and location type, are unknown.  Entities submitted data for inclusion in this data set according to the eligibility and reporting requirements for MIPS 2017 program year.</w:t>
      </w:r>
      <w:r>
        <w:rPr>
          <w:rFonts w:asciiTheme="minorHAnsi" w:hAnsiTheme="minorHAnsi" w:cstheme="minorHAnsi"/>
          <w:color w:val="FF0000"/>
        </w:rPr>
        <w:t xml:space="preserve"> Measures of central tendency, variability and dispersion were calculated. </w:t>
      </w:r>
      <w:r w:rsidR="00B82861">
        <w:rPr>
          <w:rFonts w:asciiTheme="minorHAnsi" w:hAnsiTheme="minorHAnsi" w:cstheme="minorHAnsi"/>
          <w:color w:val="FF0000"/>
        </w:rPr>
        <w:t xml:space="preserve">Measures of central tendency, variability and dispersion were calculated. We were unable to determine from our rolled-up data sample the number of clinicians who reported to MIPS as an individual or group; therefore, this measure should be considered for endorsement at the group/practice level, with a potential group size as n of 1 or group of 1.  </w:t>
      </w:r>
    </w:p>
    <w:bookmarkEnd w:id="12"/>
    <w:p w14:paraId="397C3C07" w14:textId="77777777" w:rsidR="003B5C48" w:rsidRDefault="003B5C48" w:rsidP="00662433">
      <w:pPr>
        <w:rPr>
          <w:rFonts w:asciiTheme="minorHAnsi" w:hAnsiTheme="minorHAnsi" w:cstheme="minorHAnsi"/>
          <w:color w:val="0000FF"/>
          <w:u w:val="single"/>
        </w:rPr>
      </w:pPr>
    </w:p>
    <w:p w14:paraId="6A9D7282" w14:textId="77777777" w:rsidR="005629C2" w:rsidRDefault="005629C2" w:rsidP="005629C2">
      <w:pPr>
        <w:ind w:firstLine="720"/>
        <w:rPr>
          <w:rFonts w:asciiTheme="minorHAnsi" w:hAnsiTheme="minorHAnsi" w:cstheme="minorHAnsi"/>
          <w:color w:val="0000FF"/>
          <w:u w:val="single"/>
        </w:rPr>
      </w:pPr>
      <w:r>
        <w:rPr>
          <w:rFonts w:asciiTheme="minorHAnsi" w:hAnsiTheme="minorHAnsi" w:cstheme="minorHAnsi"/>
          <w:color w:val="0000FF"/>
          <w:u w:val="single"/>
        </w:rPr>
        <w:t>2012 Submission:</w:t>
      </w:r>
    </w:p>
    <w:p w14:paraId="58E7EF18" w14:textId="33192005" w:rsidR="00EE6591" w:rsidRPr="003B5C48" w:rsidRDefault="005629C2" w:rsidP="003B5C48">
      <w:pPr>
        <w:ind w:left="720"/>
        <w:rPr>
          <w:rFonts w:asciiTheme="minorHAnsi" w:hAnsiTheme="minorHAnsi" w:cstheme="minorHAnsi"/>
          <w:color w:val="0000FF"/>
        </w:rPr>
      </w:pPr>
      <w:r w:rsidRPr="003B5C48">
        <w:rPr>
          <w:rFonts w:asciiTheme="minorHAnsi" w:hAnsiTheme="minorHAnsi" w:cstheme="minorHAnsi"/>
          <w:color w:val="0000FF"/>
        </w:rPr>
        <w:t>Data reported are from the Fall 2011 QOPI round, reflecting data submitted October and November 2011. 136 practices reported this measure. Data from 444 patient records were submitted for this measur</w:t>
      </w:r>
      <w:r w:rsidR="00EE6591" w:rsidRPr="003B5C48">
        <w:rPr>
          <w:rFonts w:asciiTheme="minorHAnsi" w:hAnsiTheme="minorHAnsi" w:cstheme="minorHAnsi"/>
          <w:color w:val="0000FF"/>
        </w:rPr>
        <w:t>e</w:t>
      </w:r>
      <w:r w:rsidR="003B5C48">
        <w:rPr>
          <w:rFonts w:asciiTheme="minorHAnsi" w:hAnsiTheme="minorHAnsi" w:cstheme="minorHAnsi"/>
          <w:color w:val="0000FF"/>
        </w:rPr>
        <w:t>.</w:t>
      </w:r>
    </w:p>
    <w:p w14:paraId="3A09351E" w14:textId="77777777" w:rsidR="00EE6591" w:rsidRDefault="00EE6591" w:rsidP="00EE6591">
      <w:pPr>
        <w:ind w:left="580" w:firstLine="140"/>
        <w:rPr>
          <w:rFonts w:asciiTheme="minorHAnsi" w:hAnsiTheme="minorHAnsi" w:cstheme="minorHAnsi"/>
          <w:color w:val="0000FF"/>
          <w:u w:val="single"/>
        </w:rPr>
      </w:pPr>
    </w:p>
    <w:p w14:paraId="0A393EEA" w14:textId="1A6C16E0" w:rsidR="00B00ED0" w:rsidRDefault="001A17BF" w:rsidP="00E97ABD">
      <w:pPr>
        <w:pStyle w:val="ListParagraph"/>
        <w:numPr>
          <w:ilvl w:val="2"/>
          <w:numId w:val="24"/>
        </w:numPr>
      </w:pPr>
      <w:r w:rsidRPr="00E97ABD">
        <w:rPr>
          <w:b/>
        </w:rPr>
        <w:t xml:space="preserve">How many and which </w:t>
      </w:r>
      <w:r w:rsidRPr="00E97ABD">
        <w:rPr>
          <w:b/>
          <w:u w:val="single"/>
        </w:rPr>
        <w:t>patients</w:t>
      </w:r>
      <w:r w:rsidRPr="00E97ABD">
        <w:rPr>
          <w:b/>
        </w:rPr>
        <w:t xml:space="preserve"> were included in the testing and analysis (by level of analysis and data source)</w:t>
      </w:r>
      <w:r>
        <w:t>? (</w:t>
      </w:r>
      <w:r w:rsidRPr="00E97ABD">
        <w:rPr>
          <w:i/>
        </w:rPr>
        <w:t>identify the number and descriptive characteristics of patients included in the analysis (e.g., age, sex, race, diagnosis); if a sample was used, describe how patients were selected for inclusion in the</w:t>
      </w:r>
      <w:r w:rsidRPr="00E97ABD">
        <w:rPr>
          <w:i/>
          <w:spacing w:val="-1"/>
        </w:rPr>
        <w:t xml:space="preserve"> </w:t>
      </w:r>
      <w:r w:rsidRPr="00E97ABD">
        <w:rPr>
          <w:i/>
        </w:rPr>
        <w:t>sample</w:t>
      </w:r>
      <w:r>
        <w:t>)</w:t>
      </w:r>
    </w:p>
    <w:p w14:paraId="4E918C3C" w14:textId="77777777" w:rsidR="00B00ED0" w:rsidRDefault="00B00ED0"/>
    <w:p w14:paraId="21C92961" w14:textId="77777777" w:rsidR="005629C2" w:rsidRDefault="005629C2" w:rsidP="005629C2">
      <w:pPr>
        <w:ind w:left="720"/>
        <w:rPr>
          <w:rFonts w:asciiTheme="minorHAnsi" w:hAnsiTheme="minorHAnsi" w:cstheme="minorHAnsi"/>
          <w:color w:val="FF0000"/>
          <w:u w:val="single"/>
        </w:rPr>
      </w:pPr>
      <w:r>
        <w:rPr>
          <w:rFonts w:asciiTheme="minorHAnsi" w:hAnsiTheme="minorHAnsi" w:cstheme="minorHAnsi"/>
          <w:color w:val="FF0000"/>
          <w:u w:val="single"/>
        </w:rPr>
        <w:t xml:space="preserve">2019 Submission: </w:t>
      </w:r>
    </w:p>
    <w:p w14:paraId="3B37FF02" w14:textId="6DFFF8A9" w:rsidR="003C76D4" w:rsidRDefault="00742A2A" w:rsidP="005629C2">
      <w:pPr>
        <w:ind w:left="720"/>
        <w:rPr>
          <w:rFonts w:asciiTheme="minorHAnsi" w:hAnsiTheme="minorHAnsi" w:cstheme="minorHAnsi"/>
          <w:color w:val="FF0000"/>
        </w:rPr>
      </w:pPr>
      <w:r>
        <w:rPr>
          <w:rFonts w:asciiTheme="minorHAnsi" w:hAnsiTheme="minorHAnsi" w:cstheme="minorHAnsi"/>
          <w:color w:val="FF0000"/>
        </w:rPr>
        <w:t>Data from a total of 495 patient records were submitted for this measure.</w:t>
      </w:r>
    </w:p>
    <w:p w14:paraId="0FF34B62" w14:textId="77777777" w:rsidR="00742A2A" w:rsidRDefault="00742A2A" w:rsidP="005629C2">
      <w:pPr>
        <w:ind w:left="720"/>
        <w:rPr>
          <w:rFonts w:asciiTheme="minorHAnsi" w:hAnsiTheme="minorHAnsi" w:cstheme="minorHAnsi"/>
          <w:color w:val="0000FF"/>
          <w:u w:val="single"/>
        </w:rPr>
      </w:pPr>
    </w:p>
    <w:p w14:paraId="08F104BB" w14:textId="5FB430AA" w:rsidR="005629C2" w:rsidRPr="005629C2" w:rsidRDefault="005629C2" w:rsidP="005629C2">
      <w:pPr>
        <w:ind w:left="720"/>
        <w:rPr>
          <w:rFonts w:asciiTheme="minorHAnsi" w:hAnsiTheme="minorHAnsi" w:cstheme="minorHAnsi"/>
          <w:color w:val="0000FF"/>
          <w:u w:val="single"/>
        </w:rPr>
      </w:pPr>
      <w:r>
        <w:rPr>
          <w:rFonts w:asciiTheme="minorHAnsi" w:hAnsiTheme="minorHAnsi" w:cstheme="minorHAnsi"/>
          <w:color w:val="0000FF"/>
          <w:u w:val="single"/>
        </w:rPr>
        <w:t xml:space="preserve">2012 Submission: </w:t>
      </w:r>
    </w:p>
    <w:p w14:paraId="5FF32C63" w14:textId="71ADE7D4" w:rsidR="000326BC" w:rsidRDefault="000326BC" w:rsidP="003C76D4">
      <w:pPr>
        <w:ind w:left="720"/>
        <w:rPr>
          <w:rFonts w:asciiTheme="minorHAnsi" w:hAnsiTheme="minorHAnsi" w:cstheme="minorHAnsi"/>
          <w:color w:val="0000FF"/>
        </w:rPr>
      </w:pPr>
      <w:r w:rsidRPr="005629C2">
        <w:rPr>
          <w:rFonts w:asciiTheme="minorHAnsi" w:hAnsiTheme="minorHAnsi" w:cstheme="minorHAnsi"/>
          <w:color w:val="0000FF"/>
        </w:rPr>
        <w:t>QOPI measure analytics at the practice level were generated.</w:t>
      </w:r>
      <w:r w:rsidR="003C76D4">
        <w:rPr>
          <w:rFonts w:asciiTheme="minorHAnsi" w:hAnsiTheme="minorHAnsi" w:cstheme="minorHAnsi"/>
          <w:color w:val="0000FF"/>
        </w:rPr>
        <w:t xml:space="preserve"> </w:t>
      </w:r>
      <w:r w:rsidR="003C76D4" w:rsidRPr="003B5C48">
        <w:rPr>
          <w:rFonts w:asciiTheme="minorHAnsi" w:hAnsiTheme="minorHAnsi" w:cstheme="minorHAnsi"/>
          <w:color w:val="0000FF"/>
        </w:rPr>
        <w:t>Data from 444 patient records were submitted for this measure</w:t>
      </w:r>
      <w:r w:rsidR="003C76D4">
        <w:rPr>
          <w:rFonts w:asciiTheme="minorHAnsi" w:hAnsiTheme="minorHAnsi" w:cstheme="minorHAnsi"/>
          <w:color w:val="0000FF"/>
        </w:rPr>
        <w:t>.</w:t>
      </w:r>
    </w:p>
    <w:p w14:paraId="45E4FE3C" w14:textId="77777777" w:rsidR="005629C2" w:rsidRDefault="005629C2" w:rsidP="005629C2">
      <w:pPr>
        <w:rPr>
          <w:rFonts w:asciiTheme="minorHAnsi" w:hAnsiTheme="minorHAnsi" w:cstheme="minorHAnsi"/>
          <w:color w:val="0000FF"/>
        </w:rPr>
      </w:pPr>
    </w:p>
    <w:p w14:paraId="0A393EEC" w14:textId="77777777" w:rsidR="00B00ED0" w:rsidRPr="00EE6591" w:rsidRDefault="001A17BF">
      <w:pPr>
        <w:pStyle w:val="Heading1"/>
        <w:numPr>
          <w:ilvl w:val="2"/>
          <w:numId w:val="24"/>
        </w:numPr>
        <w:tabs>
          <w:tab w:val="left" w:pos="972"/>
        </w:tabs>
        <w:spacing w:before="39"/>
        <w:ind w:left="579" w:right="683" w:firstLine="0"/>
        <w:jc w:val="both"/>
        <w:rPr>
          <w:b w:val="0"/>
        </w:rPr>
      </w:pPr>
      <w:bookmarkStart w:id="13" w:name="2a2._RELIABILITY_TESTING"/>
      <w:bookmarkStart w:id="14" w:name="2b1._VALIDITY_TESTING"/>
      <w:bookmarkEnd w:id="13"/>
      <w:bookmarkEnd w:id="14"/>
      <w:r w:rsidRPr="00EE6591">
        <w:t>If there are differences in the data or sample used for different aspects of testing (e.g., reliability, validity, exclusions, risk adjustment), identify how the data or sample are different for each aspect of testing reported</w:t>
      </w:r>
      <w:r w:rsidRPr="00EE6591">
        <w:rPr>
          <w:spacing w:val="-1"/>
        </w:rPr>
        <w:t xml:space="preserve"> </w:t>
      </w:r>
      <w:r w:rsidRPr="00EE6591">
        <w:t>below</w:t>
      </w:r>
      <w:r w:rsidRPr="00EE6591">
        <w:rPr>
          <w:b w:val="0"/>
        </w:rPr>
        <w:t>.</w:t>
      </w:r>
    </w:p>
    <w:p w14:paraId="0A393EED" w14:textId="5413941A" w:rsidR="00B00ED0" w:rsidRPr="00EE6591" w:rsidRDefault="00B00ED0">
      <w:pPr>
        <w:pStyle w:val="BodyText"/>
        <w:spacing w:before="11"/>
        <w:rPr>
          <w:sz w:val="21"/>
        </w:rPr>
      </w:pPr>
    </w:p>
    <w:p w14:paraId="30C8F452" w14:textId="77777777" w:rsidR="00E97ABD" w:rsidRPr="00C215AA" w:rsidRDefault="00E97ABD" w:rsidP="00E97ABD">
      <w:pPr>
        <w:ind w:left="720"/>
        <w:rPr>
          <w:color w:val="FF0000"/>
          <w:u w:val="single"/>
        </w:rPr>
      </w:pPr>
      <w:bookmarkStart w:id="15" w:name="_Hlk12354534"/>
      <w:r w:rsidRPr="00C215AA">
        <w:rPr>
          <w:color w:val="FF0000"/>
          <w:u w:val="single"/>
        </w:rPr>
        <w:t xml:space="preserve">2019 Submission: </w:t>
      </w:r>
    </w:p>
    <w:p w14:paraId="2851BF17" w14:textId="77777777" w:rsidR="00E97ABD" w:rsidRDefault="00E97ABD" w:rsidP="00E97ABD">
      <w:pPr>
        <w:ind w:left="720"/>
        <w:rPr>
          <w:color w:val="FF0000"/>
        </w:rPr>
      </w:pPr>
      <w:r w:rsidRPr="00EE6591">
        <w:rPr>
          <w:color w:val="FF0000"/>
        </w:rPr>
        <w:t xml:space="preserve">Testing data was supplemented with 2017 MIPS performance data to </w:t>
      </w:r>
      <w:r>
        <w:rPr>
          <w:color w:val="FF0000"/>
        </w:rPr>
        <w:t xml:space="preserve">identify statistically significant and meaningful differences in performance. </w:t>
      </w:r>
    </w:p>
    <w:p w14:paraId="631C8BE7" w14:textId="77777777" w:rsidR="00E97ABD" w:rsidRPr="00C215AA" w:rsidRDefault="00E97ABD" w:rsidP="00E97ABD">
      <w:pPr>
        <w:ind w:left="720"/>
        <w:rPr>
          <w:color w:val="FF0000"/>
        </w:rPr>
      </w:pPr>
    </w:p>
    <w:p w14:paraId="592FFFBF" w14:textId="77777777" w:rsidR="00E97ABD" w:rsidRPr="00C215AA" w:rsidRDefault="00E97ABD" w:rsidP="00E97ABD">
      <w:pPr>
        <w:ind w:left="720"/>
        <w:rPr>
          <w:color w:val="FF0000"/>
          <w:u w:val="single"/>
        </w:rPr>
      </w:pPr>
      <w:r w:rsidRPr="00C215AA">
        <w:rPr>
          <w:color w:val="FF0000"/>
          <w:u w:val="single"/>
        </w:rPr>
        <w:t xml:space="preserve">2012 Submission: </w:t>
      </w:r>
    </w:p>
    <w:p w14:paraId="217332A2" w14:textId="77777777" w:rsidR="00E97ABD" w:rsidRPr="00C215AA" w:rsidRDefault="00E97ABD" w:rsidP="00E97ABD">
      <w:pPr>
        <w:ind w:left="720"/>
        <w:rPr>
          <w:color w:val="FF0000"/>
          <w:u w:val="single"/>
        </w:rPr>
      </w:pPr>
      <w:r w:rsidRPr="00C215AA">
        <w:rPr>
          <w:color w:val="FF0000"/>
        </w:rPr>
        <w:t>Testing data are from the fall 2011 QOPI round (reflecting data submitted October and November 2011). The QOPI data was used to perform data element validity testing in the 201</w:t>
      </w:r>
      <w:r>
        <w:rPr>
          <w:color w:val="FF0000"/>
        </w:rPr>
        <w:t>2</w:t>
      </w:r>
      <w:r w:rsidRPr="00C215AA">
        <w:rPr>
          <w:color w:val="FF0000"/>
        </w:rPr>
        <w:t xml:space="preserve"> submission.  </w:t>
      </w:r>
    </w:p>
    <w:bookmarkEnd w:id="15"/>
    <w:p w14:paraId="0E258336" w14:textId="77777777" w:rsidR="003A25D0" w:rsidRPr="00EE6591" w:rsidRDefault="003A25D0">
      <w:pPr>
        <w:pStyle w:val="BodyText"/>
        <w:spacing w:before="11"/>
        <w:rPr>
          <w:sz w:val="21"/>
        </w:rPr>
      </w:pPr>
    </w:p>
    <w:p w14:paraId="0A393EEE" w14:textId="02650825" w:rsidR="00B00ED0" w:rsidRDefault="001A17BF">
      <w:pPr>
        <w:pStyle w:val="BodyText"/>
        <w:ind w:left="579" w:right="585"/>
      </w:pPr>
      <w:r w:rsidRPr="00EE6591">
        <w:rPr>
          <w:b/>
        </w:rPr>
        <w:t>1.8 What were the social risk factors that were available and analyzed</w:t>
      </w:r>
      <w:r w:rsidRPr="00EE6591">
        <w:t>? For example, patient-reported data (e.g., income, education, language), proxy variables when social risk data are not collected from each patient (e.g. census tract), or patient community characteristics (e.g. percent vacant housing, crime rate) which do not have to be a proxy for patient-level data.</w:t>
      </w:r>
    </w:p>
    <w:p w14:paraId="5904F8C3" w14:textId="77777777" w:rsidR="003A25D0" w:rsidRDefault="003A25D0" w:rsidP="003A25D0">
      <w:pPr>
        <w:pStyle w:val="BodyText"/>
        <w:ind w:left="579" w:right="585"/>
        <w:rPr>
          <w:color w:val="FF0000"/>
        </w:rPr>
      </w:pPr>
    </w:p>
    <w:p w14:paraId="78F62471" w14:textId="352C3C74" w:rsidR="003A25D0" w:rsidRPr="003A25D0" w:rsidRDefault="003A25D0" w:rsidP="003A25D0">
      <w:pPr>
        <w:pStyle w:val="BodyText"/>
        <w:ind w:left="579" w:right="585"/>
        <w:rPr>
          <w:color w:val="FF0000"/>
        </w:rPr>
      </w:pPr>
      <w:r>
        <w:rPr>
          <w:color w:val="FF0000"/>
        </w:rPr>
        <w:t>Data points for social risk factors were not available to perform an analysis.</w:t>
      </w:r>
    </w:p>
    <w:p w14:paraId="0A393EEF" w14:textId="3F31C7C9" w:rsidR="00B00ED0" w:rsidRDefault="002C7074">
      <w:pPr>
        <w:pStyle w:val="BodyText"/>
        <w:spacing w:before="12"/>
        <w:rPr>
          <w:sz w:val="15"/>
        </w:rPr>
      </w:pPr>
      <w:r>
        <w:rPr>
          <w:noProof/>
        </w:rPr>
        <w:lastRenderedPageBreak/>
        <mc:AlternateContent>
          <mc:Choice Requires="wps">
            <w:drawing>
              <wp:anchor distT="0" distB="0" distL="0" distR="0" simplePos="0" relativeHeight="251658243" behindDoc="1" locked="0" layoutInCell="1" allowOverlap="1" wp14:anchorId="0A393F68" wp14:editId="65F69151">
                <wp:simplePos x="0" y="0"/>
                <wp:positionH relativeFrom="page">
                  <wp:posOffset>913765</wp:posOffset>
                </wp:positionH>
                <wp:positionV relativeFrom="paragraph">
                  <wp:posOffset>153670</wp:posOffset>
                </wp:positionV>
                <wp:extent cx="2228215" cy="0"/>
                <wp:effectExtent l="8890" t="6985" r="10795" b="12065"/>
                <wp:wrapTopAndBottom/>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21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264CF" id="Line 8" o:spid="_x0000_s1026" style="position:absolute;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2.1pt" to="247.4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QcB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" strokeweight=".25292mm">
                <w10:wrap type="topAndBottom" anchorx="page"/>
              </v:line>
            </w:pict>
          </mc:Fallback>
        </mc:AlternateContent>
      </w:r>
    </w:p>
    <w:p w14:paraId="0A393EF0" w14:textId="77777777" w:rsidR="00B00ED0" w:rsidRDefault="001A17BF">
      <w:pPr>
        <w:pStyle w:val="Heading1"/>
        <w:spacing w:line="259" w:lineRule="exact"/>
      </w:pPr>
      <w:r>
        <w:t>2a2. RELIABILITY TESTING</w:t>
      </w:r>
    </w:p>
    <w:p w14:paraId="0A393EF1" w14:textId="7F5992A3" w:rsidR="00B00ED0" w:rsidRDefault="001A17BF">
      <w:pPr>
        <w:spacing w:before="1"/>
        <w:ind w:left="579" w:right="1132" w:hanging="1"/>
        <w:jc w:val="both"/>
        <w:rPr>
          <w:i/>
        </w:rPr>
      </w:pPr>
      <w:r>
        <w:rPr>
          <w:b/>
          <w:i/>
          <w:u w:val="single"/>
        </w:rPr>
        <w:t>Note</w:t>
      </w:r>
      <w:r>
        <w:rPr>
          <w:i/>
        </w:rPr>
        <w:t>: If accuracy/correctness (validity) of data elements was empirically tested</w:t>
      </w:r>
      <w:r>
        <w:t xml:space="preserve">, </w:t>
      </w:r>
      <w:r>
        <w:rPr>
          <w:i/>
        </w:rPr>
        <w:t xml:space="preserve">separate reliability testing of data elements is not required – in 2a2.1 check critical data </w:t>
      </w:r>
      <w:proofErr w:type="gramStart"/>
      <w:r>
        <w:rPr>
          <w:i/>
        </w:rPr>
        <w:t>elements</w:t>
      </w:r>
      <w:proofErr w:type="gramEnd"/>
      <w:r>
        <w:rPr>
          <w:i/>
        </w:rPr>
        <w:t>; in 2a2.2 enter “see section 2b2 for validity testing of data elements”; and skip 2a2.3 and 2a2.4.</w:t>
      </w:r>
    </w:p>
    <w:p w14:paraId="0A393EF2" w14:textId="77777777" w:rsidR="00B00ED0" w:rsidRDefault="00B00ED0">
      <w:pPr>
        <w:pStyle w:val="BodyText"/>
        <w:spacing w:before="10"/>
        <w:rPr>
          <w:i/>
          <w:sz w:val="21"/>
        </w:rPr>
      </w:pPr>
    </w:p>
    <w:p w14:paraId="0A393EF3" w14:textId="77777777" w:rsidR="00B00ED0" w:rsidRDefault="001A17BF">
      <w:pPr>
        <w:ind w:left="579"/>
      </w:pPr>
      <w:r>
        <w:rPr>
          <w:b/>
        </w:rPr>
        <w:t>2a2.1. What level of reliability testing was conducted</w:t>
      </w:r>
      <w:r>
        <w:t>? (</w:t>
      </w:r>
      <w:r>
        <w:rPr>
          <w:i/>
        </w:rPr>
        <w:t>may be one or both levels</w:t>
      </w:r>
      <w:r>
        <w:t>)</w:t>
      </w:r>
    </w:p>
    <w:p w14:paraId="0A393EF4" w14:textId="33FA1346" w:rsidR="00B00ED0" w:rsidRDefault="007049FA" w:rsidP="007049FA">
      <w:pPr>
        <w:pStyle w:val="ListParagraph"/>
        <w:tabs>
          <w:tab w:val="left" w:pos="851"/>
        </w:tabs>
        <w:spacing w:before="2" w:line="242" w:lineRule="auto"/>
        <w:ind w:left="579" w:right="749"/>
      </w:pPr>
      <w:r>
        <w:rPr>
          <w:rFonts w:ascii="MS Gothic" w:eastAsia="MS Gothic" w:hAnsi="MS Gothic" w:cstheme="minorHAnsi" w:hint="eastAsia"/>
          <w:bCs/>
          <w:color w:val="0000FF"/>
        </w:rPr>
        <w:t xml:space="preserve">☒ </w:t>
      </w:r>
      <w:r w:rsidR="001A17BF" w:rsidRPr="007049FA">
        <w:rPr>
          <w:b/>
        </w:rPr>
        <w:t xml:space="preserve">Critical data elements used in the measure </w:t>
      </w:r>
      <w:r w:rsidR="001A17BF" w:rsidRPr="007049FA">
        <w:t>(</w:t>
      </w:r>
      <w:r w:rsidR="001A17BF">
        <w:rPr>
          <w:i/>
        </w:rPr>
        <w:t>e.g., inter-abstractor reliability; data element reliability must address ALL critical data</w:t>
      </w:r>
      <w:r w:rsidR="001A17BF">
        <w:rPr>
          <w:i/>
          <w:spacing w:val="-5"/>
        </w:rPr>
        <w:t xml:space="preserve"> </w:t>
      </w:r>
      <w:r w:rsidR="001A17BF">
        <w:rPr>
          <w:i/>
        </w:rPr>
        <w:t>elements</w:t>
      </w:r>
      <w:r w:rsidR="001A17BF">
        <w:t>)</w:t>
      </w:r>
    </w:p>
    <w:p w14:paraId="0A393EF5" w14:textId="3F7A0A05" w:rsidR="00B00ED0" w:rsidRDefault="003648B5" w:rsidP="003648B5">
      <w:pPr>
        <w:tabs>
          <w:tab w:val="left" w:pos="851"/>
        </w:tabs>
        <w:spacing w:line="280" w:lineRule="exact"/>
        <w:ind w:left="540"/>
      </w:pPr>
      <w:r>
        <w:rPr>
          <w:rFonts w:ascii="MS Gothic" w:eastAsia="MS Gothic" w:hAnsi="MS Gothic" w:cstheme="minorHAnsi" w:hint="eastAsia"/>
          <w:bCs/>
          <w:color w:val="0000FF"/>
        </w:rPr>
        <w:t xml:space="preserve">☒ </w:t>
      </w:r>
      <w:r w:rsidR="001A17BF" w:rsidRPr="003648B5">
        <w:rPr>
          <w:b/>
        </w:rPr>
        <w:t xml:space="preserve">Performance measure score </w:t>
      </w:r>
      <w:r w:rsidR="001A17BF">
        <w:t xml:space="preserve">(e.g., </w:t>
      </w:r>
      <w:r w:rsidR="001A17BF" w:rsidRPr="003648B5">
        <w:rPr>
          <w:i/>
        </w:rPr>
        <w:t>signal-to-noise</w:t>
      </w:r>
      <w:r w:rsidR="001A17BF" w:rsidRPr="003648B5">
        <w:rPr>
          <w:i/>
          <w:spacing w:val="-6"/>
        </w:rPr>
        <w:t xml:space="preserve"> </w:t>
      </w:r>
      <w:r w:rsidR="001A17BF" w:rsidRPr="003648B5">
        <w:rPr>
          <w:i/>
        </w:rPr>
        <w:t>analysis</w:t>
      </w:r>
      <w:r w:rsidR="001A17BF">
        <w:t>)</w:t>
      </w:r>
    </w:p>
    <w:p w14:paraId="79548AF1" w14:textId="77777777" w:rsidR="007049FA" w:rsidRDefault="007049FA" w:rsidP="007049FA">
      <w:pPr>
        <w:pStyle w:val="ListParagraph"/>
        <w:ind w:left="579"/>
        <w:rPr>
          <w:color w:val="FF0000"/>
        </w:rPr>
      </w:pPr>
      <w:bookmarkStart w:id="16" w:name="_Hlk12352220"/>
    </w:p>
    <w:bookmarkEnd w:id="16"/>
    <w:p w14:paraId="0A393EF6" w14:textId="77777777" w:rsidR="00B00ED0" w:rsidRDefault="00B00ED0">
      <w:pPr>
        <w:pStyle w:val="BodyText"/>
        <w:spacing w:before="2"/>
      </w:pPr>
    </w:p>
    <w:p w14:paraId="14A770F0" w14:textId="05BEA8B5" w:rsidR="007049FA" w:rsidRDefault="001A17BF" w:rsidP="007049FA">
      <w:pPr>
        <w:spacing w:before="1"/>
        <w:ind w:left="579" w:right="657"/>
      </w:pPr>
      <w:r>
        <w:rPr>
          <w:b/>
        </w:rPr>
        <w:t xml:space="preserve">2a2.2. For each level checked above, describe the method of reliability testing and what it tests </w:t>
      </w:r>
      <w:r>
        <w:t>(</w:t>
      </w:r>
      <w:r>
        <w:rPr>
          <w:i/>
        </w:rPr>
        <w:t>describe the steps―do not just name a method; what type of error does it test; what statistical analysis was used</w:t>
      </w:r>
      <w:r>
        <w:t>)</w:t>
      </w:r>
    </w:p>
    <w:p w14:paraId="7E5AE484" w14:textId="77777777" w:rsidR="00FC1B9B" w:rsidRDefault="00FC1B9B" w:rsidP="007049FA">
      <w:pPr>
        <w:spacing w:before="1"/>
        <w:ind w:left="579" w:right="657"/>
      </w:pPr>
    </w:p>
    <w:p w14:paraId="185CFF8B" w14:textId="7FFDA811" w:rsidR="008839F3" w:rsidRDefault="008839F3" w:rsidP="008839F3">
      <w:pPr>
        <w:ind w:left="579"/>
        <w:rPr>
          <w:rFonts w:eastAsiaTheme="minorHAnsi"/>
          <w:color w:val="FF0000"/>
          <w:u w:val="single"/>
          <w:lang w:bidi="ar-SA"/>
        </w:rPr>
      </w:pPr>
      <w:r>
        <w:rPr>
          <w:color w:val="FF0000"/>
          <w:u w:val="single"/>
        </w:rPr>
        <w:t>2019 Submission</w:t>
      </w:r>
      <w:r w:rsidR="00FC1B9B">
        <w:rPr>
          <w:color w:val="FF0000"/>
          <w:u w:val="single"/>
        </w:rPr>
        <w:t>:</w:t>
      </w:r>
    </w:p>
    <w:p w14:paraId="42C43BAE" w14:textId="77777777" w:rsidR="008839F3" w:rsidRDefault="008839F3" w:rsidP="008839F3">
      <w:pPr>
        <w:ind w:left="579"/>
        <w:rPr>
          <w:color w:val="FF0000"/>
        </w:rPr>
      </w:pPr>
      <w:r>
        <w:rPr>
          <w:color w:val="FF0000"/>
        </w:rPr>
        <w:t>Reliability of the computed measure score was measured as the ratio of signal to noise. The signal in this case is the proportion of the variability in measured performance that can be explained by real differences in physician performance and the noise is the total variability in measured performance.  Reliability at the level of the specific physician is given by:</w:t>
      </w:r>
    </w:p>
    <w:p w14:paraId="7D326749" w14:textId="77777777" w:rsidR="008839F3" w:rsidRDefault="008839F3" w:rsidP="008839F3">
      <w:pPr>
        <w:ind w:left="579"/>
        <w:rPr>
          <w:color w:val="FF0000"/>
        </w:rPr>
      </w:pPr>
    </w:p>
    <w:p w14:paraId="11B15D00" w14:textId="77777777" w:rsidR="008839F3" w:rsidRDefault="008839F3" w:rsidP="008839F3">
      <w:pPr>
        <w:ind w:left="579"/>
        <w:rPr>
          <w:color w:val="FF0000"/>
        </w:rPr>
      </w:pPr>
      <w:r>
        <w:rPr>
          <w:color w:val="FF0000"/>
        </w:rPr>
        <w:t>Reliability = Variance (facility-to-facility) / [Variance (facility-to-facility) + Variance (facility-specific-error]</w:t>
      </w:r>
    </w:p>
    <w:p w14:paraId="5C4977AE" w14:textId="77777777" w:rsidR="008839F3" w:rsidRDefault="008839F3" w:rsidP="008839F3">
      <w:pPr>
        <w:ind w:left="579"/>
        <w:rPr>
          <w:color w:val="FF0000"/>
        </w:rPr>
      </w:pPr>
    </w:p>
    <w:p w14:paraId="09812E46" w14:textId="77777777" w:rsidR="008839F3" w:rsidRDefault="008839F3" w:rsidP="008839F3">
      <w:pPr>
        <w:ind w:left="579"/>
        <w:rPr>
          <w:color w:val="FF0000"/>
        </w:rPr>
      </w:pPr>
      <w:r>
        <w:rPr>
          <w:color w:val="FF0000"/>
        </w:rPr>
        <w:t>Reliability is the ratio of the facility-to-facility variance divided by the sum of the facility-to-facility variance plus the error variance specific to a facility.  A reliability of zero implies that all the variability in a measure is attributable to measurement error. A reliability of one implies that all the variability is attributable to real differences in practice performance.</w:t>
      </w:r>
    </w:p>
    <w:p w14:paraId="3BD8E1A9" w14:textId="77777777" w:rsidR="008839F3" w:rsidRDefault="008839F3" w:rsidP="008839F3">
      <w:pPr>
        <w:ind w:left="579"/>
        <w:rPr>
          <w:color w:val="FF0000"/>
        </w:rPr>
      </w:pPr>
    </w:p>
    <w:p w14:paraId="5E2BA861" w14:textId="77777777" w:rsidR="00B35617" w:rsidRDefault="008839F3" w:rsidP="00B35617">
      <w:pPr>
        <w:ind w:left="579"/>
        <w:rPr>
          <w:color w:val="FF0000"/>
        </w:rPr>
      </w:pPr>
      <w:r>
        <w:rPr>
          <w:color w:val="FF0000"/>
        </w:rPr>
        <w:t>Reliability testing was performed by using a beta-binomial model. The beta-binomial model assumes the practice performance score is a binomial random variable conditional on the practice’s true value that comes from the beta distribution. The beta distribution is usually defined by two parameters, alpha and beta. Alpha and beta can be thought of as intermediate calculations to get to the needed variance estimates.   </w:t>
      </w:r>
    </w:p>
    <w:p w14:paraId="0CF1972B" w14:textId="77777777" w:rsidR="00B35617" w:rsidRDefault="00B35617" w:rsidP="00B35617">
      <w:pPr>
        <w:ind w:left="579"/>
        <w:rPr>
          <w:color w:val="FF0000"/>
        </w:rPr>
      </w:pPr>
    </w:p>
    <w:p w14:paraId="1D722CB0" w14:textId="4BE78BF8" w:rsidR="008839F3" w:rsidRDefault="008839F3" w:rsidP="00B35617">
      <w:pPr>
        <w:ind w:left="579"/>
        <w:rPr>
          <w:color w:val="FF0000"/>
        </w:rPr>
      </w:pPr>
      <w:r>
        <w:rPr>
          <w:color w:val="FF0000"/>
        </w:rPr>
        <w:t xml:space="preserve">To assess signal-to-noise, we employed the beta-binomial model as described by JL Adams (1). Each facility provided numerators and denominators in accordance with the measure specification. Through the estimation of the beta-binomial parameters (often referred to as alpha and beta) as described by Adams (1), we estimated the facility-to-facility variance and the within-facility variance (simply the binomial variance for each facility). </w:t>
      </w:r>
    </w:p>
    <w:p w14:paraId="40290FF0" w14:textId="77777777" w:rsidR="008839F3" w:rsidRDefault="008839F3" w:rsidP="008839F3">
      <w:pPr>
        <w:ind w:left="579"/>
        <w:rPr>
          <w:color w:val="FF0000"/>
        </w:rPr>
      </w:pPr>
    </w:p>
    <w:p w14:paraId="02554647" w14:textId="77777777" w:rsidR="008839F3" w:rsidRDefault="008839F3" w:rsidP="008839F3">
      <w:pPr>
        <w:ind w:left="579"/>
        <w:rPr>
          <w:color w:val="FF0000"/>
          <w:vertAlign w:val="superscript"/>
        </w:rPr>
      </w:pPr>
      <w:r>
        <w:rPr>
          <w:color w:val="FF0000"/>
        </w:rPr>
        <w:t xml:space="preserve">A reliability equal to zero implies that all the variability in a measure is attributable to measurement error. A reliability equal to one implies that all the variability is attributable to real differences in practice performance. A reliability of 0.70 – 0.80 is generally considered the acceptable threshold for reliability, 0.80 – 0.90 is considered high reliability, and 0.90 – 1.0 is considered very high. </w:t>
      </w:r>
      <w:r>
        <w:rPr>
          <w:color w:val="FF0000"/>
          <w:vertAlign w:val="superscript"/>
        </w:rPr>
        <w:t>1</w:t>
      </w:r>
    </w:p>
    <w:p w14:paraId="1C75CE56" w14:textId="77777777" w:rsidR="008839F3" w:rsidRDefault="008839F3" w:rsidP="008839F3">
      <w:pPr>
        <w:ind w:left="579"/>
        <w:rPr>
          <w:color w:val="FF0000"/>
        </w:rPr>
      </w:pPr>
    </w:p>
    <w:p w14:paraId="6E798A17" w14:textId="77777777" w:rsidR="008839F3" w:rsidRPr="00A31371" w:rsidRDefault="008839F3" w:rsidP="008839F3">
      <w:pPr>
        <w:ind w:left="579"/>
        <w:rPr>
          <w:color w:val="FF0000"/>
        </w:rPr>
      </w:pPr>
      <w:r>
        <w:rPr>
          <w:color w:val="FF0000"/>
        </w:rPr>
        <w:t xml:space="preserve">1. Adams JL, Mehrotra A, McGlynn EA, Estimating Reliability and Misclassification in Physician Profiling, Santa Monica, CA: RAND Corporation, 2010. </w:t>
      </w:r>
      <w:hyperlink r:id="rId13" w:history="1">
        <w:r>
          <w:rPr>
            <w:rStyle w:val="Hyperlink"/>
          </w:rPr>
          <w:t>www.rand.org/pubs/technical_reports/TR863</w:t>
        </w:r>
      </w:hyperlink>
      <w:r>
        <w:rPr>
          <w:color w:val="FF0000"/>
        </w:rPr>
        <w:t>. (Accessed on February 24, 2012.)</w:t>
      </w:r>
    </w:p>
    <w:p w14:paraId="169F193E" w14:textId="77777777" w:rsidR="008839F3" w:rsidRPr="008839F3" w:rsidRDefault="008839F3" w:rsidP="007049FA">
      <w:pPr>
        <w:spacing w:before="1"/>
        <w:ind w:left="579" w:right="657"/>
        <w:rPr>
          <w:color w:val="FF0000"/>
          <w:u w:val="single"/>
        </w:rPr>
      </w:pPr>
    </w:p>
    <w:p w14:paraId="63D33ABB" w14:textId="77777777" w:rsidR="008839F3" w:rsidRDefault="008839F3" w:rsidP="005706F3">
      <w:pPr>
        <w:ind w:left="579"/>
      </w:pPr>
      <w:bookmarkStart w:id="17" w:name="_Hlk12354853"/>
    </w:p>
    <w:p w14:paraId="760E0C45" w14:textId="77777777" w:rsidR="00FC1B9B" w:rsidRDefault="00FC1B9B" w:rsidP="008839F3">
      <w:pPr>
        <w:pStyle w:val="BodyText"/>
        <w:ind w:left="578"/>
        <w:rPr>
          <w:rFonts w:asciiTheme="minorHAnsi" w:hAnsiTheme="minorHAnsi" w:cstheme="minorHAnsi"/>
          <w:color w:val="0000FF"/>
          <w:u w:val="single"/>
        </w:rPr>
      </w:pPr>
    </w:p>
    <w:p w14:paraId="3E0F561C" w14:textId="57D734B6" w:rsidR="008839F3" w:rsidRPr="007049FA" w:rsidRDefault="008839F3" w:rsidP="008839F3">
      <w:pPr>
        <w:pStyle w:val="BodyText"/>
        <w:ind w:left="578"/>
        <w:rPr>
          <w:rFonts w:asciiTheme="minorHAnsi" w:hAnsiTheme="minorHAnsi" w:cstheme="minorHAnsi"/>
          <w:color w:val="0000FF"/>
          <w:u w:val="single"/>
        </w:rPr>
      </w:pPr>
      <w:r w:rsidRPr="007049FA">
        <w:rPr>
          <w:rFonts w:asciiTheme="minorHAnsi" w:hAnsiTheme="minorHAnsi" w:cstheme="minorHAnsi"/>
          <w:color w:val="0000FF"/>
          <w:u w:val="single"/>
        </w:rPr>
        <w:lastRenderedPageBreak/>
        <w:t>2012 Submission</w:t>
      </w:r>
      <w:r w:rsidR="00FC1B9B">
        <w:rPr>
          <w:rFonts w:asciiTheme="minorHAnsi" w:hAnsiTheme="minorHAnsi" w:cstheme="minorHAnsi"/>
          <w:color w:val="0000FF"/>
          <w:u w:val="single"/>
        </w:rPr>
        <w:t>:</w:t>
      </w:r>
    </w:p>
    <w:p w14:paraId="5E1B54EC" w14:textId="33467AA9" w:rsidR="005706F3" w:rsidRPr="007049FA" w:rsidRDefault="005706F3" w:rsidP="005706F3">
      <w:pPr>
        <w:ind w:left="579"/>
        <w:rPr>
          <w:rFonts w:asciiTheme="minorHAnsi" w:eastAsia="Times New Roman" w:hAnsiTheme="minorHAnsi" w:cstheme="minorHAnsi"/>
          <w:color w:val="0000FF"/>
          <w:lang w:bidi="ar-SA"/>
        </w:rPr>
      </w:pPr>
      <w:r w:rsidRPr="007049FA">
        <w:rPr>
          <w:rFonts w:asciiTheme="minorHAnsi" w:hAnsiTheme="minorHAnsi" w:cstheme="minorHAnsi"/>
          <w:color w:val="0000FF"/>
        </w:rPr>
        <w:t xml:space="preserve">Data/Sample 2010-2011 audit:  </w:t>
      </w:r>
      <w:bookmarkEnd w:id="17"/>
      <w:r w:rsidRPr="007049FA">
        <w:rPr>
          <w:rFonts w:asciiTheme="minorHAnsi" w:hAnsiTheme="minorHAnsi" w:cstheme="minorHAnsi"/>
          <w:color w:val="0000FF"/>
        </w:rPr>
        <w:t>QOPI practices applying for the QOPI Certification Program are required to submit copies of documentation from 3-5 records which were previously abstracted. Trained ASCO auditors randomly select records within each domain for audit. Agreement at the data element level is documented.  426 audited records from 130 practices were complete in November 2011 and included in the concordance analysis.</w:t>
      </w:r>
    </w:p>
    <w:p w14:paraId="5995CBC2" w14:textId="77777777" w:rsidR="005706F3" w:rsidRPr="007049FA" w:rsidRDefault="005706F3" w:rsidP="005706F3">
      <w:pPr>
        <w:ind w:left="579"/>
        <w:rPr>
          <w:rFonts w:asciiTheme="minorHAnsi" w:hAnsiTheme="minorHAnsi" w:cstheme="minorHAnsi"/>
          <w:color w:val="0000FF"/>
        </w:rPr>
      </w:pPr>
    </w:p>
    <w:p w14:paraId="62B6AC23" w14:textId="77777777" w:rsidR="005706F3" w:rsidRPr="007049FA" w:rsidRDefault="005706F3" w:rsidP="005706F3">
      <w:pPr>
        <w:ind w:left="579"/>
        <w:rPr>
          <w:rFonts w:asciiTheme="minorHAnsi" w:eastAsia="Times New Roman" w:hAnsiTheme="minorHAnsi" w:cstheme="minorHAnsi"/>
          <w:color w:val="0000FF"/>
          <w:lang w:bidi="ar-SA"/>
        </w:rPr>
      </w:pPr>
      <w:r w:rsidRPr="007049FA">
        <w:rPr>
          <w:rFonts w:asciiTheme="minorHAnsi" w:hAnsiTheme="minorHAnsi" w:cstheme="minorHAnsi"/>
          <w:color w:val="0000FF"/>
        </w:rPr>
        <w:t xml:space="preserve">Analytic method 2010-2011 audit: Agreement data from 426 records were imported into a formatted data table for analysis. First, agreement data were used to calculate concordance at the data element level. Second, by applying the measure analytic calculation, concordance at the measure level was calculated. </w:t>
      </w:r>
    </w:p>
    <w:p w14:paraId="0A393EF8" w14:textId="4DD0CB7D" w:rsidR="00B00ED0" w:rsidRDefault="00B00ED0">
      <w:pPr>
        <w:pStyle w:val="BodyText"/>
      </w:pPr>
    </w:p>
    <w:p w14:paraId="289BB922" w14:textId="6D14732C" w:rsidR="007049FA" w:rsidRDefault="001A17BF" w:rsidP="007049FA">
      <w:pPr>
        <w:ind w:left="579" w:right="696"/>
      </w:pPr>
      <w:r>
        <w:rPr>
          <w:b/>
        </w:rPr>
        <w:t>2a2.3. For each level of testing checked above, what were the statistical results from reliability testing</w:t>
      </w:r>
      <w:r>
        <w:t>? (e</w:t>
      </w:r>
      <w:r>
        <w:rPr>
          <w:i/>
        </w:rPr>
        <w:t>.g., percent agreement and kappa for the critical data elements; distribution of reliability statistics from a signal-to-noise analysis</w:t>
      </w:r>
      <w:r>
        <w:t>)</w:t>
      </w:r>
    </w:p>
    <w:p w14:paraId="44935DC3" w14:textId="77777777" w:rsidR="00FC1B9B" w:rsidRDefault="00FC1B9B" w:rsidP="007049FA">
      <w:pPr>
        <w:ind w:left="579" w:right="696"/>
      </w:pPr>
    </w:p>
    <w:p w14:paraId="2376F077" w14:textId="13F9B153" w:rsidR="008839F3" w:rsidRDefault="008839F3" w:rsidP="008839F3">
      <w:pPr>
        <w:adjustRightInd w:val="0"/>
        <w:ind w:left="216" w:firstLine="363"/>
        <w:rPr>
          <w:rFonts w:asciiTheme="minorHAnsi" w:hAnsiTheme="minorHAnsi" w:cstheme="minorHAnsi"/>
          <w:color w:val="FF0000"/>
          <w:szCs w:val="20"/>
          <w:u w:val="single"/>
        </w:rPr>
      </w:pPr>
      <w:r w:rsidRPr="00AE1461">
        <w:rPr>
          <w:rFonts w:asciiTheme="minorHAnsi" w:hAnsiTheme="minorHAnsi" w:cstheme="minorHAnsi"/>
          <w:color w:val="FF0000"/>
          <w:szCs w:val="20"/>
          <w:u w:val="single"/>
        </w:rPr>
        <w:t>2019 Submission</w:t>
      </w:r>
      <w:r w:rsidR="00FC1B9B">
        <w:rPr>
          <w:rFonts w:asciiTheme="minorHAnsi" w:hAnsiTheme="minorHAnsi" w:cstheme="minorHAnsi"/>
          <w:color w:val="FF0000"/>
          <w:szCs w:val="20"/>
          <w:u w:val="single"/>
        </w:rPr>
        <w:t>:</w:t>
      </w:r>
    </w:p>
    <w:p w14:paraId="24F3BFAD" w14:textId="77777777" w:rsidR="008839F3" w:rsidRPr="00AE1461" w:rsidRDefault="008839F3" w:rsidP="008839F3">
      <w:pPr>
        <w:ind w:left="578" w:right="696"/>
        <w:rPr>
          <w:color w:val="FF0000"/>
        </w:rPr>
      </w:pPr>
      <w:r w:rsidRPr="00AE1461">
        <w:rPr>
          <w:color w:val="FF0000"/>
        </w:rPr>
        <w:t xml:space="preserve">Signal to noise analysis using the Beta-Binomial </w:t>
      </w:r>
      <w:r>
        <w:rPr>
          <w:color w:val="FF0000"/>
        </w:rPr>
        <w:t>determined</w:t>
      </w:r>
      <w:r w:rsidRPr="00AE1461">
        <w:rPr>
          <w:color w:val="FF0000"/>
        </w:rPr>
        <w:t xml:space="preserve"> </w:t>
      </w:r>
      <w:r>
        <w:rPr>
          <w:color w:val="FF0000"/>
        </w:rPr>
        <w:t>m</w:t>
      </w:r>
      <w:r w:rsidRPr="00AE1461">
        <w:rPr>
          <w:color w:val="FF0000"/>
        </w:rPr>
        <w:t>ean reliability is 89%</w:t>
      </w:r>
      <w:r>
        <w:rPr>
          <w:color w:val="FF0000"/>
        </w:rPr>
        <w:t xml:space="preserve">, with a median of 100%. </w:t>
      </w:r>
      <w:r w:rsidRPr="00AE1461">
        <w:rPr>
          <w:color w:val="FF0000"/>
        </w:rPr>
        <w:t xml:space="preserve"> </w:t>
      </w:r>
    </w:p>
    <w:p w14:paraId="360D1D66" w14:textId="77777777" w:rsidR="008839F3" w:rsidRPr="00AE1461" w:rsidRDefault="008839F3" w:rsidP="008839F3">
      <w:pPr>
        <w:adjustRightInd w:val="0"/>
        <w:ind w:left="216" w:firstLine="216"/>
        <w:rPr>
          <w:rFonts w:asciiTheme="minorHAnsi" w:hAnsiTheme="minorHAnsi" w:cstheme="minorHAnsi"/>
          <w:color w:val="FF0000"/>
          <w:szCs w:val="20"/>
          <w:u w:val="single"/>
        </w:rPr>
      </w:pPr>
    </w:p>
    <w:p w14:paraId="302DABD2" w14:textId="5A8722C7" w:rsidR="008839F3" w:rsidRDefault="008839F3" w:rsidP="008839F3">
      <w:pPr>
        <w:pStyle w:val="BodyText"/>
        <w:ind w:left="578"/>
        <w:rPr>
          <w:rFonts w:asciiTheme="minorHAnsi" w:hAnsiTheme="minorHAnsi" w:cstheme="minorHAnsi"/>
          <w:color w:val="FF0000"/>
        </w:rPr>
      </w:pPr>
      <w:r w:rsidRPr="00AE1461">
        <w:rPr>
          <w:rFonts w:asciiTheme="minorHAnsi" w:hAnsiTheme="minorHAnsi" w:cstheme="minorHAnsi"/>
          <w:color w:val="FF0000"/>
        </w:rPr>
        <w:t xml:space="preserve">Facility-level Reliability </w:t>
      </w:r>
    </w:p>
    <w:tbl>
      <w:tblPr>
        <w:tblW w:w="3675" w:type="pct"/>
        <w:tblInd w:w="612" w:type="dxa"/>
        <w:tblLook w:val="07E0" w:firstRow="1" w:lastRow="1" w:firstColumn="1" w:lastColumn="1" w:noHBand="1" w:noVBand="1"/>
      </w:tblPr>
      <w:tblGrid>
        <w:gridCol w:w="461"/>
        <w:gridCol w:w="889"/>
        <w:gridCol w:w="889"/>
        <w:gridCol w:w="889"/>
        <w:gridCol w:w="1073"/>
        <w:gridCol w:w="938"/>
        <w:gridCol w:w="1072"/>
        <w:gridCol w:w="632"/>
        <w:gridCol w:w="889"/>
      </w:tblGrid>
      <w:tr w:rsidR="008839F3" w14:paraId="16719C16" w14:textId="77777777" w:rsidTr="008839F3">
        <w:tc>
          <w:tcPr>
            <w:tcW w:w="0" w:type="auto"/>
            <w:tcBorders>
              <w:bottom w:val="single" w:sz="0" w:space="0" w:color="auto"/>
            </w:tcBorders>
            <w:vAlign w:val="bottom"/>
          </w:tcPr>
          <w:p w14:paraId="06A428A3" w14:textId="77777777" w:rsidR="008839F3" w:rsidRPr="008839F3" w:rsidRDefault="008839F3" w:rsidP="00E136D5">
            <w:pPr>
              <w:pStyle w:val="Compact"/>
              <w:jc w:val="center"/>
              <w:rPr>
                <w:color w:val="FF0000"/>
              </w:rPr>
            </w:pPr>
            <w:r w:rsidRPr="008839F3">
              <w:rPr>
                <w:color w:val="FF0000"/>
              </w:rPr>
              <w:t>N</w:t>
            </w:r>
          </w:p>
        </w:tc>
        <w:tc>
          <w:tcPr>
            <w:tcW w:w="0" w:type="auto"/>
            <w:tcBorders>
              <w:bottom w:val="single" w:sz="0" w:space="0" w:color="auto"/>
            </w:tcBorders>
            <w:vAlign w:val="bottom"/>
          </w:tcPr>
          <w:p w14:paraId="62B7B08E" w14:textId="77777777" w:rsidR="008839F3" w:rsidRPr="008839F3" w:rsidRDefault="008839F3" w:rsidP="00E136D5">
            <w:pPr>
              <w:pStyle w:val="Compact"/>
              <w:jc w:val="center"/>
              <w:rPr>
                <w:color w:val="FF0000"/>
              </w:rPr>
            </w:pPr>
            <w:r w:rsidRPr="008839F3">
              <w:rPr>
                <w:color w:val="FF0000"/>
              </w:rPr>
              <w:t>Alpha</w:t>
            </w:r>
          </w:p>
        </w:tc>
        <w:tc>
          <w:tcPr>
            <w:tcW w:w="0" w:type="auto"/>
            <w:tcBorders>
              <w:bottom w:val="single" w:sz="0" w:space="0" w:color="auto"/>
            </w:tcBorders>
            <w:vAlign w:val="bottom"/>
          </w:tcPr>
          <w:p w14:paraId="3BFD3265" w14:textId="77777777" w:rsidR="008839F3" w:rsidRPr="008839F3" w:rsidRDefault="008839F3" w:rsidP="00E136D5">
            <w:pPr>
              <w:pStyle w:val="Compact"/>
              <w:jc w:val="center"/>
              <w:rPr>
                <w:color w:val="FF0000"/>
              </w:rPr>
            </w:pPr>
            <w:r w:rsidRPr="008839F3">
              <w:rPr>
                <w:color w:val="FF0000"/>
              </w:rPr>
              <w:t>Beta</w:t>
            </w:r>
          </w:p>
        </w:tc>
        <w:tc>
          <w:tcPr>
            <w:tcW w:w="0" w:type="auto"/>
            <w:tcBorders>
              <w:bottom w:val="single" w:sz="0" w:space="0" w:color="auto"/>
            </w:tcBorders>
            <w:vAlign w:val="bottom"/>
          </w:tcPr>
          <w:p w14:paraId="7B831B5D" w14:textId="77777777" w:rsidR="008839F3" w:rsidRPr="008839F3" w:rsidRDefault="008839F3" w:rsidP="00E136D5">
            <w:pPr>
              <w:pStyle w:val="Compact"/>
              <w:jc w:val="center"/>
              <w:rPr>
                <w:color w:val="FF0000"/>
              </w:rPr>
            </w:pPr>
            <w:r w:rsidRPr="008839F3">
              <w:rPr>
                <w:color w:val="FF0000"/>
              </w:rPr>
              <w:t>Min</w:t>
            </w:r>
          </w:p>
        </w:tc>
        <w:tc>
          <w:tcPr>
            <w:tcW w:w="0" w:type="auto"/>
            <w:tcBorders>
              <w:bottom w:val="single" w:sz="0" w:space="0" w:color="auto"/>
            </w:tcBorders>
            <w:vAlign w:val="bottom"/>
          </w:tcPr>
          <w:p w14:paraId="6FBDB458" w14:textId="77777777" w:rsidR="008839F3" w:rsidRPr="008839F3" w:rsidRDefault="008839F3" w:rsidP="00E136D5">
            <w:pPr>
              <w:pStyle w:val="Compact"/>
              <w:jc w:val="center"/>
              <w:rPr>
                <w:color w:val="FF0000"/>
              </w:rPr>
            </w:pPr>
            <w:r w:rsidRPr="008839F3">
              <w:rPr>
                <w:color w:val="FF0000"/>
              </w:rPr>
              <w:t xml:space="preserve">10th </w:t>
            </w:r>
            <w:proofErr w:type="spellStart"/>
            <w:r w:rsidRPr="008839F3">
              <w:rPr>
                <w:color w:val="FF0000"/>
              </w:rPr>
              <w:t>Pctl</w:t>
            </w:r>
            <w:proofErr w:type="spellEnd"/>
          </w:p>
        </w:tc>
        <w:tc>
          <w:tcPr>
            <w:tcW w:w="0" w:type="auto"/>
            <w:tcBorders>
              <w:bottom w:val="single" w:sz="0" w:space="0" w:color="auto"/>
            </w:tcBorders>
            <w:vAlign w:val="bottom"/>
          </w:tcPr>
          <w:p w14:paraId="5BBC9405" w14:textId="77777777" w:rsidR="008839F3" w:rsidRPr="008839F3" w:rsidRDefault="008839F3" w:rsidP="00E136D5">
            <w:pPr>
              <w:pStyle w:val="Compact"/>
              <w:jc w:val="center"/>
              <w:rPr>
                <w:color w:val="FF0000"/>
              </w:rPr>
            </w:pPr>
            <w:r w:rsidRPr="008839F3">
              <w:rPr>
                <w:color w:val="FF0000"/>
              </w:rPr>
              <w:t>Median</w:t>
            </w:r>
          </w:p>
        </w:tc>
        <w:tc>
          <w:tcPr>
            <w:tcW w:w="0" w:type="auto"/>
            <w:tcBorders>
              <w:bottom w:val="single" w:sz="0" w:space="0" w:color="auto"/>
            </w:tcBorders>
            <w:vAlign w:val="bottom"/>
          </w:tcPr>
          <w:p w14:paraId="6C876DFD" w14:textId="77777777" w:rsidR="008839F3" w:rsidRPr="008839F3" w:rsidRDefault="008839F3" w:rsidP="00E136D5">
            <w:pPr>
              <w:pStyle w:val="Compact"/>
              <w:jc w:val="center"/>
              <w:rPr>
                <w:color w:val="FF0000"/>
              </w:rPr>
            </w:pPr>
            <w:r w:rsidRPr="008839F3">
              <w:rPr>
                <w:color w:val="FF0000"/>
              </w:rPr>
              <w:t xml:space="preserve">90th </w:t>
            </w:r>
            <w:proofErr w:type="spellStart"/>
            <w:r w:rsidRPr="008839F3">
              <w:rPr>
                <w:color w:val="FF0000"/>
              </w:rPr>
              <w:t>Pctl</w:t>
            </w:r>
            <w:proofErr w:type="spellEnd"/>
          </w:p>
        </w:tc>
        <w:tc>
          <w:tcPr>
            <w:tcW w:w="0" w:type="auto"/>
            <w:tcBorders>
              <w:bottom w:val="single" w:sz="0" w:space="0" w:color="auto"/>
            </w:tcBorders>
            <w:vAlign w:val="bottom"/>
          </w:tcPr>
          <w:p w14:paraId="22936B83" w14:textId="77777777" w:rsidR="008839F3" w:rsidRPr="008839F3" w:rsidRDefault="008839F3" w:rsidP="00E136D5">
            <w:pPr>
              <w:pStyle w:val="Compact"/>
              <w:jc w:val="center"/>
              <w:rPr>
                <w:color w:val="FF0000"/>
              </w:rPr>
            </w:pPr>
            <w:r w:rsidRPr="008839F3">
              <w:rPr>
                <w:color w:val="FF0000"/>
              </w:rPr>
              <w:t>Max</w:t>
            </w:r>
          </w:p>
        </w:tc>
        <w:tc>
          <w:tcPr>
            <w:tcW w:w="0" w:type="auto"/>
            <w:tcBorders>
              <w:bottom w:val="single" w:sz="0" w:space="0" w:color="auto"/>
            </w:tcBorders>
            <w:vAlign w:val="bottom"/>
          </w:tcPr>
          <w:p w14:paraId="0C9049F3" w14:textId="77777777" w:rsidR="008839F3" w:rsidRPr="008839F3" w:rsidRDefault="008839F3" w:rsidP="00E136D5">
            <w:pPr>
              <w:pStyle w:val="Compact"/>
              <w:jc w:val="center"/>
              <w:rPr>
                <w:color w:val="FF0000"/>
              </w:rPr>
            </w:pPr>
            <w:r w:rsidRPr="008839F3">
              <w:rPr>
                <w:color w:val="FF0000"/>
              </w:rPr>
              <w:t>Mean</w:t>
            </w:r>
          </w:p>
        </w:tc>
      </w:tr>
      <w:tr w:rsidR="008839F3" w14:paraId="67800D30" w14:textId="77777777" w:rsidTr="008839F3">
        <w:tc>
          <w:tcPr>
            <w:tcW w:w="0" w:type="auto"/>
          </w:tcPr>
          <w:p w14:paraId="1F7DC34C" w14:textId="77777777" w:rsidR="008839F3" w:rsidRPr="008839F3" w:rsidRDefault="008839F3" w:rsidP="00E136D5">
            <w:pPr>
              <w:pStyle w:val="Compact"/>
              <w:jc w:val="center"/>
              <w:rPr>
                <w:color w:val="FF0000"/>
              </w:rPr>
            </w:pPr>
            <w:r w:rsidRPr="008839F3">
              <w:rPr>
                <w:color w:val="FF0000"/>
              </w:rPr>
              <w:t>43</w:t>
            </w:r>
          </w:p>
        </w:tc>
        <w:tc>
          <w:tcPr>
            <w:tcW w:w="0" w:type="auto"/>
          </w:tcPr>
          <w:p w14:paraId="36BA0324" w14:textId="77777777" w:rsidR="008839F3" w:rsidRPr="008839F3" w:rsidRDefault="008839F3" w:rsidP="00E136D5">
            <w:pPr>
              <w:pStyle w:val="Compact"/>
              <w:jc w:val="center"/>
              <w:rPr>
                <w:color w:val="FF0000"/>
              </w:rPr>
            </w:pPr>
            <w:r w:rsidRPr="008839F3">
              <w:rPr>
                <w:color w:val="FF0000"/>
              </w:rPr>
              <w:t>0.8322</w:t>
            </w:r>
          </w:p>
        </w:tc>
        <w:tc>
          <w:tcPr>
            <w:tcW w:w="0" w:type="auto"/>
          </w:tcPr>
          <w:p w14:paraId="19174F53" w14:textId="77777777" w:rsidR="008839F3" w:rsidRPr="008839F3" w:rsidRDefault="008839F3" w:rsidP="00E136D5">
            <w:pPr>
              <w:pStyle w:val="Compact"/>
              <w:jc w:val="center"/>
              <w:rPr>
                <w:color w:val="FF0000"/>
              </w:rPr>
            </w:pPr>
            <w:r w:rsidRPr="008839F3">
              <w:rPr>
                <w:color w:val="FF0000"/>
              </w:rPr>
              <w:t>0.1187</w:t>
            </w:r>
          </w:p>
        </w:tc>
        <w:tc>
          <w:tcPr>
            <w:tcW w:w="0" w:type="auto"/>
          </w:tcPr>
          <w:p w14:paraId="2E4AF56D" w14:textId="77777777" w:rsidR="008839F3" w:rsidRPr="008839F3" w:rsidRDefault="008839F3" w:rsidP="00E136D5">
            <w:pPr>
              <w:pStyle w:val="Compact"/>
              <w:jc w:val="center"/>
              <w:rPr>
                <w:color w:val="FF0000"/>
              </w:rPr>
            </w:pPr>
            <w:r w:rsidRPr="008839F3">
              <w:rPr>
                <w:color w:val="FF0000"/>
              </w:rPr>
              <w:t>0.4305</w:t>
            </w:r>
          </w:p>
        </w:tc>
        <w:tc>
          <w:tcPr>
            <w:tcW w:w="0" w:type="auto"/>
          </w:tcPr>
          <w:p w14:paraId="0CB61B03" w14:textId="77777777" w:rsidR="008839F3" w:rsidRPr="008839F3" w:rsidRDefault="008839F3" w:rsidP="00E136D5">
            <w:pPr>
              <w:pStyle w:val="Compact"/>
              <w:jc w:val="center"/>
              <w:rPr>
                <w:color w:val="FF0000"/>
              </w:rPr>
            </w:pPr>
            <w:r w:rsidRPr="008839F3">
              <w:rPr>
                <w:color w:val="FF0000"/>
              </w:rPr>
              <w:t>0.7439</w:t>
            </w:r>
          </w:p>
        </w:tc>
        <w:tc>
          <w:tcPr>
            <w:tcW w:w="0" w:type="auto"/>
          </w:tcPr>
          <w:p w14:paraId="4136EF59" w14:textId="77777777" w:rsidR="008839F3" w:rsidRPr="008839F3" w:rsidRDefault="008839F3" w:rsidP="00E136D5">
            <w:pPr>
              <w:pStyle w:val="Compact"/>
              <w:jc w:val="center"/>
              <w:rPr>
                <w:color w:val="FF0000"/>
              </w:rPr>
            </w:pPr>
            <w:r w:rsidRPr="008839F3">
              <w:rPr>
                <w:color w:val="FF0000"/>
              </w:rPr>
              <w:t>1</w:t>
            </w:r>
          </w:p>
        </w:tc>
        <w:tc>
          <w:tcPr>
            <w:tcW w:w="0" w:type="auto"/>
          </w:tcPr>
          <w:p w14:paraId="7388F814" w14:textId="77777777" w:rsidR="008839F3" w:rsidRPr="008839F3" w:rsidRDefault="008839F3" w:rsidP="00E136D5">
            <w:pPr>
              <w:pStyle w:val="Compact"/>
              <w:jc w:val="center"/>
              <w:rPr>
                <w:color w:val="FF0000"/>
              </w:rPr>
            </w:pPr>
            <w:r w:rsidRPr="008839F3">
              <w:rPr>
                <w:color w:val="FF0000"/>
              </w:rPr>
              <w:t>1</w:t>
            </w:r>
          </w:p>
        </w:tc>
        <w:tc>
          <w:tcPr>
            <w:tcW w:w="0" w:type="auto"/>
          </w:tcPr>
          <w:p w14:paraId="68A213CB" w14:textId="77777777" w:rsidR="008839F3" w:rsidRPr="008839F3" w:rsidRDefault="008839F3" w:rsidP="00E136D5">
            <w:pPr>
              <w:pStyle w:val="Compact"/>
              <w:jc w:val="center"/>
              <w:rPr>
                <w:color w:val="FF0000"/>
              </w:rPr>
            </w:pPr>
            <w:r w:rsidRPr="008839F3">
              <w:rPr>
                <w:color w:val="FF0000"/>
              </w:rPr>
              <w:t>1</w:t>
            </w:r>
          </w:p>
        </w:tc>
        <w:tc>
          <w:tcPr>
            <w:tcW w:w="0" w:type="auto"/>
          </w:tcPr>
          <w:p w14:paraId="2CDE4EC1" w14:textId="77777777" w:rsidR="008839F3" w:rsidRPr="008839F3" w:rsidRDefault="008839F3" w:rsidP="00E136D5">
            <w:pPr>
              <w:pStyle w:val="Compact"/>
              <w:jc w:val="center"/>
              <w:rPr>
                <w:color w:val="FF0000"/>
              </w:rPr>
            </w:pPr>
            <w:r w:rsidRPr="008839F3">
              <w:rPr>
                <w:color w:val="FF0000"/>
              </w:rPr>
              <w:t>0.9465</w:t>
            </w:r>
          </w:p>
        </w:tc>
      </w:tr>
    </w:tbl>
    <w:p w14:paraId="0D4E0F0D" w14:textId="77777777" w:rsidR="008839F3" w:rsidRPr="00AE1461" w:rsidRDefault="008839F3" w:rsidP="008839F3">
      <w:pPr>
        <w:pStyle w:val="BodyText"/>
        <w:ind w:left="578"/>
        <w:rPr>
          <w:rFonts w:asciiTheme="minorHAnsi" w:hAnsiTheme="minorHAnsi" w:cstheme="minorHAnsi"/>
          <w:color w:val="FF0000"/>
        </w:rPr>
      </w:pPr>
    </w:p>
    <w:p w14:paraId="23F5C0FB" w14:textId="77777777" w:rsidR="008839F3" w:rsidRDefault="008839F3" w:rsidP="008839F3">
      <w:pPr>
        <w:pStyle w:val="BodyText"/>
        <w:ind w:left="578"/>
        <w:rPr>
          <w:rFonts w:asciiTheme="minorHAnsi" w:hAnsiTheme="minorHAnsi" w:cstheme="minorHAnsi"/>
          <w:color w:val="0000FF"/>
          <w:u w:val="single"/>
        </w:rPr>
      </w:pPr>
    </w:p>
    <w:p w14:paraId="35987B8C" w14:textId="35C88559" w:rsidR="008839F3" w:rsidRDefault="008839F3" w:rsidP="008839F3">
      <w:pPr>
        <w:pStyle w:val="BodyText"/>
        <w:ind w:left="578"/>
        <w:rPr>
          <w:rFonts w:asciiTheme="minorHAnsi" w:hAnsiTheme="minorHAnsi" w:cstheme="minorHAnsi"/>
          <w:color w:val="0000FF"/>
          <w:u w:val="single"/>
        </w:rPr>
      </w:pPr>
      <w:r>
        <w:rPr>
          <w:noProof/>
        </w:rPr>
        <w:drawing>
          <wp:inline distT="0" distB="0" distL="0" distR="0" wp14:anchorId="68B078DA" wp14:editId="55193503">
            <wp:extent cx="5544151" cy="3696101"/>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0" name="Picture" descr="Measure_Resubmit_July2019_1860_files/figure-docx/reliab-1.png"/>
                    <pic:cNvPicPr>
                      <a:picLocks noChangeAspect="1" noChangeArrowheads="1"/>
                    </pic:cNvPicPr>
                  </pic:nvPicPr>
                  <pic:blipFill>
                    <a:blip r:embed="rId14"/>
                    <a:stretch>
                      <a:fillRect/>
                    </a:stretch>
                  </pic:blipFill>
                  <pic:spPr bwMode="auto">
                    <a:xfrm>
                      <a:off x="0" y="0"/>
                      <a:ext cx="5544151" cy="3696101"/>
                    </a:xfrm>
                    <a:prstGeom prst="rect">
                      <a:avLst/>
                    </a:prstGeom>
                    <a:noFill/>
                    <a:ln w="9525">
                      <a:noFill/>
                      <a:headEnd/>
                      <a:tailEnd/>
                    </a:ln>
                  </pic:spPr>
                </pic:pic>
              </a:graphicData>
            </a:graphic>
          </wp:inline>
        </w:drawing>
      </w:r>
    </w:p>
    <w:p w14:paraId="110C79D1" w14:textId="3FC64D83" w:rsidR="008839F3" w:rsidRPr="007049FA" w:rsidRDefault="008839F3" w:rsidP="008839F3">
      <w:pPr>
        <w:pStyle w:val="BodyText"/>
        <w:ind w:left="578"/>
        <w:rPr>
          <w:rFonts w:asciiTheme="minorHAnsi" w:hAnsiTheme="minorHAnsi" w:cstheme="minorHAnsi"/>
          <w:color w:val="0000FF"/>
          <w:u w:val="single"/>
        </w:rPr>
      </w:pPr>
      <w:r w:rsidRPr="007049FA">
        <w:rPr>
          <w:rFonts w:asciiTheme="minorHAnsi" w:hAnsiTheme="minorHAnsi" w:cstheme="minorHAnsi"/>
          <w:color w:val="0000FF"/>
          <w:u w:val="single"/>
        </w:rPr>
        <w:t>2012 Submission:</w:t>
      </w:r>
    </w:p>
    <w:p w14:paraId="3BB45ACF" w14:textId="77D40BC9" w:rsidR="008839F3" w:rsidRPr="008839F3" w:rsidRDefault="008839F3" w:rsidP="008839F3">
      <w:pPr>
        <w:ind w:firstLine="578"/>
        <w:rPr>
          <w:rFonts w:asciiTheme="minorHAnsi" w:hAnsiTheme="minorHAnsi" w:cstheme="minorHAnsi"/>
        </w:rPr>
      </w:pPr>
      <w:r w:rsidRPr="007049FA">
        <w:rPr>
          <w:rFonts w:asciiTheme="minorHAnsi" w:hAnsiTheme="minorHAnsi" w:cstheme="minorHAnsi"/>
          <w:color w:val="0000FF"/>
        </w:rPr>
        <w:t>Testing results 2010-2011 audit: measure level concordance 90% (valid N=145 records)</w:t>
      </w:r>
    </w:p>
    <w:p w14:paraId="0A393EFA" w14:textId="77777777" w:rsidR="00B00ED0" w:rsidRDefault="00B00ED0">
      <w:pPr>
        <w:pStyle w:val="BodyText"/>
        <w:spacing w:before="11"/>
        <w:rPr>
          <w:sz w:val="21"/>
        </w:rPr>
      </w:pPr>
    </w:p>
    <w:p w14:paraId="0A393EFB" w14:textId="3422B22A" w:rsidR="00B00ED0" w:rsidRDefault="001A17BF">
      <w:pPr>
        <w:ind w:left="579" w:right="588" w:hanging="1"/>
      </w:pPr>
      <w:r>
        <w:rPr>
          <w:b/>
        </w:rPr>
        <w:lastRenderedPageBreak/>
        <w:t>2a2.4 What is your interpretation of the results in terms of demonstrating reliability</w:t>
      </w:r>
      <w:r>
        <w:t>? (i</w:t>
      </w:r>
      <w:r>
        <w:rPr>
          <w:i/>
        </w:rPr>
        <w:t>.e., what do the results mean and what are the norms for the test conducted?</w:t>
      </w:r>
      <w:r>
        <w:t>)</w:t>
      </w:r>
    </w:p>
    <w:p w14:paraId="2CEFE9F7" w14:textId="5F611E13" w:rsidR="008839F3" w:rsidRDefault="008839F3" w:rsidP="007049FA">
      <w:pPr>
        <w:ind w:left="579"/>
        <w:rPr>
          <w:color w:val="FF0000"/>
        </w:rPr>
      </w:pPr>
    </w:p>
    <w:p w14:paraId="3F50246F" w14:textId="6480E891" w:rsidR="008839F3" w:rsidRPr="00AE1461" w:rsidRDefault="008839F3" w:rsidP="008839F3">
      <w:pPr>
        <w:ind w:left="579"/>
        <w:rPr>
          <w:color w:val="FF0000"/>
          <w:u w:val="single"/>
        </w:rPr>
      </w:pPr>
      <w:r w:rsidRPr="00AE1461">
        <w:rPr>
          <w:color w:val="FF0000"/>
          <w:u w:val="single"/>
        </w:rPr>
        <w:t>2019 Submission</w:t>
      </w:r>
      <w:r w:rsidR="00FC1B9B">
        <w:rPr>
          <w:color w:val="FF0000"/>
          <w:u w:val="single"/>
        </w:rPr>
        <w:t>:</w:t>
      </w:r>
    </w:p>
    <w:p w14:paraId="2BCBAA47" w14:textId="6F6CA1BF" w:rsidR="008839F3" w:rsidRPr="00A6638E" w:rsidRDefault="008839F3" w:rsidP="00A6638E">
      <w:pPr>
        <w:ind w:left="579" w:right="696"/>
        <w:rPr>
          <w:color w:val="FF0000"/>
        </w:rPr>
      </w:pPr>
      <w:r w:rsidRPr="00AE1461">
        <w:rPr>
          <w:color w:val="FF0000"/>
        </w:rPr>
        <w:t>Signal to noise analysis using the Beta-Binomial yielded a reliability greater than 0.90, which is considered very high</w:t>
      </w:r>
      <w:r>
        <w:rPr>
          <w:color w:val="FF0000"/>
        </w:rPr>
        <w:t>. The mean reliability of 95% observed is categorized as high reliability and the 10</w:t>
      </w:r>
      <w:r w:rsidRPr="008839F3">
        <w:rPr>
          <w:color w:val="FF0000"/>
          <w:vertAlign w:val="superscript"/>
        </w:rPr>
        <w:t>th</w:t>
      </w:r>
      <w:r>
        <w:rPr>
          <w:color w:val="FF0000"/>
        </w:rPr>
        <w:t xml:space="preserve"> percentile is 74%; thus, thus, r</w:t>
      </w:r>
      <w:r w:rsidRPr="00AE1461">
        <w:rPr>
          <w:color w:val="FF0000"/>
        </w:rPr>
        <w:t>eliability is acceptable.</w:t>
      </w:r>
    </w:p>
    <w:p w14:paraId="0A393EFD" w14:textId="5F3E7118" w:rsidR="00B00ED0" w:rsidRDefault="002C7074">
      <w:pPr>
        <w:pStyle w:val="BodyText"/>
        <w:spacing w:before="12"/>
        <w:rPr>
          <w:sz w:val="17"/>
        </w:rPr>
      </w:pPr>
      <w:r>
        <w:rPr>
          <w:noProof/>
        </w:rPr>
        <mc:AlternateContent>
          <mc:Choice Requires="wps">
            <w:drawing>
              <wp:anchor distT="0" distB="0" distL="0" distR="0" simplePos="0" relativeHeight="251658244" behindDoc="1" locked="0" layoutInCell="1" allowOverlap="1" wp14:anchorId="0A393F69" wp14:editId="1CD98134">
                <wp:simplePos x="0" y="0"/>
                <wp:positionH relativeFrom="page">
                  <wp:posOffset>913765</wp:posOffset>
                </wp:positionH>
                <wp:positionV relativeFrom="paragraph">
                  <wp:posOffset>169545</wp:posOffset>
                </wp:positionV>
                <wp:extent cx="2296795" cy="0"/>
                <wp:effectExtent l="8890" t="10160" r="8890" b="8890"/>
                <wp:wrapTopAndBottom/>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679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5789B" id="Line 7" o:spid="_x0000_s1026" style="position:absolute;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35pt" to="252.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Qq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" strokeweight=".25292mm">
                <w10:wrap type="topAndBottom" anchorx="page"/>
              </v:line>
            </w:pict>
          </mc:Fallback>
        </mc:AlternateContent>
      </w:r>
    </w:p>
    <w:p w14:paraId="0A393EFE" w14:textId="77777777" w:rsidR="00B00ED0" w:rsidRDefault="001A17BF">
      <w:pPr>
        <w:pStyle w:val="Heading1"/>
        <w:spacing w:line="259" w:lineRule="exact"/>
      </w:pPr>
      <w:r>
        <w:t>2b1. VALIDITY TESTING</w:t>
      </w:r>
    </w:p>
    <w:p w14:paraId="248FED38" w14:textId="68958FA7" w:rsidR="00BE31A1" w:rsidRDefault="001A17BF" w:rsidP="00BE31A1">
      <w:pPr>
        <w:spacing w:line="268" w:lineRule="exact"/>
        <w:ind w:left="579"/>
      </w:pPr>
      <w:bookmarkStart w:id="18" w:name="_Hlk15385631"/>
      <w:r>
        <w:rPr>
          <w:b/>
        </w:rPr>
        <w:t>2b1.1. What level of validity testing was conducted</w:t>
      </w:r>
      <w:r>
        <w:t>? (</w:t>
      </w:r>
      <w:r>
        <w:rPr>
          <w:i/>
        </w:rPr>
        <w:t>may be one or both levels</w:t>
      </w:r>
      <w:r>
        <w:t>)</w:t>
      </w:r>
      <w:r w:rsidR="00B82861">
        <w:t xml:space="preserve"> </w:t>
      </w:r>
      <w:bookmarkStart w:id="19" w:name="_Hlk15385589"/>
    </w:p>
    <w:p w14:paraId="0A393F00" w14:textId="0AB6CB3E" w:rsidR="00B00ED0" w:rsidRDefault="001A17BF" w:rsidP="00BE31A1">
      <w:pPr>
        <w:pStyle w:val="Heading1"/>
        <w:numPr>
          <w:ilvl w:val="0"/>
          <w:numId w:val="1"/>
        </w:numPr>
        <w:tabs>
          <w:tab w:val="left" w:pos="850"/>
        </w:tabs>
        <w:spacing w:before="3"/>
        <w:ind w:left="849" w:hanging="271"/>
      </w:pPr>
      <w:r w:rsidRPr="00BE31A1">
        <w:t xml:space="preserve">Critical data elements </w:t>
      </w:r>
      <w:bookmarkEnd w:id="19"/>
      <w:r w:rsidRPr="00BE31A1">
        <w:rPr>
          <w:b w:val="0"/>
        </w:rPr>
        <w:t>(</w:t>
      </w:r>
      <w:r w:rsidRPr="00BE31A1">
        <w:rPr>
          <w:b w:val="0"/>
          <w:i/>
        </w:rPr>
        <w:t>data element validity must address ALL critical data</w:t>
      </w:r>
      <w:r w:rsidRPr="00BE31A1">
        <w:rPr>
          <w:b w:val="0"/>
          <w:i/>
          <w:spacing w:val="-12"/>
        </w:rPr>
        <w:t xml:space="preserve"> </w:t>
      </w:r>
      <w:r w:rsidRPr="00BE31A1">
        <w:rPr>
          <w:b w:val="0"/>
          <w:i/>
        </w:rPr>
        <w:t>elements</w:t>
      </w:r>
      <w:r w:rsidRPr="00BE31A1">
        <w:rPr>
          <w:b w:val="0"/>
        </w:rPr>
        <w:t>)</w:t>
      </w:r>
    </w:p>
    <w:bookmarkEnd w:id="18"/>
    <w:p w14:paraId="0A393F01" w14:textId="4748B403" w:rsidR="00B00ED0" w:rsidRDefault="0068192E" w:rsidP="0068192E">
      <w:pPr>
        <w:pStyle w:val="Heading1"/>
        <w:tabs>
          <w:tab w:val="left" w:pos="850"/>
        </w:tabs>
        <w:spacing w:before="3"/>
      </w:pPr>
      <w:r w:rsidRPr="0068192E">
        <w:rPr>
          <w:rFonts w:ascii="MS Gothic" w:eastAsia="MS Gothic" w:hAnsi="MS Gothic" w:cstheme="minorHAnsi" w:hint="eastAsia"/>
          <w:b w:val="0"/>
          <w:color w:val="0000FF"/>
        </w:rPr>
        <w:t>☒</w:t>
      </w:r>
      <w:r w:rsidR="001A17BF">
        <w:t>Performance measure</w:t>
      </w:r>
      <w:r w:rsidR="001A17BF">
        <w:rPr>
          <w:spacing w:val="-3"/>
        </w:rPr>
        <w:t xml:space="preserve"> </w:t>
      </w:r>
      <w:r w:rsidR="001A17BF">
        <w:t>score</w:t>
      </w:r>
    </w:p>
    <w:p w14:paraId="5AEA1940" w14:textId="6439F271" w:rsidR="0068192E" w:rsidRPr="008A6B70" w:rsidRDefault="0068192E" w:rsidP="0068192E">
      <w:pPr>
        <w:pStyle w:val="ListParagraph"/>
        <w:tabs>
          <w:tab w:val="left" w:pos="1105"/>
        </w:tabs>
        <w:spacing w:before="4"/>
        <w:ind w:left="834"/>
        <w:rPr>
          <w:b/>
        </w:rPr>
      </w:pPr>
      <w:r w:rsidRPr="009D6232">
        <w:rPr>
          <w:rFonts w:ascii="MS Gothic" w:eastAsia="MS Gothic" w:hAnsi="MS Gothic" w:cstheme="minorHAnsi" w:hint="eastAsia"/>
          <w:bCs/>
          <w:color w:val="0000FF"/>
        </w:rPr>
        <w:t>☒</w:t>
      </w:r>
      <w:r w:rsidRPr="008A6B70">
        <w:rPr>
          <w:b/>
        </w:rPr>
        <w:t>Empirical validity</w:t>
      </w:r>
      <w:r w:rsidRPr="008A6B70">
        <w:rPr>
          <w:b/>
          <w:spacing w:val="-3"/>
        </w:rPr>
        <w:t xml:space="preserve"> </w:t>
      </w:r>
      <w:r w:rsidRPr="008A6B70">
        <w:rPr>
          <w:b/>
        </w:rPr>
        <w:t>testing</w:t>
      </w:r>
    </w:p>
    <w:p w14:paraId="0A393F03" w14:textId="1E58E9D6" w:rsidR="00B00ED0" w:rsidRDefault="0068192E" w:rsidP="0068192E">
      <w:pPr>
        <w:pStyle w:val="Heading1"/>
        <w:tabs>
          <w:tab w:val="left" w:pos="850"/>
        </w:tabs>
        <w:spacing w:before="3"/>
      </w:pPr>
      <w:bookmarkStart w:id="20" w:name="_Hlk14858604"/>
      <w:r>
        <w:rPr>
          <w:rFonts w:ascii="MS Gothic" w:eastAsia="MS Gothic" w:hAnsi="MS Gothic" w:cstheme="minorHAnsi"/>
          <w:color w:val="0000FF"/>
        </w:rPr>
        <w:tab/>
      </w:r>
      <w:r w:rsidRPr="0039185C">
        <w:rPr>
          <w:rFonts w:ascii="MS Gothic" w:eastAsia="MS Gothic" w:hAnsi="MS Gothic" w:cstheme="minorHAnsi" w:hint="eastAsia"/>
          <w:b w:val="0"/>
          <w:color w:val="0000FF"/>
        </w:rPr>
        <w:t>☒</w:t>
      </w:r>
      <w:bookmarkEnd w:id="20"/>
      <w:r w:rsidRPr="008A6B70">
        <w:t xml:space="preserve">Systematic assessment of face validity of </w:t>
      </w:r>
      <w:r w:rsidRPr="008A6B70">
        <w:rPr>
          <w:u w:val="single"/>
        </w:rPr>
        <w:t>performance measure score</w:t>
      </w:r>
      <w:r w:rsidRPr="008A6B70">
        <w:t xml:space="preserve"> as an indicator</w:t>
      </w:r>
      <w:r>
        <w:t xml:space="preserve"> </w:t>
      </w:r>
      <w:r w:rsidR="001A17BF" w:rsidRPr="0068192E">
        <w:rPr>
          <w:b w:val="0"/>
        </w:rPr>
        <w:t>of quality or resource use (</w:t>
      </w:r>
      <w:r w:rsidR="001A17BF" w:rsidRPr="0068192E">
        <w:rPr>
          <w:b w:val="0"/>
          <w:i/>
        </w:rPr>
        <w:t>i.e., is an accurate reflection of performance on quality or resource use and can distinguish good from poor performance</w:t>
      </w:r>
      <w:r w:rsidR="001A17BF" w:rsidRPr="0068192E">
        <w:rPr>
          <w:b w:val="0"/>
        </w:rPr>
        <w:t>) NOTE: Empirical validity testing is expected at time of maintenance review; if not possible, justification is</w:t>
      </w:r>
      <w:r w:rsidR="001A17BF" w:rsidRPr="0068192E">
        <w:rPr>
          <w:b w:val="0"/>
          <w:spacing w:val="-6"/>
        </w:rPr>
        <w:t xml:space="preserve"> </w:t>
      </w:r>
      <w:r w:rsidR="001A17BF" w:rsidRPr="0068192E">
        <w:rPr>
          <w:b w:val="0"/>
        </w:rPr>
        <w:t>required.</w:t>
      </w:r>
    </w:p>
    <w:p w14:paraId="0C90DABB" w14:textId="3AB97531" w:rsidR="006F1354" w:rsidRDefault="006F1354" w:rsidP="000326BC">
      <w:pPr>
        <w:ind w:left="579"/>
        <w:rPr>
          <w:rFonts w:ascii="Arial Narrow" w:hAnsi="Arial Narrow" w:cs="Arial"/>
          <w:color w:val="0000FF"/>
        </w:rPr>
      </w:pPr>
    </w:p>
    <w:p w14:paraId="0A393F05" w14:textId="635A2438" w:rsidR="00B00ED0" w:rsidRDefault="001A17BF">
      <w:pPr>
        <w:ind w:left="579" w:right="625"/>
        <w:rPr>
          <w:i/>
        </w:rPr>
      </w:pPr>
      <w:r w:rsidRPr="007049FA">
        <w:rPr>
          <w:b/>
        </w:rPr>
        <w:t xml:space="preserve">2b1.2. For each level of testing checked above, describe the method of validity testing and what it tests </w:t>
      </w:r>
      <w:r w:rsidRPr="007049FA">
        <w:t>(</w:t>
      </w:r>
      <w:r w:rsidRPr="007049FA">
        <w:rPr>
          <w:i/>
        </w:rPr>
        <w:t>describe the</w:t>
      </w:r>
      <w:r>
        <w:rPr>
          <w:i/>
        </w:rPr>
        <w:t xml:space="preserve"> steps―do not just name a method; what was tested, e.g., accuracy of data elements compared to authoritative source, relationship to another measure as expected; what statistical analysis was used)</w:t>
      </w:r>
    </w:p>
    <w:p w14:paraId="142C5CE7" w14:textId="77777777" w:rsidR="008839F3" w:rsidRDefault="008839F3">
      <w:pPr>
        <w:ind w:left="579" w:right="625"/>
        <w:rPr>
          <w:i/>
        </w:rPr>
      </w:pPr>
    </w:p>
    <w:p w14:paraId="70525CA0" w14:textId="77777777" w:rsidR="008839F3" w:rsidRPr="00CF7D02" w:rsidRDefault="008839F3" w:rsidP="008839F3">
      <w:pPr>
        <w:adjustRightInd w:val="0"/>
        <w:ind w:left="579"/>
        <w:rPr>
          <w:color w:val="FF0000"/>
          <w:szCs w:val="20"/>
          <w:u w:val="single"/>
        </w:rPr>
      </w:pPr>
      <w:r w:rsidRPr="00CF7D02">
        <w:rPr>
          <w:color w:val="FF0000"/>
          <w:szCs w:val="20"/>
          <w:u w:val="single"/>
        </w:rPr>
        <w:t>2019 Submission:</w:t>
      </w:r>
    </w:p>
    <w:p w14:paraId="22B868E1" w14:textId="0DA766E5" w:rsidR="008839F3" w:rsidRPr="002E1354" w:rsidRDefault="008839F3" w:rsidP="008839F3">
      <w:pPr>
        <w:adjustRightInd w:val="0"/>
        <w:ind w:left="579"/>
        <w:rPr>
          <w:color w:val="FF0000"/>
          <w:szCs w:val="20"/>
        </w:rPr>
      </w:pPr>
      <w:r w:rsidRPr="002E1354">
        <w:rPr>
          <w:color w:val="FF0000"/>
          <w:szCs w:val="20"/>
        </w:rPr>
        <w:t xml:space="preserve">Correlation analysis was completed to conduct empirical validity testing using 2017 MIPS data. </w:t>
      </w:r>
      <w:r w:rsidRPr="00695820">
        <w:rPr>
          <w:color w:val="FF0000"/>
        </w:rPr>
        <w:t xml:space="preserve">KRAS gene mutation testing performed for patients with metastatic colorectal cancer who receive anti-epidermal growth factor receptor monoclonal antibody therapy </w:t>
      </w:r>
      <w:r>
        <w:rPr>
          <w:color w:val="FF0000"/>
        </w:rPr>
        <w:t xml:space="preserve">(QI #451/ NQF#1859) </w:t>
      </w:r>
      <w:r w:rsidRPr="002E1354">
        <w:rPr>
          <w:color w:val="FF0000"/>
          <w:szCs w:val="20"/>
        </w:rPr>
        <w:t xml:space="preserve">was chosen as a suitable candidate for correlation analysis due to the similarities in patient population and domain. We hypothesize that there exists a positive association between </w:t>
      </w:r>
      <w:r w:rsidRPr="002E1354">
        <w:rPr>
          <w:color w:val="FF0000"/>
        </w:rPr>
        <w:t>patients with metastatic colorectal cancer and KRAS gene mutation spared treatment with anti-epidermal growth factor receptor monoclonal antibodies (NQF #1860)</w:t>
      </w:r>
      <w:r>
        <w:rPr>
          <w:color w:val="FF0000"/>
        </w:rPr>
        <w:t xml:space="preserve"> </w:t>
      </w:r>
      <w:r>
        <w:rPr>
          <w:color w:val="FF0000"/>
          <w:szCs w:val="20"/>
        </w:rPr>
        <w:t xml:space="preserve">and </w:t>
      </w:r>
      <w:r w:rsidRPr="002E1354">
        <w:rPr>
          <w:color w:val="FF0000"/>
          <w:szCs w:val="20"/>
        </w:rPr>
        <w:t xml:space="preserve">patients with </w:t>
      </w:r>
      <w:r w:rsidRPr="002E1354">
        <w:rPr>
          <w:color w:val="FF0000"/>
        </w:rPr>
        <w:t>metastatic colorectal cancer who receive anti-epidermal growth factor receptor monoclonal antibody therapy for whom KRAS gene mutation testing was performed (NQF #1859)</w:t>
      </w:r>
      <w:r>
        <w:rPr>
          <w:color w:val="FF0000"/>
        </w:rPr>
        <w:t>.</w:t>
      </w:r>
    </w:p>
    <w:p w14:paraId="179C31DE" w14:textId="77777777" w:rsidR="008839F3" w:rsidRPr="002E1354" w:rsidRDefault="008839F3" w:rsidP="008839F3">
      <w:pPr>
        <w:adjustRightInd w:val="0"/>
        <w:rPr>
          <w:color w:val="FF0000"/>
          <w:szCs w:val="20"/>
        </w:rPr>
      </w:pPr>
      <w:bookmarkStart w:id="21" w:name="_Hlk521594604"/>
    </w:p>
    <w:p w14:paraId="5E31D8FB" w14:textId="6EA12D3A" w:rsidR="008839F3" w:rsidRPr="004C04BA" w:rsidRDefault="008839F3" w:rsidP="008839F3">
      <w:pPr>
        <w:adjustRightInd w:val="0"/>
        <w:ind w:left="579"/>
        <w:rPr>
          <w:color w:val="FF0000"/>
          <w:szCs w:val="20"/>
        </w:rPr>
      </w:pPr>
      <w:r w:rsidRPr="002E1354">
        <w:rPr>
          <w:color w:val="FF0000"/>
          <w:szCs w:val="20"/>
        </w:rPr>
        <w:t xml:space="preserve">Datasets were reviewed to identify shared providers </w:t>
      </w:r>
      <w:r w:rsidRPr="004C04BA">
        <w:rPr>
          <w:color w:val="FF0000"/>
          <w:szCs w:val="20"/>
        </w:rPr>
        <w:t xml:space="preserve">based on TIN identifiers. </w:t>
      </w:r>
      <w:r w:rsidR="00BC53E7">
        <w:rPr>
          <w:color w:val="FF0000"/>
          <w:szCs w:val="20"/>
        </w:rPr>
        <w:t>A Pearson c</w:t>
      </w:r>
      <w:r w:rsidRPr="004C04BA">
        <w:rPr>
          <w:color w:val="FF0000"/>
          <w:szCs w:val="20"/>
        </w:rPr>
        <w:t>orrelation analysis was performed to evaluate the association between performance scores of these shared p</w:t>
      </w:r>
      <w:r>
        <w:rPr>
          <w:color w:val="FF0000"/>
          <w:szCs w:val="20"/>
        </w:rPr>
        <w:t>ractices</w:t>
      </w:r>
      <w:r w:rsidRPr="004C04BA">
        <w:rPr>
          <w:color w:val="FF0000"/>
          <w:szCs w:val="20"/>
        </w:rPr>
        <w:t>.</w:t>
      </w:r>
    </w:p>
    <w:p w14:paraId="395DEC07" w14:textId="77777777" w:rsidR="008839F3" w:rsidRDefault="008839F3" w:rsidP="008839F3">
      <w:pPr>
        <w:adjustRightInd w:val="0"/>
        <w:rPr>
          <w:color w:val="FF0000"/>
          <w:szCs w:val="20"/>
        </w:rPr>
      </w:pPr>
    </w:p>
    <w:p w14:paraId="63349006" w14:textId="35861EEA" w:rsidR="008839F3" w:rsidRDefault="008839F3" w:rsidP="008839F3">
      <w:pPr>
        <w:adjustRightInd w:val="0"/>
        <w:ind w:firstLine="579"/>
        <w:rPr>
          <w:color w:val="FF0000"/>
          <w:szCs w:val="20"/>
        </w:rPr>
      </w:pPr>
      <w:r w:rsidRPr="004C04BA">
        <w:rPr>
          <w:color w:val="FF0000"/>
          <w:szCs w:val="20"/>
        </w:rPr>
        <w:t>We use the following guidance to describe correlation</w:t>
      </w:r>
      <w:r w:rsidRPr="004C04BA">
        <w:rPr>
          <w:color w:val="FF0000"/>
          <w:szCs w:val="20"/>
          <w:vertAlign w:val="superscript"/>
        </w:rPr>
        <w:t>1</w:t>
      </w:r>
      <w:r w:rsidRPr="004C04BA">
        <w:rPr>
          <w:color w:val="FF0000"/>
          <w:szCs w:val="20"/>
        </w:rPr>
        <w:t>:</w:t>
      </w:r>
    </w:p>
    <w:p w14:paraId="755CBAAA" w14:textId="77777777" w:rsidR="00A6638E" w:rsidRPr="004C04BA" w:rsidRDefault="00A6638E" w:rsidP="008839F3">
      <w:pPr>
        <w:adjustRightInd w:val="0"/>
        <w:ind w:firstLine="579"/>
        <w:rPr>
          <w:rFonts w:cstheme="minorHAnsi"/>
          <w:bCs/>
          <w:color w:val="FF0000"/>
        </w:rPr>
      </w:pPr>
      <w:bookmarkStart w:id="22" w:name="_GoBack"/>
      <w:bookmarkEnd w:id="22"/>
    </w:p>
    <w:tbl>
      <w:tblPr>
        <w:tblStyle w:val="TableGrid1"/>
        <w:tblW w:w="0" w:type="auto"/>
        <w:tblInd w:w="1152" w:type="dxa"/>
        <w:tblLook w:val="04A0" w:firstRow="1" w:lastRow="0" w:firstColumn="1" w:lastColumn="0" w:noHBand="0" w:noVBand="1"/>
      </w:tblPr>
      <w:tblGrid>
        <w:gridCol w:w="1944"/>
        <w:gridCol w:w="2580"/>
      </w:tblGrid>
      <w:tr w:rsidR="008839F3" w:rsidRPr="004C04BA" w14:paraId="2BCE35D7" w14:textId="77777777" w:rsidTr="00E136D5">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72861AF5" w14:textId="77777777" w:rsidR="008839F3" w:rsidRPr="004C04BA" w:rsidRDefault="008839F3" w:rsidP="00E136D5">
            <w:pPr>
              <w:adjustRightInd w:val="0"/>
              <w:rPr>
                <w:rFonts w:cstheme="minorHAnsi"/>
                <w:bCs/>
                <w:color w:val="FF0000"/>
              </w:rPr>
            </w:pPr>
            <w:r w:rsidRPr="004C04BA">
              <w:rPr>
                <w:rFonts w:cstheme="minorHAnsi"/>
                <w:bCs/>
                <w:color w:val="FF0000"/>
              </w:rPr>
              <w:t xml:space="preserve">Correlation </w:t>
            </w:r>
          </w:p>
        </w:tc>
        <w:tc>
          <w:tcPr>
            <w:tcW w:w="2580" w:type="dxa"/>
            <w:tcBorders>
              <w:top w:val="single" w:sz="4" w:space="0" w:color="auto"/>
              <w:left w:val="single" w:sz="4" w:space="0" w:color="auto"/>
              <w:bottom w:val="single" w:sz="4" w:space="0" w:color="auto"/>
              <w:right w:val="single" w:sz="4" w:space="0" w:color="auto"/>
            </w:tcBorders>
            <w:noWrap/>
            <w:hideMark/>
          </w:tcPr>
          <w:p w14:paraId="1DC50E9C" w14:textId="77777777" w:rsidR="008839F3" w:rsidRPr="004C04BA" w:rsidRDefault="008839F3" w:rsidP="00E136D5">
            <w:pPr>
              <w:adjustRightInd w:val="0"/>
              <w:rPr>
                <w:rFonts w:cstheme="minorHAnsi"/>
                <w:bCs/>
                <w:color w:val="FF0000"/>
              </w:rPr>
            </w:pPr>
            <w:r w:rsidRPr="004C04BA">
              <w:rPr>
                <w:rFonts w:cstheme="minorHAnsi"/>
                <w:bCs/>
                <w:color w:val="FF0000"/>
              </w:rPr>
              <w:t>Interpretation</w:t>
            </w:r>
          </w:p>
        </w:tc>
      </w:tr>
      <w:tr w:rsidR="008839F3" w:rsidRPr="004C04BA" w14:paraId="49F49DF9" w14:textId="77777777" w:rsidTr="00E136D5">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20F4314E" w14:textId="77777777" w:rsidR="008839F3" w:rsidRPr="004C04BA" w:rsidRDefault="008839F3" w:rsidP="00E136D5">
            <w:pPr>
              <w:adjustRightInd w:val="0"/>
              <w:rPr>
                <w:rFonts w:cstheme="minorHAnsi"/>
                <w:bCs/>
                <w:color w:val="FF0000"/>
              </w:rPr>
            </w:pPr>
            <w:r w:rsidRPr="004C04BA">
              <w:rPr>
                <w:rFonts w:cstheme="minorHAnsi"/>
                <w:bCs/>
                <w:color w:val="FF0000"/>
              </w:rPr>
              <w:t>&gt; 0.40</w:t>
            </w:r>
          </w:p>
        </w:tc>
        <w:tc>
          <w:tcPr>
            <w:tcW w:w="2580" w:type="dxa"/>
            <w:tcBorders>
              <w:top w:val="single" w:sz="4" w:space="0" w:color="auto"/>
              <w:left w:val="single" w:sz="4" w:space="0" w:color="auto"/>
              <w:bottom w:val="single" w:sz="4" w:space="0" w:color="auto"/>
              <w:right w:val="single" w:sz="4" w:space="0" w:color="auto"/>
            </w:tcBorders>
            <w:noWrap/>
            <w:hideMark/>
          </w:tcPr>
          <w:p w14:paraId="531439A7" w14:textId="77777777" w:rsidR="008839F3" w:rsidRPr="004C04BA" w:rsidRDefault="008839F3" w:rsidP="00E136D5">
            <w:pPr>
              <w:adjustRightInd w:val="0"/>
              <w:rPr>
                <w:rFonts w:cstheme="minorHAnsi"/>
                <w:bCs/>
                <w:color w:val="FF0000"/>
              </w:rPr>
            </w:pPr>
            <w:r w:rsidRPr="004C04BA">
              <w:rPr>
                <w:rFonts w:cstheme="minorHAnsi"/>
                <w:bCs/>
                <w:color w:val="FF0000"/>
              </w:rPr>
              <w:t>Strong</w:t>
            </w:r>
          </w:p>
        </w:tc>
      </w:tr>
      <w:tr w:rsidR="008839F3" w:rsidRPr="004C04BA" w14:paraId="23971E0E" w14:textId="77777777" w:rsidTr="00E136D5">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485D3F49" w14:textId="77777777" w:rsidR="008839F3" w:rsidRPr="004C04BA" w:rsidRDefault="008839F3" w:rsidP="00E136D5">
            <w:pPr>
              <w:adjustRightInd w:val="0"/>
              <w:rPr>
                <w:rFonts w:cstheme="minorHAnsi"/>
                <w:bCs/>
                <w:color w:val="FF0000"/>
              </w:rPr>
            </w:pPr>
            <w:r w:rsidRPr="004C04BA">
              <w:rPr>
                <w:rFonts w:cstheme="minorHAnsi"/>
                <w:bCs/>
                <w:color w:val="FF0000"/>
              </w:rPr>
              <w:t xml:space="preserve">0.20 - 0.40 </w:t>
            </w:r>
          </w:p>
        </w:tc>
        <w:tc>
          <w:tcPr>
            <w:tcW w:w="2580" w:type="dxa"/>
            <w:tcBorders>
              <w:top w:val="single" w:sz="4" w:space="0" w:color="auto"/>
              <w:left w:val="single" w:sz="4" w:space="0" w:color="auto"/>
              <w:bottom w:val="single" w:sz="4" w:space="0" w:color="auto"/>
              <w:right w:val="single" w:sz="4" w:space="0" w:color="auto"/>
            </w:tcBorders>
            <w:noWrap/>
            <w:hideMark/>
          </w:tcPr>
          <w:p w14:paraId="3C51A797" w14:textId="77777777" w:rsidR="008839F3" w:rsidRPr="004C04BA" w:rsidRDefault="008839F3" w:rsidP="00E136D5">
            <w:pPr>
              <w:adjustRightInd w:val="0"/>
              <w:rPr>
                <w:rFonts w:cstheme="minorHAnsi"/>
                <w:bCs/>
                <w:color w:val="FF0000"/>
              </w:rPr>
            </w:pPr>
            <w:r w:rsidRPr="004C04BA">
              <w:rPr>
                <w:rFonts w:cstheme="minorHAnsi"/>
                <w:bCs/>
                <w:color w:val="FF0000"/>
              </w:rPr>
              <w:t>Moderate</w:t>
            </w:r>
          </w:p>
        </w:tc>
      </w:tr>
      <w:tr w:rsidR="008839F3" w:rsidRPr="004C04BA" w14:paraId="36E21378" w14:textId="77777777" w:rsidTr="00E136D5">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7768BC86" w14:textId="77777777" w:rsidR="008839F3" w:rsidRPr="004C04BA" w:rsidRDefault="008839F3" w:rsidP="00E136D5">
            <w:pPr>
              <w:adjustRightInd w:val="0"/>
              <w:rPr>
                <w:rFonts w:cstheme="minorHAnsi"/>
                <w:bCs/>
                <w:color w:val="FF0000"/>
              </w:rPr>
            </w:pPr>
            <w:r w:rsidRPr="004C04BA">
              <w:rPr>
                <w:rFonts w:cstheme="minorHAnsi"/>
                <w:bCs/>
                <w:color w:val="FF0000"/>
              </w:rPr>
              <w:t xml:space="preserve">&lt; 0.20 </w:t>
            </w:r>
          </w:p>
        </w:tc>
        <w:tc>
          <w:tcPr>
            <w:tcW w:w="2580" w:type="dxa"/>
            <w:tcBorders>
              <w:top w:val="single" w:sz="4" w:space="0" w:color="auto"/>
              <w:left w:val="single" w:sz="4" w:space="0" w:color="auto"/>
              <w:bottom w:val="single" w:sz="4" w:space="0" w:color="auto"/>
              <w:right w:val="single" w:sz="4" w:space="0" w:color="auto"/>
            </w:tcBorders>
            <w:noWrap/>
            <w:hideMark/>
          </w:tcPr>
          <w:p w14:paraId="08155ECA" w14:textId="77777777" w:rsidR="008839F3" w:rsidRPr="004C04BA" w:rsidRDefault="008839F3" w:rsidP="00E136D5">
            <w:pPr>
              <w:adjustRightInd w:val="0"/>
              <w:rPr>
                <w:rFonts w:cstheme="minorHAnsi"/>
                <w:bCs/>
                <w:color w:val="FF0000"/>
              </w:rPr>
            </w:pPr>
            <w:r w:rsidRPr="004C04BA">
              <w:rPr>
                <w:rFonts w:cstheme="minorHAnsi"/>
                <w:bCs/>
                <w:color w:val="FF0000"/>
              </w:rPr>
              <w:t>Weak</w:t>
            </w:r>
          </w:p>
        </w:tc>
      </w:tr>
    </w:tbl>
    <w:p w14:paraId="1A11C341" w14:textId="77777777" w:rsidR="008839F3" w:rsidRDefault="008839F3" w:rsidP="008839F3">
      <w:pPr>
        <w:adjustRightInd w:val="0"/>
        <w:rPr>
          <w:color w:val="FF0000"/>
        </w:rPr>
      </w:pPr>
    </w:p>
    <w:p w14:paraId="367C543A" w14:textId="77777777" w:rsidR="008839F3" w:rsidRPr="004C04BA" w:rsidRDefault="008839F3" w:rsidP="008839F3">
      <w:pPr>
        <w:adjustRightInd w:val="0"/>
        <w:ind w:left="579"/>
        <w:rPr>
          <w:color w:val="FF0000"/>
        </w:rPr>
      </w:pPr>
      <w:r w:rsidRPr="004C04BA">
        <w:rPr>
          <w:color w:val="FF0000"/>
        </w:rPr>
        <w:t xml:space="preserve">1. </w:t>
      </w:r>
      <w:proofErr w:type="spellStart"/>
      <w:r w:rsidRPr="004C04BA">
        <w:rPr>
          <w:color w:val="FF0000"/>
        </w:rPr>
        <w:t>Shortell</w:t>
      </w:r>
      <w:proofErr w:type="spellEnd"/>
      <w:r w:rsidRPr="004C04BA">
        <w:rPr>
          <w:color w:val="FF0000"/>
        </w:rPr>
        <w:t xml:space="preserve"> T. An Introduction to Data Analysis &amp; Presentation. Sociology 712.</w:t>
      </w:r>
      <w:r>
        <w:rPr>
          <w:color w:val="FF0000"/>
        </w:rPr>
        <w:t xml:space="preserve"> </w:t>
      </w:r>
      <w:r w:rsidRPr="004C04BA">
        <w:rPr>
          <w:color w:val="FF0000"/>
        </w:rPr>
        <w:t>http://www.shortell.org/book/chap18.html. Accessed July 13, 2018.</w:t>
      </w:r>
    </w:p>
    <w:bookmarkEnd w:id="21"/>
    <w:p w14:paraId="30D17068" w14:textId="794B0EAB" w:rsidR="00B00ED0" w:rsidRPr="007049FA" w:rsidRDefault="00B00ED0">
      <w:pPr>
        <w:rPr>
          <w:rFonts w:asciiTheme="minorHAnsi" w:hAnsiTheme="minorHAnsi" w:cstheme="minorHAnsi"/>
        </w:rPr>
      </w:pPr>
    </w:p>
    <w:p w14:paraId="488F423A" w14:textId="77777777" w:rsidR="007049FA" w:rsidRPr="007049FA" w:rsidRDefault="007049FA" w:rsidP="007049FA">
      <w:pPr>
        <w:pStyle w:val="ListParagraph"/>
        <w:ind w:left="579"/>
        <w:rPr>
          <w:rFonts w:asciiTheme="minorHAnsi" w:hAnsiTheme="minorHAnsi" w:cstheme="minorHAnsi"/>
          <w:color w:val="0000FF"/>
          <w:u w:val="single"/>
        </w:rPr>
      </w:pPr>
      <w:r w:rsidRPr="007049FA">
        <w:rPr>
          <w:rFonts w:asciiTheme="minorHAnsi" w:hAnsiTheme="minorHAnsi" w:cstheme="minorHAnsi"/>
          <w:color w:val="0000FF"/>
          <w:u w:val="single"/>
        </w:rPr>
        <w:t>2012 Submission:</w:t>
      </w:r>
    </w:p>
    <w:p w14:paraId="6DD21BB9" w14:textId="597A6C08" w:rsidR="007049FA" w:rsidRPr="007049FA" w:rsidRDefault="007049FA" w:rsidP="007049FA">
      <w:pPr>
        <w:pStyle w:val="ListParagraph"/>
        <w:ind w:left="579"/>
        <w:rPr>
          <w:rFonts w:asciiTheme="minorHAnsi" w:hAnsiTheme="minorHAnsi" w:cstheme="minorHAnsi"/>
          <w:b/>
          <w:bCs/>
        </w:rPr>
      </w:pPr>
      <w:r w:rsidRPr="007049FA">
        <w:rPr>
          <w:rFonts w:asciiTheme="minorHAnsi" w:hAnsiTheme="minorHAnsi" w:cstheme="minorHAnsi"/>
          <w:color w:val="0000FF"/>
        </w:rPr>
        <w:t xml:space="preserve">In 2009, an ASCO steering group comprised of medical oncologists, health services researchers, and quality experts undertook an iterative, criteria-based assessment process to identify QOPI measures that are </w:t>
      </w:r>
      <w:r w:rsidRPr="007049FA">
        <w:rPr>
          <w:rFonts w:asciiTheme="minorHAnsi" w:hAnsiTheme="minorHAnsi" w:cstheme="minorHAnsi"/>
          <w:color w:val="0000FF"/>
        </w:rPr>
        <w:lastRenderedPageBreak/>
        <w:t xml:space="preserve">appropriate for use for accountability measurement.  This measure was selected as appropriate for accountability. </w:t>
      </w:r>
    </w:p>
    <w:p w14:paraId="307E6F29" w14:textId="77777777" w:rsidR="007049FA" w:rsidRPr="007049FA" w:rsidRDefault="007049FA" w:rsidP="007049FA">
      <w:pPr>
        <w:pStyle w:val="BodyText"/>
        <w:spacing w:before="3"/>
        <w:rPr>
          <w:rFonts w:asciiTheme="minorHAnsi" w:hAnsiTheme="minorHAnsi" w:cstheme="minorHAnsi"/>
        </w:rPr>
      </w:pPr>
    </w:p>
    <w:p w14:paraId="7D7B418C" w14:textId="33FCF54C" w:rsidR="007049FA" w:rsidRDefault="007049FA" w:rsidP="007049FA">
      <w:pPr>
        <w:ind w:left="579"/>
        <w:rPr>
          <w:rFonts w:asciiTheme="minorHAnsi" w:hAnsiTheme="minorHAnsi" w:cstheme="minorHAnsi"/>
          <w:color w:val="0000FF"/>
        </w:rPr>
      </w:pPr>
      <w:r w:rsidRPr="007049FA">
        <w:rPr>
          <w:rFonts w:asciiTheme="minorHAnsi" w:hAnsiTheme="minorHAnsi" w:cstheme="minorHAnsi"/>
          <w:color w:val="0000FF"/>
        </w:rPr>
        <w:t xml:space="preserve">Face validity of the measure score was assessed via survey of experts involved in ASCO committees in 2011. The survey explicitly asked whether the scores obtained from the measure as specified will provide an accurate reflection of quality and can be used to distinguish good and poor quality. </w:t>
      </w:r>
    </w:p>
    <w:p w14:paraId="030A600A" w14:textId="77777777" w:rsidR="00D47E01" w:rsidRDefault="00D47E01">
      <w:pPr>
        <w:spacing w:before="39"/>
        <w:ind w:left="579"/>
        <w:rPr>
          <w:rFonts w:asciiTheme="minorHAnsi" w:hAnsiTheme="minorHAnsi" w:cstheme="minorHAnsi"/>
          <w:color w:val="0000FF"/>
        </w:rPr>
      </w:pPr>
      <w:bookmarkStart w:id="23" w:name="2b2._EXCLUSIONS_ANALYSIS"/>
      <w:bookmarkStart w:id="24" w:name="2b3._RISK_ADJUSTMENT/STRATIFICATION_FOR_"/>
      <w:bookmarkEnd w:id="23"/>
      <w:bookmarkEnd w:id="24"/>
    </w:p>
    <w:p w14:paraId="0A393F07" w14:textId="7FB7F1DB" w:rsidR="00B00ED0" w:rsidRDefault="001A17BF">
      <w:pPr>
        <w:spacing w:before="39"/>
        <w:ind w:left="579"/>
      </w:pPr>
      <w:r>
        <w:rPr>
          <w:b/>
        </w:rPr>
        <w:t>2b1.3. What were the statistical results from validity testing</w:t>
      </w:r>
      <w:r>
        <w:t>? (</w:t>
      </w:r>
      <w:r>
        <w:rPr>
          <w:i/>
        </w:rPr>
        <w:t>e.g., correlation; t-test</w:t>
      </w:r>
      <w:r>
        <w:t>)</w:t>
      </w:r>
    </w:p>
    <w:p w14:paraId="4EC65A57" w14:textId="77777777" w:rsidR="00D47E01" w:rsidRDefault="00D47E01">
      <w:pPr>
        <w:spacing w:before="39"/>
        <w:ind w:left="579"/>
      </w:pPr>
    </w:p>
    <w:p w14:paraId="67A12FDC" w14:textId="1B365C72" w:rsidR="008839F3" w:rsidRPr="002E1354" w:rsidRDefault="008839F3" w:rsidP="008839F3">
      <w:pPr>
        <w:pStyle w:val="BodyText"/>
        <w:ind w:left="578"/>
        <w:rPr>
          <w:rFonts w:asciiTheme="minorHAnsi" w:hAnsiTheme="minorHAnsi" w:cstheme="minorHAnsi"/>
          <w:color w:val="FF0000"/>
          <w:u w:val="single"/>
        </w:rPr>
      </w:pPr>
      <w:r w:rsidRPr="002E1354">
        <w:rPr>
          <w:rFonts w:asciiTheme="minorHAnsi" w:hAnsiTheme="minorHAnsi" w:cstheme="minorHAnsi"/>
          <w:color w:val="FF0000"/>
          <w:u w:val="single"/>
        </w:rPr>
        <w:t>2019 Submission:</w:t>
      </w:r>
    </w:p>
    <w:p w14:paraId="28CD032F" w14:textId="77777777" w:rsidR="00296C00" w:rsidRDefault="008839F3" w:rsidP="00FB66F5">
      <w:pPr>
        <w:spacing w:line="283" w:lineRule="exact"/>
        <w:ind w:left="578"/>
        <w:rPr>
          <w:rFonts w:asciiTheme="minorHAnsi" w:hAnsiTheme="minorHAnsi" w:cstheme="minorHAnsi"/>
          <w:color w:val="FF0000"/>
        </w:rPr>
      </w:pPr>
      <w:r w:rsidRPr="00695820">
        <w:rPr>
          <w:rFonts w:asciiTheme="minorHAnsi" w:hAnsiTheme="minorHAnsi" w:cstheme="minorHAnsi"/>
          <w:color w:val="FF0000"/>
        </w:rPr>
        <w:t xml:space="preserve">Correlation analysis determined </w:t>
      </w:r>
      <w:bookmarkStart w:id="25" w:name="_Hlk15046569"/>
      <w:r w:rsidR="00FB66F5">
        <w:rPr>
          <w:color w:val="FF0000"/>
        </w:rPr>
        <w:t>p</w:t>
      </w:r>
      <w:r w:rsidR="00FB66F5" w:rsidRPr="00695820">
        <w:rPr>
          <w:color w:val="FF0000"/>
        </w:rPr>
        <w:t xml:space="preserve">atients with metastatic colorectal cancer and KRAS gene mutation spared treatment with anti-epidermal growth factor receptor monoclonal antibodies </w:t>
      </w:r>
      <w:r w:rsidR="00FB66F5" w:rsidRPr="00695820">
        <w:rPr>
          <w:color w:val="FF0000"/>
          <w:szCs w:val="20"/>
        </w:rPr>
        <w:t>(QI #452/NQF #1860</w:t>
      </w:r>
      <w:r w:rsidR="00FB66F5">
        <w:rPr>
          <w:color w:val="FF0000"/>
          <w:szCs w:val="20"/>
        </w:rPr>
        <w:t xml:space="preserve">) </w:t>
      </w:r>
      <w:r w:rsidR="00FB66F5" w:rsidRPr="00695820">
        <w:rPr>
          <w:color w:val="FF0000"/>
        </w:rPr>
        <w:t>is positively correlated with</w:t>
      </w:r>
      <w:r w:rsidR="00FB66F5" w:rsidRPr="00FB66F5">
        <w:rPr>
          <w:color w:val="FF0000"/>
        </w:rPr>
        <w:t xml:space="preserve"> </w:t>
      </w:r>
      <w:r w:rsidR="00FB66F5" w:rsidRPr="00695820">
        <w:rPr>
          <w:color w:val="FF0000"/>
        </w:rPr>
        <w:t>KRAS gene mutation testing performed for patients with metastatic colorectal cancer who receive anti-epidermal growth factor receptor monoclonal antibody therapy (</w:t>
      </w:r>
      <w:r w:rsidR="00FB66F5" w:rsidRPr="00695820">
        <w:rPr>
          <w:color w:val="FF0000"/>
          <w:szCs w:val="20"/>
        </w:rPr>
        <w:t>QI #451/NQF #1859)</w:t>
      </w:r>
      <w:bookmarkEnd w:id="25"/>
      <w:r w:rsidR="00FB66F5">
        <w:rPr>
          <w:rFonts w:asciiTheme="minorHAnsi" w:hAnsiTheme="minorHAnsi" w:cstheme="minorHAnsi"/>
          <w:color w:val="FF0000"/>
        </w:rPr>
        <w:t xml:space="preserve">. </w:t>
      </w:r>
    </w:p>
    <w:p w14:paraId="01AD4885" w14:textId="77777777" w:rsidR="00296C00" w:rsidRDefault="00296C00" w:rsidP="00FB66F5">
      <w:pPr>
        <w:spacing w:line="283" w:lineRule="exact"/>
        <w:ind w:left="578"/>
        <w:rPr>
          <w:rFonts w:asciiTheme="minorHAnsi" w:hAnsiTheme="minorHAnsi" w:cstheme="minorHAnsi"/>
          <w:color w:val="FF0000"/>
        </w:rPr>
      </w:pPr>
    </w:p>
    <w:p w14:paraId="17A52184" w14:textId="574A0E7E" w:rsidR="00296C00" w:rsidRDefault="00296C00" w:rsidP="00FB66F5">
      <w:pPr>
        <w:spacing w:line="283" w:lineRule="exact"/>
        <w:ind w:left="578"/>
        <w:rPr>
          <w:color w:val="FF0000"/>
        </w:rPr>
      </w:pPr>
      <w:r w:rsidRPr="00296C00">
        <w:rPr>
          <w:rFonts w:ascii="Cambria" w:eastAsia="Cambria" w:hAnsi="Cambria" w:cs="Times New Roman"/>
          <w:noProof/>
          <w:sz w:val="24"/>
          <w:szCs w:val="24"/>
          <w:lang w:bidi="ar-SA"/>
        </w:rPr>
        <w:drawing>
          <wp:anchor distT="0" distB="0" distL="114300" distR="114300" simplePos="0" relativeHeight="251658752" behindDoc="0" locked="0" layoutInCell="1" allowOverlap="1" wp14:anchorId="6749EF57" wp14:editId="5FE88AA9">
            <wp:simplePos x="0" y="0"/>
            <wp:positionH relativeFrom="column">
              <wp:posOffset>361950</wp:posOffset>
            </wp:positionH>
            <wp:positionV relativeFrom="paragraph">
              <wp:posOffset>341630</wp:posOffset>
            </wp:positionV>
            <wp:extent cx="5120640" cy="3227705"/>
            <wp:effectExtent l="0" t="0" r="3810" b="0"/>
            <wp:wrapTopAndBottom/>
            <wp:docPr id="18" name="Picture"/>
            <wp:cNvGraphicFramePr/>
            <a:graphic xmlns:a="http://schemas.openxmlformats.org/drawingml/2006/main">
              <a:graphicData uri="http://schemas.openxmlformats.org/drawingml/2006/picture">
                <pic:pic xmlns:pic="http://schemas.openxmlformats.org/drawingml/2006/picture">
                  <pic:nvPicPr>
                    <pic:cNvPr id="0" name="Picture" descr="Measure_Resubmit_July2019_1860_files/figure-docx/npicorr3-4.pn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5120640" cy="3227705"/>
                    </a:xfrm>
                    <a:prstGeom prst="rect">
                      <a:avLst/>
                    </a:prstGeom>
                    <a:noFill/>
                    <a:ln w="9525">
                      <a:noFill/>
                      <a:headEnd/>
                      <a:tailEnd/>
                    </a:ln>
                  </pic:spPr>
                </pic:pic>
              </a:graphicData>
            </a:graphic>
            <wp14:sizeRelH relativeFrom="page">
              <wp14:pctWidth>0</wp14:pctWidth>
            </wp14:sizeRelH>
            <wp14:sizeRelV relativeFrom="page">
              <wp14:pctHeight>0</wp14:pctHeight>
            </wp14:sizeRelV>
          </wp:anchor>
        </w:drawing>
      </w:r>
      <w:r w:rsidR="008839F3" w:rsidRPr="00695820">
        <w:rPr>
          <w:color w:val="FF0000"/>
          <w:szCs w:val="20"/>
        </w:rPr>
        <w:t>The correlation coefficient observed was 0.</w:t>
      </w:r>
      <w:r w:rsidR="008839F3" w:rsidRPr="00695820">
        <w:rPr>
          <w:color w:val="FF0000"/>
        </w:rPr>
        <w:t>4</w:t>
      </w:r>
      <w:r w:rsidR="008839F3">
        <w:rPr>
          <w:color w:val="FF0000"/>
        </w:rPr>
        <w:t>9</w:t>
      </w:r>
      <w:r w:rsidR="008839F3" w:rsidRPr="00695820">
        <w:rPr>
          <w:color w:val="FF0000"/>
        </w:rPr>
        <w:t xml:space="preserve"> based on 28 matching practices. </w:t>
      </w:r>
    </w:p>
    <w:p w14:paraId="46826A7E" w14:textId="09A6DCE3" w:rsidR="008839F3" w:rsidRPr="00296C00" w:rsidRDefault="008839F3" w:rsidP="00296C00">
      <w:pPr>
        <w:spacing w:line="283" w:lineRule="exact"/>
        <w:rPr>
          <w:rFonts w:asciiTheme="minorHAnsi" w:hAnsiTheme="minorHAnsi" w:cstheme="minorHAnsi"/>
          <w:color w:val="FF0000"/>
        </w:rPr>
      </w:pPr>
    </w:p>
    <w:p w14:paraId="68D797E0" w14:textId="4AA21167" w:rsidR="007049FA" w:rsidRPr="007049FA" w:rsidRDefault="007049FA" w:rsidP="007049FA">
      <w:pPr>
        <w:pStyle w:val="BodyText"/>
        <w:ind w:left="578"/>
        <w:rPr>
          <w:rFonts w:asciiTheme="minorHAnsi" w:hAnsiTheme="minorHAnsi" w:cstheme="minorHAnsi"/>
          <w:color w:val="0000FF"/>
          <w:u w:val="single"/>
        </w:rPr>
      </w:pPr>
      <w:r w:rsidRPr="007049FA">
        <w:rPr>
          <w:rFonts w:asciiTheme="minorHAnsi" w:hAnsiTheme="minorHAnsi" w:cstheme="minorHAnsi"/>
          <w:color w:val="0000FF"/>
          <w:u w:val="single"/>
        </w:rPr>
        <w:t>2012 Submission:</w:t>
      </w:r>
    </w:p>
    <w:p w14:paraId="51418189" w14:textId="25AA0FB2" w:rsidR="006F1354" w:rsidRPr="007049FA" w:rsidRDefault="00474523" w:rsidP="006F1354">
      <w:pPr>
        <w:pStyle w:val="BodyText"/>
        <w:ind w:left="578"/>
        <w:rPr>
          <w:rFonts w:asciiTheme="minorHAnsi" w:hAnsiTheme="minorHAnsi" w:cstheme="minorHAnsi"/>
          <w:color w:val="0000FF"/>
        </w:rPr>
      </w:pPr>
      <w:r w:rsidRPr="007049FA">
        <w:rPr>
          <w:rFonts w:asciiTheme="minorHAnsi" w:hAnsiTheme="minorHAnsi" w:cstheme="minorHAnsi"/>
          <w:color w:val="0000FF"/>
        </w:rPr>
        <w:t>Face validity survey results revealed that 82% of respondents ‘strongly agree’ or ‘agree’ that this measure provides an accurate reflection of quality and can be used to distinguish good and poor quality.</w:t>
      </w:r>
    </w:p>
    <w:p w14:paraId="2076A5A6" w14:textId="77777777" w:rsidR="007049FA" w:rsidRDefault="007049FA" w:rsidP="00296C00">
      <w:pPr>
        <w:pStyle w:val="BodyText"/>
      </w:pPr>
    </w:p>
    <w:p w14:paraId="0A393F09" w14:textId="77777777" w:rsidR="00B00ED0" w:rsidRDefault="001A17BF">
      <w:pPr>
        <w:ind w:left="579" w:right="713" w:hanging="1"/>
      </w:pPr>
      <w:r>
        <w:rPr>
          <w:b/>
        </w:rPr>
        <w:t>2b1.4. What is your interpretation of the results in terms of demonstrating validity</w:t>
      </w:r>
      <w:r>
        <w:t>? (i</w:t>
      </w:r>
      <w:r>
        <w:rPr>
          <w:i/>
        </w:rPr>
        <w:t>.e., what do the results mean and what are the norms for the test conducted?</w:t>
      </w:r>
      <w:r>
        <w:t>)</w:t>
      </w:r>
    </w:p>
    <w:p w14:paraId="0A393F0A" w14:textId="1922FF56" w:rsidR="00B00ED0" w:rsidRDefault="00B00ED0">
      <w:pPr>
        <w:pStyle w:val="BodyText"/>
        <w:rPr>
          <w:sz w:val="20"/>
        </w:rPr>
      </w:pPr>
    </w:p>
    <w:p w14:paraId="2F6A3DB4" w14:textId="77777777" w:rsidR="00FB66F5" w:rsidRPr="00695820" w:rsidRDefault="00FB66F5" w:rsidP="00FB66F5">
      <w:pPr>
        <w:pStyle w:val="BodyText"/>
        <w:ind w:left="578"/>
        <w:rPr>
          <w:color w:val="FF0000"/>
          <w:u w:val="single"/>
        </w:rPr>
      </w:pPr>
      <w:bookmarkStart w:id="26" w:name="_Hlk13823432"/>
      <w:bookmarkStart w:id="27" w:name="_Hlk12355198"/>
      <w:r w:rsidRPr="00695820">
        <w:rPr>
          <w:color w:val="FF0000"/>
          <w:u w:val="single"/>
        </w:rPr>
        <w:t>2019 Submission</w:t>
      </w:r>
    </w:p>
    <w:p w14:paraId="19CE005A" w14:textId="77777777" w:rsidR="00FB66F5" w:rsidRDefault="00FB66F5" w:rsidP="00FB66F5">
      <w:pPr>
        <w:pStyle w:val="BodyText"/>
        <w:ind w:left="578"/>
        <w:rPr>
          <w:color w:val="FF0000"/>
        </w:rPr>
      </w:pPr>
      <w:r>
        <w:rPr>
          <w:rFonts w:cstheme="minorHAnsi"/>
          <w:bCs/>
          <w:color w:val="FF0000"/>
        </w:rPr>
        <w:t xml:space="preserve">This measure </w:t>
      </w:r>
      <w:r w:rsidRPr="004C04BA">
        <w:rPr>
          <w:rFonts w:cstheme="minorHAnsi"/>
          <w:bCs/>
          <w:color w:val="FF0000"/>
        </w:rPr>
        <w:t>has a strong positive correlation with another evidence-based process of care</w:t>
      </w:r>
      <w:r>
        <w:rPr>
          <w:rFonts w:cstheme="minorHAnsi"/>
          <w:bCs/>
          <w:color w:val="FF0000"/>
        </w:rPr>
        <w:t>, as the correlation coefficient observed of 0.49 is greater than the 0.40 threshold for interpretation of a strong correlation</w:t>
      </w:r>
      <w:r w:rsidRPr="004C04BA">
        <w:rPr>
          <w:rFonts w:cstheme="minorHAnsi"/>
          <w:bCs/>
          <w:color w:val="FF0000"/>
        </w:rPr>
        <w:t>. The correlation demonstrates the criterion validity of the measure</w:t>
      </w:r>
    </w:p>
    <w:p w14:paraId="0EF04DFF" w14:textId="77777777" w:rsidR="00FB66F5" w:rsidRDefault="00FB66F5" w:rsidP="00FB66F5">
      <w:pPr>
        <w:pStyle w:val="BodyText"/>
        <w:ind w:left="578"/>
        <w:rPr>
          <w:color w:val="FF0000"/>
        </w:rPr>
      </w:pPr>
    </w:p>
    <w:p w14:paraId="1BA16301" w14:textId="25105C76" w:rsidR="00296C00" w:rsidRDefault="00296C00" w:rsidP="00296C00">
      <w:pPr>
        <w:pStyle w:val="BodyText"/>
        <w:ind w:left="578"/>
        <w:rPr>
          <w:rFonts w:asciiTheme="minorHAnsi" w:hAnsiTheme="minorHAnsi" w:cstheme="minorHAnsi"/>
          <w:color w:val="FF0000"/>
          <w:u w:val="single"/>
        </w:rPr>
      </w:pPr>
      <w:bookmarkStart w:id="28" w:name="_Hlk15385978"/>
      <w:bookmarkEnd w:id="26"/>
      <w:r>
        <w:rPr>
          <w:rFonts w:asciiTheme="minorHAnsi" w:hAnsiTheme="minorHAnsi" w:cstheme="minorHAnsi"/>
          <w:color w:val="FF0000"/>
          <w:u w:val="single"/>
        </w:rPr>
        <w:lastRenderedPageBreak/>
        <w:t>2012 Submission</w:t>
      </w:r>
      <w:r w:rsidR="00D47E01">
        <w:rPr>
          <w:rFonts w:asciiTheme="minorHAnsi" w:hAnsiTheme="minorHAnsi" w:cstheme="minorHAnsi"/>
          <w:color w:val="FF0000"/>
          <w:u w:val="single"/>
        </w:rPr>
        <w:t>:</w:t>
      </w:r>
    </w:p>
    <w:p w14:paraId="6EAA4854" w14:textId="3E3A2CF4" w:rsidR="0095591B" w:rsidRPr="00296C00" w:rsidRDefault="00296C00" w:rsidP="00296C00">
      <w:pPr>
        <w:pStyle w:val="BodyText"/>
        <w:ind w:left="578"/>
        <w:rPr>
          <w:rFonts w:asciiTheme="minorHAnsi" w:hAnsiTheme="minorHAnsi" w:cstheme="minorHAnsi"/>
          <w:color w:val="0000FF"/>
        </w:rPr>
      </w:pPr>
      <w:r>
        <w:rPr>
          <w:rFonts w:asciiTheme="minorHAnsi" w:hAnsiTheme="minorHAnsi" w:cstheme="minorHAnsi"/>
          <w:color w:val="FF0000"/>
        </w:rPr>
        <w:t xml:space="preserve">Face validity testing demonstrated </w:t>
      </w:r>
      <w:proofErr w:type="gramStart"/>
      <w:r>
        <w:rPr>
          <w:rFonts w:asciiTheme="minorHAnsi" w:hAnsiTheme="minorHAnsi" w:cstheme="minorHAnsi"/>
          <w:color w:val="FF0000"/>
        </w:rPr>
        <w:t>a majority of</w:t>
      </w:r>
      <w:proofErr w:type="gramEnd"/>
      <w:r>
        <w:rPr>
          <w:rFonts w:asciiTheme="minorHAnsi" w:hAnsiTheme="minorHAnsi" w:cstheme="minorHAnsi"/>
          <w:color w:val="FF0000"/>
        </w:rPr>
        <w:t xml:space="preserve"> respondents (82%) strongly agree or agree that the measure provided an accurate reflection of quality and can be used to distinguish good and poor quality.</w:t>
      </w:r>
      <w:bookmarkEnd w:id="28"/>
    </w:p>
    <w:p w14:paraId="0A393F0B" w14:textId="6469BE52" w:rsidR="00B00ED0" w:rsidRDefault="002C7074">
      <w:pPr>
        <w:pStyle w:val="BodyText"/>
        <w:spacing w:before="10"/>
        <w:rPr>
          <w:sz w:val="17"/>
        </w:rPr>
      </w:pPr>
      <w:r>
        <w:rPr>
          <w:noProof/>
        </w:rPr>
        <mc:AlternateContent>
          <mc:Choice Requires="wps">
            <w:drawing>
              <wp:anchor distT="0" distB="0" distL="0" distR="0" simplePos="0" relativeHeight="251658245" behindDoc="1" locked="0" layoutInCell="1" allowOverlap="1" wp14:anchorId="0A393F6A" wp14:editId="09B0F312">
                <wp:simplePos x="0" y="0"/>
                <wp:positionH relativeFrom="page">
                  <wp:posOffset>914400</wp:posOffset>
                </wp:positionH>
                <wp:positionV relativeFrom="paragraph">
                  <wp:posOffset>168275</wp:posOffset>
                </wp:positionV>
                <wp:extent cx="1740535" cy="0"/>
                <wp:effectExtent l="9525" t="8255" r="12065" b="10795"/>
                <wp:wrapTopAndBottom/>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053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C6F0C" id="Line 6" o:spid="_x0000_s1026" style="position:absolute;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209.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S9vEgIAACg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" strokeweight=".25292mm">
                <w10:wrap type="topAndBottom" anchorx="page"/>
              </v:line>
            </w:pict>
          </mc:Fallback>
        </mc:AlternateContent>
      </w:r>
    </w:p>
    <w:p w14:paraId="0A393F0C" w14:textId="77777777" w:rsidR="00B00ED0" w:rsidRDefault="001A17BF">
      <w:pPr>
        <w:pStyle w:val="Heading1"/>
        <w:spacing w:line="259" w:lineRule="exact"/>
      </w:pPr>
      <w:r>
        <w:t>2b2. EXCLUSIONS ANALYSIS</w:t>
      </w:r>
    </w:p>
    <w:bookmarkEnd w:id="27"/>
    <w:p w14:paraId="0A393F0D" w14:textId="24080A21" w:rsidR="00B00ED0" w:rsidRDefault="001A17BF">
      <w:pPr>
        <w:spacing w:before="2"/>
        <w:ind w:left="580"/>
        <w:rPr>
          <w:b/>
          <w:i/>
        </w:rPr>
      </w:pPr>
      <w:r>
        <w:rPr>
          <w:b/>
        </w:rPr>
        <w:t xml:space="preserve">NA </w:t>
      </w:r>
      <w:proofErr w:type="gramStart"/>
      <w:r w:rsidR="0095591B">
        <w:rPr>
          <w:rFonts w:ascii="MS Gothic" w:eastAsia="MS Gothic" w:hAnsi="MS Gothic" w:cstheme="minorHAnsi" w:hint="eastAsia"/>
          <w:bCs/>
          <w:color w:val="0000FF"/>
        </w:rPr>
        <w:t>☒</w:t>
      </w:r>
      <w:r w:rsidR="0095591B">
        <w:rPr>
          <w:b/>
        </w:rPr>
        <w:t xml:space="preserve"> </w:t>
      </w:r>
      <w:r>
        <w:rPr>
          <w:rFonts w:ascii="MS Gothic" w:hAnsi="MS Gothic"/>
          <w:color w:val="0000FF"/>
          <w:spacing w:val="-66"/>
        </w:rPr>
        <w:t xml:space="preserve"> </w:t>
      </w:r>
      <w:r>
        <w:rPr>
          <w:b/>
        </w:rPr>
        <w:t>no</w:t>
      </w:r>
      <w:proofErr w:type="gramEnd"/>
      <w:r>
        <w:rPr>
          <w:b/>
        </w:rPr>
        <w:t xml:space="preserve"> exclusions — </w:t>
      </w:r>
      <w:r>
        <w:rPr>
          <w:b/>
          <w:i/>
          <w:shd w:val="clear" w:color="auto" w:fill="FFFF00"/>
        </w:rPr>
        <w:t xml:space="preserve">skip to section </w:t>
      </w:r>
      <w:hyperlink w:anchor="_bookmark6" w:history="1">
        <w:r>
          <w:rPr>
            <w:b/>
            <w:i/>
            <w:color w:val="0000FF"/>
            <w:u w:val="single" w:color="0000FF"/>
            <w:shd w:val="clear" w:color="auto" w:fill="FFFF00"/>
          </w:rPr>
          <w:t>2b3</w:t>
        </w:r>
      </w:hyperlink>
    </w:p>
    <w:p w14:paraId="0A393F0E" w14:textId="77777777" w:rsidR="00B00ED0" w:rsidRDefault="00B00ED0">
      <w:pPr>
        <w:pStyle w:val="BodyText"/>
        <w:spacing w:before="7"/>
        <w:rPr>
          <w:b/>
          <w:i/>
          <w:sz w:val="17"/>
        </w:rPr>
      </w:pPr>
    </w:p>
    <w:p w14:paraId="0A393F0F" w14:textId="77777777" w:rsidR="00B00ED0" w:rsidRDefault="001A17BF">
      <w:pPr>
        <w:spacing w:before="56"/>
        <w:ind w:left="579" w:right="1040"/>
      </w:pPr>
      <w:r>
        <w:rPr>
          <w:b/>
        </w:rPr>
        <w:t xml:space="preserve">2b2.1. Describe the method of testing exclusions and what it tests </w:t>
      </w:r>
      <w:r>
        <w:t>(</w:t>
      </w:r>
      <w:r>
        <w:rPr>
          <w:i/>
        </w:rPr>
        <w:t>describe the steps―do not just name a method; what was tested, e.g., whether exclusions affect overall performance scores; what statistical analysis was used</w:t>
      </w:r>
      <w:r>
        <w:t>)</w:t>
      </w:r>
    </w:p>
    <w:p w14:paraId="0A393F10" w14:textId="77777777" w:rsidR="00B00ED0" w:rsidRDefault="00B00ED0">
      <w:pPr>
        <w:pStyle w:val="BodyText"/>
      </w:pPr>
    </w:p>
    <w:p w14:paraId="0A393F11" w14:textId="77777777" w:rsidR="00B00ED0" w:rsidRDefault="001A17BF">
      <w:pPr>
        <w:spacing w:before="148"/>
        <w:ind w:left="579" w:right="902"/>
      </w:pPr>
      <w:r>
        <w:rPr>
          <w:b/>
        </w:rPr>
        <w:t>2b2.2. What were the statistical results from testing exclusions</w:t>
      </w:r>
      <w:r>
        <w:t>? (</w:t>
      </w:r>
      <w:r>
        <w:rPr>
          <w:i/>
        </w:rPr>
        <w:t>include overall number and percentage of individuals excluded, frequency distribution of exclusions across measured entities, and impact on performance measure scores</w:t>
      </w:r>
      <w:r>
        <w:t>)</w:t>
      </w:r>
    </w:p>
    <w:p w14:paraId="0A393F12" w14:textId="77777777" w:rsidR="00B00ED0" w:rsidRDefault="00B00ED0">
      <w:pPr>
        <w:pStyle w:val="BodyText"/>
      </w:pPr>
    </w:p>
    <w:p w14:paraId="0A393F13" w14:textId="77777777" w:rsidR="00B00ED0" w:rsidRDefault="001A17BF">
      <w:pPr>
        <w:spacing w:before="145"/>
        <w:ind w:left="579" w:right="595"/>
      </w:pPr>
      <w:r>
        <w:rPr>
          <w:b/>
        </w:rPr>
        <w:t xml:space="preserve">2b2.3. What is your interpretation of the results in terms of demonstrating that exclusions are needed to prevent unfair distortion of performance results? </w:t>
      </w:r>
      <w:r>
        <w:t>(</w:t>
      </w:r>
      <w:r>
        <w:rPr>
          <w:i/>
        </w:rPr>
        <w:t xml:space="preserve">i.e., the value outweighs the burden of increased data collection and analysis. </w:t>
      </w:r>
      <w:r>
        <w:rPr>
          <w:i/>
          <w:u w:val="single"/>
        </w:rPr>
        <w:t>Note</w:t>
      </w:r>
      <w:r>
        <w:rPr>
          <w:i/>
        </w:rPr>
        <w:t xml:space="preserve">: </w:t>
      </w:r>
      <w:r>
        <w:rPr>
          <w:b/>
          <w:i/>
        </w:rPr>
        <w:t>If patient preference is an exclusion</w:t>
      </w:r>
      <w:r>
        <w:rPr>
          <w:i/>
        </w:rPr>
        <w:t>, the measure must be specified so that the effect on the performance score is transparent, e.g., scores with and without exclusion</w:t>
      </w:r>
      <w:r>
        <w:t>)</w:t>
      </w:r>
    </w:p>
    <w:p w14:paraId="0A393F14" w14:textId="77777777" w:rsidR="00B00ED0" w:rsidRDefault="00B00ED0">
      <w:pPr>
        <w:pStyle w:val="BodyText"/>
        <w:rPr>
          <w:sz w:val="20"/>
        </w:rPr>
      </w:pPr>
    </w:p>
    <w:p w14:paraId="0A393F15" w14:textId="16A9E5F6" w:rsidR="00B00ED0" w:rsidRDefault="002C7074">
      <w:pPr>
        <w:pStyle w:val="BodyText"/>
        <w:rPr>
          <w:sz w:val="18"/>
        </w:rPr>
      </w:pPr>
      <w:r>
        <w:rPr>
          <w:noProof/>
        </w:rPr>
        <mc:AlternateContent>
          <mc:Choice Requires="wps">
            <w:drawing>
              <wp:anchor distT="0" distB="0" distL="0" distR="0" simplePos="0" relativeHeight="251658246" behindDoc="1" locked="0" layoutInCell="1" allowOverlap="1" wp14:anchorId="0A393F6B" wp14:editId="6548030D">
                <wp:simplePos x="0" y="0"/>
                <wp:positionH relativeFrom="page">
                  <wp:posOffset>914400</wp:posOffset>
                </wp:positionH>
                <wp:positionV relativeFrom="paragraph">
                  <wp:posOffset>169545</wp:posOffset>
                </wp:positionV>
                <wp:extent cx="1949450" cy="0"/>
                <wp:effectExtent l="9525" t="10795" r="12700" b="8255"/>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45215" id="Line 5" o:spid="_x0000_s1026" style="position:absolute;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5pt" to="225.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M61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" strokeweight=".25292mm">
                <w10:wrap type="topAndBottom" anchorx="page"/>
              </v:line>
            </w:pict>
          </mc:Fallback>
        </mc:AlternateContent>
      </w:r>
    </w:p>
    <w:p w14:paraId="0A393F16" w14:textId="77777777" w:rsidR="00B00ED0" w:rsidRDefault="001A17BF">
      <w:pPr>
        <w:pStyle w:val="Heading1"/>
        <w:spacing w:line="258" w:lineRule="exact"/>
        <w:ind w:left="580"/>
      </w:pPr>
      <w:bookmarkStart w:id="29" w:name="_bookmark6"/>
      <w:bookmarkEnd w:id="29"/>
      <w:r>
        <w:t>2b3. RISK ADJUSTMENT/STRATIFICATION FOR OUTCOME OR RESOURCE USE MEASURES</w:t>
      </w:r>
    </w:p>
    <w:p w14:paraId="0A393F17" w14:textId="77777777" w:rsidR="00B00ED0" w:rsidRDefault="001A17BF">
      <w:pPr>
        <w:pStyle w:val="Heading2"/>
        <w:spacing w:line="268" w:lineRule="exact"/>
      </w:pPr>
      <w:r>
        <w:rPr>
          <w:shd w:val="clear" w:color="auto" w:fill="00FF00"/>
        </w:rPr>
        <w:t xml:space="preserve">If not an intermediate or health outcome, or PRO-PM, or resource use measure, skip to section </w:t>
      </w:r>
      <w:hyperlink w:anchor="_bookmark8" w:history="1">
        <w:r>
          <w:rPr>
            <w:color w:val="0000FF"/>
            <w:u w:val="single" w:color="0000FF"/>
            <w:shd w:val="clear" w:color="auto" w:fill="00FF00"/>
          </w:rPr>
          <w:t>2b4</w:t>
        </w:r>
      </w:hyperlink>
      <w:r>
        <w:rPr>
          <w:shd w:val="clear" w:color="auto" w:fill="00FF00"/>
        </w:rPr>
        <w:t>.</w:t>
      </w:r>
    </w:p>
    <w:p w14:paraId="0A393F18" w14:textId="77777777" w:rsidR="00B00ED0" w:rsidRDefault="00B00ED0">
      <w:pPr>
        <w:pStyle w:val="BodyText"/>
        <w:spacing w:before="5"/>
        <w:rPr>
          <w:b/>
          <w:i/>
          <w:sz w:val="17"/>
        </w:rPr>
      </w:pPr>
    </w:p>
    <w:p w14:paraId="0A393F19" w14:textId="77777777" w:rsidR="00B00ED0" w:rsidRPr="0095591B" w:rsidRDefault="001A17BF">
      <w:pPr>
        <w:spacing w:before="56"/>
        <w:ind w:left="580"/>
        <w:rPr>
          <w:b/>
        </w:rPr>
      </w:pPr>
      <w:r w:rsidRPr="0095591B">
        <w:rPr>
          <w:b/>
        </w:rPr>
        <w:t>2b3.1. What method of controlling for differences in case mix is used?</w:t>
      </w:r>
    </w:p>
    <w:p w14:paraId="0A393F1A" w14:textId="77777777" w:rsidR="00B00ED0" w:rsidRPr="0095591B" w:rsidRDefault="001A17BF">
      <w:pPr>
        <w:pStyle w:val="ListParagraph"/>
        <w:numPr>
          <w:ilvl w:val="0"/>
          <w:numId w:val="1"/>
        </w:numPr>
        <w:tabs>
          <w:tab w:val="left" w:pos="852"/>
        </w:tabs>
        <w:spacing w:before="2"/>
        <w:ind w:left="851" w:hanging="271"/>
        <w:rPr>
          <w:b/>
        </w:rPr>
      </w:pPr>
      <w:r w:rsidRPr="0095591B">
        <w:rPr>
          <w:b/>
        </w:rPr>
        <w:t>No risk adjustment or</w:t>
      </w:r>
      <w:r w:rsidRPr="0095591B">
        <w:rPr>
          <w:b/>
          <w:spacing w:val="-6"/>
        </w:rPr>
        <w:t xml:space="preserve"> </w:t>
      </w:r>
      <w:r w:rsidRPr="0095591B">
        <w:rPr>
          <w:b/>
        </w:rPr>
        <w:t>stratification</w:t>
      </w:r>
    </w:p>
    <w:p w14:paraId="0A393F1B" w14:textId="77777777" w:rsidR="00B00ED0" w:rsidRPr="0095591B" w:rsidRDefault="001A17BF">
      <w:pPr>
        <w:pStyle w:val="ListParagraph"/>
        <w:numPr>
          <w:ilvl w:val="0"/>
          <w:numId w:val="1"/>
        </w:numPr>
        <w:tabs>
          <w:tab w:val="left" w:pos="852"/>
        </w:tabs>
        <w:spacing w:before="4"/>
        <w:ind w:left="851" w:hanging="271"/>
        <w:rPr>
          <w:b/>
        </w:rPr>
      </w:pPr>
      <w:r w:rsidRPr="0095591B">
        <w:rPr>
          <w:b/>
        </w:rPr>
        <w:t xml:space="preserve">Statistical risk model with </w:t>
      </w:r>
      <w:r w:rsidRPr="0095591B">
        <w:rPr>
          <w:color w:val="818181"/>
        </w:rPr>
        <w:t xml:space="preserve">Click here to enter number of factors </w:t>
      </w:r>
      <w:r w:rsidRPr="0095591B">
        <w:rPr>
          <w:b/>
        </w:rPr>
        <w:t>risk</w:t>
      </w:r>
      <w:r w:rsidRPr="0095591B">
        <w:rPr>
          <w:b/>
          <w:spacing w:val="-13"/>
        </w:rPr>
        <w:t xml:space="preserve"> </w:t>
      </w:r>
      <w:r w:rsidRPr="0095591B">
        <w:rPr>
          <w:b/>
        </w:rPr>
        <w:t>factors</w:t>
      </w:r>
    </w:p>
    <w:p w14:paraId="0A393F1C" w14:textId="77777777" w:rsidR="00B00ED0" w:rsidRPr="0095591B" w:rsidRDefault="001A17BF">
      <w:pPr>
        <w:pStyle w:val="ListParagraph"/>
        <w:numPr>
          <w:ilvl w:val="0"/>
          <w:numId w:val="1"/>
        </w:numPr>
        <w:tabs>
          <w:tab w:val="left" w:pos="851"/>
        </w:tabs>
        <w:spacing w:before="3"/>
        <w:ind w:left="850" w:hanging="271"/>
        <w:rPr>
          <w:b/>
        </w:rPr>
      </w:pPr>
      <w:r w:rsidRPr="0095591B">
        <w:rPr>
          <w:b/>
        </w:rPr>
        <w:t xml:space="preserve">Stratification by </w:t>
      </w:r>
      <w:r w:rsidRPr="0095591B">
        <w:rPr>
          <w:color w:val="818181"/>
        </w:rPr>
        <w:t xml:space="preserve">Click here to enter number of categories </w:t>
      </w:r>
      <w:r w:rsidRPr="0095591B">
        <w:rPr>
          <w:b/>
        </w:rPr>
        <w:t>risk</w:t>
      </w:r>
      <w:r w:rsidRPr="0095591B">
        <w:rPr>
          <w:b/>
          <w:spacing w:val="-14"/>
        </w:rPr>
        <w:t xml:space="preserve"> </w:t>
      </w:r>
      <w:r w:rsidRPr="0095591B">
        <w:rPr>
          <w:b/>
        </w:rPr>
        <w:t>categories</w:t>
      </w:r>
    </w:p>
    <w:p w14:paraId="0A393F1D" w14:textId="77777777" w:rsidR="00B00ED0" w:rsidRPr="0095591B" w:rsidRDefault="001A17BF">
      <w:pPr>
        <w:pStyle w:val="ListParagraph"/>
        <w:numPr>
          <w:ilvl w:val="0"/>
          <w:numId w:val="1"/>
        </w:numPr>
        <w:tabs>
          <w:tab w:val="left" w:pos="851"/>
        </w:tabs>
        <w:spacing w:before="4"/>
        <w:ind w:left="850" w:hanging="271"/>
      </w:pPr>
      <w:r w:rsidRPr="0095591B">
        <w:rPr>
          <w:b/>
        </w:rPr>
        <w:t xml:space="preserve">Other, </w:t>
      </w:r>
      <w:proofErr w:type="gramStart"/>
      <w:r w:rsidRPr="0095591B">
        <w:rPr>
          <w:color w:val="818181"/>
        </w:rPr>
        <w:t>Click</w:t>
      </w:r>
      <w:proofErr w:type="gramEnd"/>
      <w:r w:rsidRPr="0095591B">
        <w:rPr>
          <w:color w:val="818181"/>
        </w:rPr>
        <w:t xml:space="preserve"> here to enter</w:t>
      </w:r>
      <w:r w:rsidRPr="0095591B">
        <w:rPr>
          <w:color w:val="818181"/>
          <w:spacing w:val="-5"/>
        </w:rPr>
        <w:t xml:space="preserve"> </w:t>
      </w:r>
      <w:r w:rsidRPr="0095591B">
        <w:rPr>
          <w:color w:val="818181"/>
        </w:rPr>
        <w:t>description</w:t>
      </w:r>
    </w:p>
    <w:p w14:paraId="0A393F1E" w14:textId="77777777" w:rsidR="00B00ED0" w:rsidRPr="0095591B" w:rsidRDefault="00B00ED0">
      <w:pPr>
        <w:pStyle w:val="BodyText"/>
        <w:spacing w:before="2"/>
      </w:pPr>
    </w:p>
    <w:p w14:paraId="0A393F1F" w14:textId="77777777" w:rsidR="00B00ED0" w:rsidRPr="0095591B" w:rsidRDefault="001A17BF">
      <w:pPr>
        <w:pStyle w:val="Heading1"/>
        <w:ind w:right="868"/>
      </w:pPr>
      <w:r w:rsidRPr="0095591B">
        <w:t>2b3.1.1 If using a statistical risk model, provide detailed risk model specifications, including the risk model method, risk factors, coefficients, equations, codes with descriptors, and definitions.</w:t>
      </w:r>
    </w:p>
    <w:p w14:paraId="0A393F20" w14:textId="77777777" w:rsidR="00B00ED0" w:rsidRPr="0095591B" w:rsidRDefault="00B00ED0">
      <w:pPr>
        <w:pStyle w:val="BodyText"/>
        <w:rPr>
          <w:b/>
        </w:rPr>
      </w:pPr>
    </w:p>
    <w:p w14:paraId="0A393F21" w14:textId="77777777" w:rsidR="00B00ED0" w:rsidRPr="0095591B" w:rsidRDefault="00B00ED0">
      <w:pPr>
        <w:pStyle w:val="BodyText"/>
        <w:spacing w:before="9"/>
        <w:rPr>
          <w:b/>
          <w:sz w:val="19"/>
        </w:rPr>
      </w:pPr>
    </w:p>
    <w:p w14:paraId="0A393F22" w14:textId="77777777" w:rsidR="00B00ED0" w:rsidRPr="0095591B" w:rsidRDefault="001A17BF">
      <w:pPr>
        <w:spacing w:line="276" w:lineRule="auto"/>
        <w:ind w:left="580" w:right="728"/>
      </w:pPr>
      <w:r w:rsidRPr="0095591B">
        <w:rPr>
          <w:b/>
        </w:rPr>
        <w:t xml:space="preserve">2b3.2. If an outcome or resource use component measure is </w:t>
      </w:r>
      <w:r w:rsidRPr="0095591B">
        <w:rPr>
          <w:b/>
          <w:u w:val="single"/>
        </w:rPr>
        <w:t>not risk adjusted or stratified</w:t>
      </w:r>
      <w:r w:rsidRPr="0095591B">
        <w:rPr>
          <w:b/>
        </w:rPr>
        <w:t xml:space="preserve">, provide </w:t>
      </w:r>
      <w:r w:rsidRPr="0095591B">
        <w:rPr>
          <w:b/>
          <w:u w:val="single"/>
        </w:rPr>
        <w:t>rationale and analyses</w:t>
      </w:r>
      <w:r w:rsidRPr="0095591B">
        <w:rPr>
          <w:b/>
        </w:rPr>
        <w:t xml:space="preserve"> to demonstrate that controlling for differences in patient characteristics (case mix) is not needed to achieve fair comparisons across measured entities</w:t>
      </w:r>
      <w:r w:rsidRPr="0095591B">
        <w:t>.</w:t>
      </w:r>
    </w:p>
    <w:p w14:paraId="0A393F23" w14:textId="77777777" w:rsidR="00B00ED0" w:rsidRPr="0095591B" w:rsidRDefault="00B00ED0">
      <w:pPr>
        <w:pStyle w:val="BodyText"/>
      </w:pPr>
    </w:p>
    <w:p w14:paraId="0A393F24" w14:textId="77777777" w:rsidR="00B00ED0" w:rsidRPr="0095591B" w:rsidRDefault="00B00ED0">
      <w:pPr>
        <w:pStyle w:val="BodyText"/>
        <w:spacing w:before="9"/>
        <w:rPr>
          <w:sz w:val="26"/>
        </w:rPr>
      </w:pPr>
    </w:p>
    <w:p w14:paraId="0A393F25" w14:textId="77777777" w:rsidR="00B00ED0" w:rsidRPr="0095591B" w:rsidRDefault="001A17BF">
      <w:pPr>
        <w:spacing w:before="1" w:line="276" w:lineRule="auto"/>
        <w:ind w:left="579" w:right="653"/>
      </w:pPr>
      <w:r w:rsidRPr="0095591B">
        <w:rPr>
          <w:b/>
        </w:rPr>
        <w:t xml:space="preserve">2b3.3a. Describe the conceptual/clinical </w:t>
      </w:r>
      <w:r w:rsidRPr="0095591B">
        <w:rPr>
          <w:b/>
          <w:u w:val="single"/>
        </w:rPr>
        <w:t>and</w:t>
      </w:r>
      <w:r w:rsidRPr="0095591B">
        <w:rPr>
          <w:b/>
        </w:rPr>
        <w:t xml:space="preserve"> statistical methods and criteria used to select patient factors (clinical factors or social risk factors) used in the statistical risk model or for stratification by risk </w:t>
      </w:r>
      <w:r w:rsidRPr="0095591B">
        <w:t>(</w:t>
      </w:r>
      <w:r w:rsidRPr="0095591B">
        <w:rPr>
          <w:i/>
        </w:rPr>
        <w:t>e.g., potential factors identified in the literature and/or expert panel; regression analysis; statistical significance of p&lt;0.10; correlation of x or higher; patient factors should be present at the start of care</w:t>
      </w:r>
      <w:r w:rsidRPr="0095591B">
        <w:t>)</w:t>
      </w:r>
    </w:p>
    <w:p w14:paraId="0A393F26" w14:textId="77777777" w:rsidR="00B00ED0" w:rsidRDefault="00B00ED0">
      <w:pPr>
        <w:spacing w:line="276" w:lineRule="auto"/>
        <w:sectPr w:rsidR="00B00ED0">
          <w:pgSz w:w="12240" w:h="15840"/>
          <w:pgMar w:top="1400" w:right="860" w:bottom="940" w:left="860" w:header="0" w:footer="746" w:gutter="0"/>
          <w:cols w:space="720"/>
        </w:sectPr>
      </w:pPr>
    </w:p>
    <w:p w14:paraId="0A393F27" w14:textId="77777777" w:rsidR="00B00ED0" w:rsidRPr="0095591B" w:rsidRDefault="001A17BF">
      <w:pPr>
        <w:spacing w:before="39" w:line="276" w:lineRule="auto"/>
        <w:ind w:left="579" w:right="853"/>
      </w:pPr>
      <w:bookmarkStart w:id="30" w:name="2b4._IDENTIFICATION_OF_STATISTICALLY_SIG"/>
      <w:bookmarkEnd w:id="30"/>
      <w:r w:rsidRPr="0095591B">
        <w:rPr>
          <w:b/>
        </w:rPr>
        <w:lastRenderedPageBreak/>
        <w:t>Also discuss any “ordering” of risk factor inclusion</w:t>
      </w:r>
      <w:r w:rsidRPr="0095591B">
        <w:t>; for example, are social risk factors added after all clinical factors?</w:t>
      </w:r>
    </w:p>
    <w:p w14:paraId="0A393F28" w14:textId="77777777" w:rsidR="00B00ED0" w:rsidRPr="0095591B" w:rsidRDefault="00B00ED0">
      <w:pPr>
        <w:pStyle w:val="BodyText"/>
      </w:pPr>
    </w:p>
    <w:p w14:paraId="0A393F29" w14:textId="77777777" w:rsidR="00B00ED0" w:rsidRPr="0095591B" w:rsidRDefault="001A17BF">
      <w:pPr>
        <w:pStyle w:val="Heading1"/>
        <w:spacing w:before="187"/>
        <w:ind w:left="580" w:right="521"/>
      </w:pPr>
      <w:r w:rsidRPr="0095591B">
        <w:t>2b3.3b. How was the conceptual model of how social risk impacts this outcome developed? Please check all that apply:</w:t>
      </w:r>
    </w:p>
    <w:p w14:paraId="0A393F2A" w14:textId="77777777" w:rsidR="00B00ED0" w:rsidRPr="0095591B" w:rsidRDefault="001A17BF">
      <w:pPr>
        <w:pStyle w:val="ListParagraph"/>
        <w:numPr>
          <w:ilvl w:val="1"/>
          <w:numId w:val="1"/>
        </w:numPr>
        <w:tabs>
          <w:tab w:val="left" w:pos="1032"/>
        </w:tabs>
        <w:spacing w:before="2"/>
        <w:ind w:left="1031"/>
        <w:rPr>
          <w:b/>
        </w:rPr>
      </w:pPr>
      <w:r w:rsidRPr="0095591B">
        <w:rPr>
          <w:b/>
        </w:rPr>
        <w:t>Published</w:t>
      </w:r>
      <w:r w:rsidRPr="0095591B">
        <w:rPr>
          <w:b/>
          <w:spacing w:val="-2"/>
        </w:rPr>
        <w:t xml:space="preserve"> </w:t>
      </w:r>
      <w:r w:rsidRPr="0095591B">
        <w:rPr>
          <w:b/>
        </w:rPr>
        <w:t>literature</w:t>
      </w:r>
    </w:p>
    <w:p w14:paraId="0A393F2B" w14:textId="77777777" w:rsidR="00B00ED0" w:rsidRPr="0095591B" w:rsidRDefault="001A17BF">
      <w:pPr>
        <w:pStyle w:val="ListParagraph"/>
        <w:numPr>
          <w:ilvl w:val="1"/>
          <w:numId w:val="1"/>
        </w:numPr>
        <w:tabs>
          <w:tab w:val="left" w:pos="1032"/>
        </w:tabs>
        <w:spacing w:before="3"/>
        <w:ind w:left="1031"/>
        <w:rPr>
          <w:b/>
        </w:rPr>
      </w:pPr>
      <w:r w:rsidRPr="0095591B">
        <w:rPr>
          <w:b/>
        </w:rPr>
        <w:t>Internal data</w:t>
      </w:r>
      <w:r w:rsidRPr="0095591B">
        <w:rPr>
          <w:b/>
          <w:spacing w:val="-3"/>
        </w:rPr>
        <w:t xml:space="preserve"> </w:t>
      </w:r>
      <w:r w:rsidRPr="0095591B">
        <w:rPr>
          <w:b/>
        </w:rPr>
        <w:t>analysis</w:t>
      </w:r>
    </w:p>
    <w:p w14:paraId="0A393F2C" w14:textId="77777777" w:rsidR="00B00ED0" w:rsidRPr="0095591B" w:rsidRDefault="001A17BF">
      <w:pPr>
        <w:pStyle w:val="ListParagraph"/>
        <w:numPr>
          <w:ilvl w:val="1"/>
          <w:numId w:val="1"/>
        </w:numPr>
        <w:tabs>
          <w:tab w:val="left" w:pos="1032"/>
        </w:tabs>
        <w:spacing w:before="4"/>
        <w:ind w:left="1031"/>
        <w:rPr>
          <w:b/>
        </w:rPr>
      </w:pPr>
      <w:r w:rsidRPr="0095591B">
        <w:rPr>
          <w:b/>
        </w:rPr>
        <w:t>Other (please</w:t>
      </w:r>
      <w:r w:rsidRPr="0095591B">
        <w:rPr>
          <w:b/>
          <w:spacing w:val="-4"/>
        </w:rPr>
        <w:t xml:space="preserve"> </w:t>
      </w:r>
      <w:r w:rsidRPr="0095591B">
        <w:rPr>
          <w:b/>
        </w:rPr>
        <w:t>describe)</w:t>
      </w:r>
    </w:p>
    <w:p w14:paraId="0A393F2D" w14:textId="77777777" w:rsidR="00B00ED0" w:rsidRPr="0095591B" w:rsidRDefault="00B00ED0">
      <w:pPr>
        <w:pStyle w:val="BodyText"/>
        <w:spacing w:before="2"/>
        <w:rPr>
          <w:b/>
        </w:rPr>
      </w:pPr>
    </w:p>
    <w:p w14:paraId="0A393F2E" w14:textId="77777777" w:rsidR="00B00ED0" w:rsidRPr="0095591B" w:rsidRDefault="001A17BF">
      <w:pPr>
        <w:ind w:left="579"/>
        <w:rPr>
          <w:b/>
        </w:rPr>
      </w:pPr>
      <w:r w:rsidRPr="0095591B">
        <w:rPr>
          <w:b/>
        </w:rPr>
        <w:t>2b3.4a. What were the statistical results of the analyses used to select risk factors?</w:t>
      </w:r>
    </w:p>
    <w:p w14:paraId="0A393F2F" w14:textId="77777777" w:rsidR="00B00ED0" w:rsidRPr="0095591B" w:rsidRDefault="00B00ED0">
      <w:pPr>
        <w:pStyle w:val="BodyText"/>
        <w:spacing w:before="10"/>
        <w:rPr>
          <w:b/>
          <w:sz w:val="21"/>
        </w:rPr>
      </w:pPr>
    </w:p>
    <w:p w14:paraId="0A393F30" w14:textId="77777777" w:rsidR="00B00ED0" w:rsidRPr="0095591B" w:rsidRDefault="001A17BF">
      <w:pPr>
        <w:ind w:left="579" w:right="791"/>
        <w:rPr>
          <w:b/>
        </w:rPr>
      </w:pPr>
      <w:r w:rsidRPr="0095591B">
        <w:rPr>
          <w:b/>
        </w:rPr>
        <w:t xml:space="preserve">2b3.4b. Describe the analyses and interpretation resulting in the decision to select social risk factors </w:t>
      </w:r>
      <w:r w:rsidRPr="0095591B">
        <w:rPr>
          <w:i/>
        </w:rPr>
        <w:t xml:space="preserve">(e.g. prevalence of the factor across measured entities, empirical association with the outcome, contribution of unique variation in the outcome, assessment of between-unit effects and within-unit effects.) </w:t>
      </w:r>
      <w:r w:rsidRPr="0095591B">
        <w:rPr>
          <w:b/>
        </w:rPr>
        <w:t>Also describe the impact of adjusting for social risk (or not) on providers at high or low extremes of risk.</w:t>
      </w:r>
    </w:p>
    <w:p w14:paraId="0A393F31" w14:textId="77777777" w:rsidR="00B00ED0" w:rsidRPr="0095591B" w:rsidRDefault="00B00ED0">
      <w:pPr>
        <w:pStyle w:val="BodyText"/>
        <w:spacing w:before="2"/>
        <w:rPr>
          <w:b/>
        </w:rPr>
      </w:pPr>
    </w:p>
    <w:p w14:paraId="0A393F32" w14:textId="77777777" w:rsidR="00B00ED0" w:rsidRPr="0095591B" w:rsidRDefault="001A17BF">
      <w:pPr>
        <w:ind w:left="579" w:right="1102"/>
        <w:jc w:val="both"/>
      </w:pPr>
      <w:r w:rsidRPr="0095591B">
        <w:rPr>
          <w:b/>
        </w:rPr>
        <w:t xml:space="preserve">2b3.5. Describe the method of testing/analysis used to develop and validate the adequacy of the statistical model </w:t>
      </w:r>
      <w:r w:rsidRPr="0095591B">
        <w:rPr>
          <w:b/>
          <w:u w:val="single"/>
        </w:rPr>
        <w:t>or</w:t>
      </w:r>
      <w:r w:rsidRPr="0095591B">
        <w:rPr>
          <w:b/>
        </w:rPr>
        <w:t xml:space="preserve"> stratification approach </w:t>
      </w:r>
      <w:r w:rsidRPr="0095591B">
        <w:t>(</w:t>
      </w:r>
      <w:r w:rsidRPr="0095591B">
        <w:rPr>
          <w:i/>
        </w:rPr>
        <w:t>describe the steps―do not just name a method; what statistical analysis was used</w:t>
      </w:r>
      <w:r w:rsidRPr="0095591B">
        <w:t>)</w:t>
      </w:r>
    </w:p>
    <w:p w14:paraId="0A393F33" w14:textId="77777777" w:rsidR="00B00ED0" w:rsidRPr="0095591B" w:rsidRDefault="00B00ED0">
      <w:pPr>
        <w:pStyle w:val="BodyText"/>
        <w:spacing w:before="11"/>
        <w:rPr>
          <w:sz w:val="21"/>
        </w:rPr>
      </w:pPr>
    </w:p>
    <w:p w14:paraId="0A393F34" w14:textId="77777777" w:rsidR="00B00ED0" w:rsidRPr="0095591B" w:rsidRDefault="001A17BF">
      <w:pPr>
        <w:ind w:left="580" w:right="1496"/>
      </w:pPr>
      <w:r w:rsidRPr="0095591B">
        <w:rPr>
          <w:i/>
        </w:rPr>
        <w:t>Provide the statistical results from testing the approach to controlling for differences in patient characteristics (case mix) below</w:t>
      </w:r>
      <w:r w:rsidRPr="0095591B">
        <w:t>.</w:t>
      </w:r>
    </w:p>
    <w:p w14:paraId="0A393F35" w14:textId="77777777" w:rsidR="00B00ED0" w:rsidRPr="0095591B" w:rsidRDefault="001A17BF">
      <w:pPr>
        <w:pStyle w:val="Heading2"/>
        <w:spacing w:before="1"/>
      </w:pPr>
      <w:r w:rsidRPr="0095591B">
        <w:rPr>
          <w:shd w:val="clear" w:color="auto" w:fill="00FF00"/>
        </w:rPr>
        <w:t xml:space="preserve">If stratified, skip to </w:t>
      </w:r>
      <w:hyperlink w:anchor="_bookmark7" w:history="1">
        <w:r w:rsidRPr="0095591B">
          <w:rPr>
            <w:color w:val="0000FF"/>
            <w:u w:val="single" w:color="0000FF"/>
            <w:shd w:val="clear" w:color="auto" w:fill="00FF00"/>
          </w:rPr>
          <w:t>2b3.9</w:t>
        </w:r>
      </w:hyperlink>
    </w:p>
    <w:p w14:paraId="0A393F36" w14:textId="77777777" w:rsidR="00B00ED0" w:rsidRPr="0095591B" w:rsidRDefault="00B00ED0">
      <w:pPr>
        <w:pStyle w:val="BodyText"/>
        <w:spacing w:before="5"/>
        <w:rPr>
          <w:b/>
          <w:i/>
          <w:sz w:val="17"/>
        </w:rPr>
      </w:pPr>
    </w:p>
    <w:p w14:paraId="0A393F37" w14:textId="77777777" w:rsidR="00B00ED0" w:rsidRPr="0095591B" w:rsidRDefault="001A17BF">
      <w:pPr>
        <w:spacing w:before="56" w:line="480" w:lineRule="auto"/>
        <w:ind w:left="579" w:right="2297"/>
      </w:pPr>
      <w:r w:rsidRPr="0095591B">
        <w:rPr>
          <w:b/>
        </w:rPr>
        <w:t xml:space="preserve">2b3.6. Statistical Risk Model Discrimination Statistics </w:t>
      </w:r>
      <w:r w:rsidRPr="0095591B">
        <w:t>(</w:t>
      </w:r>
      <w:r w:rsidRPr="0095591B">
        <w:rPr>
          <w:i/>
        </w:rPr>
        <w:t>e.g., c-statistic, R-squared</w:t>
      </w:r>
      <w:r w:rsidRPr="0095591B">
        <w:t>)</w:t>
      </w:r>
      <w:r w:rsidRPr="0095591B">
        <w:rPr>
          <w:b/>
        </w:rPr>
        <w:t xml:space="preserve">: 2b3.7. Statistical Risk Model Calibration Statistics </w:t>
      </w:r>
      <w:r w:rsidRPr="0095591B">
        <w:t>(</w:t>
      </w:r>
      <w:r w:rsidRPr="0095591B">
        <w:rPr>
          <w:i/>
        </w:rPr>
        <w:t>e.g., Hosmer-</w:t>
      </w:r>
      <w:proofErr w:type="spellStart"/>
      <w:r w:rsidRPr="0095591B">
        <w:rPr>
          <w:i/>
        </w:rPr>
        <w:t>Lemeshow</w:t>
      </w:r>
      <w:proofErr w:type="spellEnd"/>
      <w:r w:rsidRPr="0095591B">
        <w:rPr>
          <w:i/>
        </w:rPr>
        <w:t xml:space="preserve"> statistic</w:t>
      </w:r>
      <w:r w:rsidRPr="0095591B">
        <w:t xml:space="preserve">): </w:t>
      </w:r>
      <w:r w:rsidRPr="0095591B">
        <w:rPr>
          <w:b/>
        </w:rPr>
        <w:t>2b3.8. Statistical Risk Model Calibration – Risk decile plots or calibration curves</w:t>
      </w:r>
      <w:r w:rsidRPr="0095591B">
        <w:t>:</w:t>
      </w:r>
      <w:bookmarkStart w:id="31" w:name="_bookmark7"/>
      <w:bookmarkEnd w:id="31"/>
      <w:r w:rsidRPr="0095591B">
        <w:t xml:space="preserve"> </w:t>
      </w:r>
      <w:r w:rsidRPr="0095591B">
        <w:rPr>
          <w:b/>
        </w:rPr>
        <w:t>2b3.9. Results of Risk Stratification Analysis</w:t>
      </w:r>
      <w:r w:rsidRPr="0095591B">
        <w:t>:</w:t>
      </w:r>
    </w:p>
    <w:p w14:paraId="0A393F38" w14:textId="77777777" w:rsidR="00B00ED0" w:rsidRPr="0095591B" w:rsidRDefault="00B00ED0">
      <w:pPr>
        <w:pStyle w:val="BodyText"/>
        <w:spacing w:before="7"/>
        <w:rPr>
          <w:sz w:val="19"/>
        </w:rPr>
      </w:pPr>
    </w:p>
    <w:p w14:paraId="0A393F39" w14:textId="77777777" w:rsidR="00B00ED0" w:rsidRPr="0095591B" w:rsidRDefault="001A17BF">
      <w:pPr>
        <w:ind w:left="578" w:right="788"/>
      </w:pPr>
      <w:r w:rsidRPr="0095591B">
        <w:rPr>
          <w:b/>
        </w:rPr>
        <w:t xml:space="preserve">2b3.10. What is your interpretation of the results in terms of demonstrating adequacy of controlling for differences in patient characteristics (case mix)? </w:t>
      </w:r>
      <w:r w:rsidRPr="0095591B">
        <w:t>(i</w:t>
      </w:r>
      <w:r w:rsidRPr="0095591B">
        <w:rPr>
          <w:i/>
        </w:rPr>
        <w:t>.e., what do the results mean and what are the norms for the test conducted</w:t>
      </w:r>
      <w:r w:rsidRPr="0095591B">
        <w:t>)</w:t>
      </w:r>
    </w:p>
    <w:p w14:paraId="0A393F3A" w14:textId="77777777" w:rsidR="00B00ED0" w:rsidRPr="0095591B" w:rsidRDefault="00B00ED0">
      <w:pPr>
        <w:pStyle w:val="BodyText"/>
        <w:rPr>
          <w:sz w:val="20"/>
        </w:rPr>
      </w:pPr>
    </w:p>
    <w:p w14:paraId="0A393F3B" w14:textId="77777777" w:rsidR="00B00ED0" w:rsidRPr="0095591B" w:rsidRDefault="00B00ED0">
      <w:pPr>
        <w:pStyle w:val="BodyText"/>
        <w:spacing w:before="7"/>
        <w:rPr>
          <w:sz w:val="19"/>
        </w:rPr>
      </w:pPr>
    </w:p>
    <w:p w14:paraId="0A393F3C" w14:textId="77777777" w:rsidR="00B00ED0" w:rsidRPr="0095591B" w:rsidRDefault="001A17BF">
      <w:pPr>
        <w:spacing w:before="56"/>
        <w:ind w:left="579" w:right="743"/>
      </w:pPr>
      <w:r w:rsidRPr="0095591B">
        <w:rPr>
          <w:b/>
          <w:shd w:val="clear" w:color="auto" w:fill="00FF00"/>
        </w:rPr>
        <w:t>2b3.11. Optional Additional Testing for Risk Adjustment</w:t>
      </w:r>
      <w:r w:rsidRPr="0095591B">
        <w:rPr>
          <w:b/>
        </w:rPr>
        <w:t xml:space="preserve"> </w:t>
      </w:r>
      <w:r w:rsidRPr="0095591B">
        <w:t>(</w:t>
      </w:r>
      <w:r w:rsidRPr="0095591B">
        <w:rPr>
          <w:i/>
          <w:u w:val="single"/>
        </w:rPr>
        <w:t>not required</w:t>
      </w:r>
      <w:r w:rsidRPr="0095591B">
        <w:rPr>
          <w:i/>
        </w:rPr>
        <w:t>, but would provide additional support of adequacy of risk model, e.g., testing of risk model in another data set; sensitivity analysis for missing data; other methods that were assessed</w:t>
      </w:r>
      <w:r w:rsidRPr="0095591B">
        <w:t>)</w:t>
      </w:r>
    </w:p>
    <w:p w14:paraId="0A393F3D" w14:textId="77777777" w:rsidR="00B00ED0" w:rsidRDefault="00B00ED0">
      <w:pPr>
        <w:pStyle w:val="BodyText"/>
        <w:rPr>
          <w:sz w:val="20"/>
        </w:rPr>
      </w:pPr>
    </w:p>
    <w:p w14:paraId="0A393F3E" w14:textId="65B0E3D1" w:rsidR="00B00ED0" w:rsidRDefault="002C7074">
      <w:pPr>
        <w:pStyle w:val="BodyText"/>
        <w:spacing w:before="10"/>
        <w:rPr>
          <w:sz w:val="17"/>
        </w:rPr>
      </w:pPr>
      <w:r>
        <w:rPr>
          <w:noProof/>
        </w:rPr>
        <mc:AlternateContent>
          <mc:Choice Requires="wps">
            <w:drawing>
              <wp:anchor distT="0" distB="0" distL="0" distR="0" simplePos="0" relativeHeight="251658247" behindDoc="1" locked="0" layoutInCell="1" allowOverlap="1" wp14:anchorId="0A393F6C" wp14:editId="0D99F0A0">
                <wp:simplePos x="0" y="0"/>
                <wp:positionH relativeFrom="page">
                  <wp:posOffset>914400</wp:posOffset>
                </wp:positionH>
                <wp:positionV relativeFrom="paragraph">
                  <wp:posOffset>168275</wp:posOffset>
                </wp:positionV>
                <wp:extent cx="1600200" cy="0"/>
                <wp:effectExtent l="9525" t="9525" r="9525" b="9525"/>
                <wp:wrapTopAndBottom/>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8FEE6" id="Line 4" o:spid="_x0000_s1026" style="position:absolute;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198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Ngb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" strokeweight=".25292mm">
                <w10:wrap type="topAndBottom" anchorx="page"/>
              </v:line>
            </w:pict>
          </mc:Fallback>
        </mc:AlternateContent>
      </w:r>
    </w:p>
    <w:p w14:paraId="0A393F3F" w14:textId="77777777" w:rsidR="00B00ED0" w:rsidRDefault="001A17BF">
      <w:pPr>
        <w:pStyle w:val="Heading1"/>
        <w:spacing w:line="259" w:lineRule="exact"/>
      </w:pPr>
      <w:bookmarkStart w:id="32" w:name="_bookmark8"/>
      <w:bookmarkEnd w:id="32"/>
      <w:r>
        <w:t>2b4. IDENTIFICATION OF STATISTICALLY SIGNIFICANT &amp; MEANINGFUL DIFFERENCES IN</w:t>
      </w:r>
      <w:r>
        <w:rPr>
          <w:spacing w:val="-34"/>
        </w:rPr>
        <w:t xml:space="preserve"> </w:t>
      </w:r>
      <w:r>
        <w:t>PERFORMANCE</w:t>
      </w:r>
    </w:p>
    <w:p w14:paraId="0A393F40" w14:textId="77777777" w:rsidR="00B00ED0" w:rsidRDefault="001A17BF">
      <w:pPr>
        <w:ind w:left="579" w:right="521"/>
        <w:rPr>
          <w:b/>
        </w:rPr>
      </w:pPr>
      <w:r>
        <w:rPr>
          <w:b/>
        </w:rPr>
        <w:t>2b4.1. Describe the method for determining if statistically significant and clinically/practically meaningful differences in performance measure scores among the measured entities can be</w:t>
      </w:r>
      <w:r>
        <w:rPr>
          <w:b/>
          <w:spacing w:val="-34"/>
        </w:rPr>
        <w:t xml:space="preserve"> </w:t>
      </w:r>
      <w:r>
        <w:rPr>
          <w:b/>
        </w:rPr>
        <w:t>identified</w:t>
      </w:r>
    </w:p>
    <w:p w14:paraId="0A393F41" w14:textId="77777777" w:rsidR="00B00ED0" w:rsidRDefault="00B00ED0">
      <w:pPr>
        <w:sectPr w:rsidR="00B00ED0">
          <w:pgSz w:w="12240" w:h="15840"/>
          <w:pgMar w:top="1400" w:right="860" w:bottom="940" w:left="860" w:header="0" w:footer="746" w:gutter="0"/>
          <w:cols w:space="720"/>
        </w:sectPr>
      </w:pPr>
    </w:p>
    <w:p w14:paraId="0A393F42" w14:textId="77777777" w:rsidR="00B00ED0" w:rsidRDefault="001A17BF">
      <w:pPr>
        <w:spacing w:before="39"/>
        <w:ind w:left="579"/>
        <w:rPr>
          <w:i/>
        </w:rPr>
      </w:pPr>
      <w:bookmarkStart w:id="33" w:name="2b5._COMPARABILITY_OF_PERFORMANCE_SCORES"/>
      <w:bookmarkStart w:id="34" w:name="2b6._MISSING_DATA_ANALYSIS_AND_MINIMIZIN"/>
      <w:bookmarkEnd w:id="33"/>
      <w:bookmarkEnd w:id="34"/>
      <w:r>
        <w:lastRenderedPageBreak/>
        <w:t>(</w:t>
      </w:r>
      <w:r>
        <w:rPr>
          <w:i/>
        </w:rPr>
        <w:t>describe the steps―do not just name a method; what statistical analysis was used? Do not just repeat</w:t>
      </w:r>
    </w:p>
    <w:p w14:paraId="0A393F43" w14:textId="77777777" w:rsidR="00B00ED0" w:rsidRDefault="001A17BF">
      <w:pPr>
        <w:ind w:left="579"/>
        <w:rPr>
          <w:i/>
        </w:rPr>
      </w:pPr>
      <w:r>
        <w:rPr>
          <w:i/>
        </w:rPr>
        <w:t>the information provided related to performance gap in 1b)</w:t>
      </w:r>
    </w:p>
    <w:p w14:paraId="0A393F44" w14:textId="77777777" w:rsidR="00B00ED0" w:rsidRDefault="00B00ED0">
      <w:pPr>
        <w:pStyle w:val="BodyText"/>
        <w:rPr>
          <w:i/>
        </w:rPr>
      </w:pPr>
    </w:p>
    <w:p w14:paraId="11E47DBB" w14:textId="77777777" w:rsidR="0095591B" w:rsidRDefault="0095591B" w:rsidP="0095591B">
      <w:pPr>
        <w:ind w:left="579"/>
        <w:rPr>
          <w:rFonts w:asciiTheme="minorHAnsi" w:hAnsiTheme="minorHAnsi" w:cstheme="minorHAnsi"/>
          <w:color w:val="FF0000"/>
          <w:u w:val="single"/>
        </w:rPr>
      </w:pPr>
      <w:r>
        <w:rPr>
          <w:rFonts w:asciiTheme="minorHAnsi" w:hAnsiTheme="minorHAnsi" w:cstheme="minorHAnsi"/>
          <w:color w:val="FF0000"/>
          <w:u w:val="single"/>
        </w:rPr>
        <w:t xml:space="preserve">2019 Submission: </w:t>
      </w:r>
    </w:p>
    <w:p w14:paraId="7B73FB47" w14:textId="77777777" w:rsidR="00E93750" w:rsidRPr="00E93750" w:rsidRDefault="00E93750" w:rsidP="00E93750">
      <w:pPr>
        <w:ind w:left="579"/>
        <w:rPr>
          <w:rFonts w:asciiTheme="minorHAnsi" w:hAnsiTheme="minorHAnsi" w:cstheme="minorHAnsi"/>
          <w:color w:val="FF0000"/>
        </w:rPr>
      </w:pPr>
      <w:r w:rsidRPr="00E93750">
        <w:rPr>
          <w:rFonts w:asciiTheme="minorHAnsi" w:hAnsiTheme="minorHAnsi" w:cstheme="minorHAnsi"/>
          <w:color w:val="FF0000"/>
        </w:rPr>
        <w:t>We defined a meaningful difference as the presence of a significant spread between the minimum and maximum scores or a significant spread between median and either the minimum or maximum scores. A significant spread between the 25th and 75th percentile (the inner-quartile range [IQR]) was also considered to represent a meaningful difference. Therefore, we calculated several descriptive statistics, including the minimum, maximum, 25th and 75th percentile, median, IQR, and range. Additionally, we calculated the standard deviation, standard error of the mean performance, and 95% confidence interval for the mean performance. Finally, we calculated the percent of facilities whose performance was statistically significantly different from the overall performance mean</w:t>
      </w:r>
    </w:p>
    <w:p w14:paraId="05B82C74" w14:textId="77777777" w:rsidR="0095591B" w:rsidRDefault="0095591B" w:rsidP="0095591B">
      <w:pPr>
        <w:ind w:left="579"/>
        <w:rPr>
          <w:rFonts w:asciiTheme="minorHAnsi" w:hAnsiTheme="minorHAnsi" w:cstheme="minorHAnsi"/>
          <w:color w:val="0000FF"/>
          <w:u w:val="single"/>
        </w:rPr>
      </w:pPr>
    </w:p>
    <w:p w14:paraId="058E167E" w14:textId="77777777" w:rsidR="0095591B" w:rsidRDefault="0095591B" w:rsidP="0095591B">
      <w:pPr>
        <w:ind w:left="579"/>
        <w:rPr>
          <w:rFonts w:asciiTheme="minorHAnsi" w:hAnsiTheme="minorHAnsi" w:cstheme="minorHAnsi"/>
          <w:color w:val="0000FF"/>
          <w:u w:val="single"/>
        </w:rPr>
      </w:pPr>
      <w:r>
        <w:rPr>
          <w:rFonts w:asciiTheme="minorHAnsi" w:hAnsiTheme="minorHAnsi" w:cstheme="minorHAnsi"/>
          <w:color w:val="0000FF"/>
          <w:u w:val="single"/>
        </w:rPr>
        <w:t>2012 Submission:</w:t>
      </w:r>
    </w:p>
    <w:p w14:paraId="41328513" w14:textId="3CC581BA" w:rsidR="001A17BF" w:rsidRPr="00CD35D2" w:rsidRDefault="0095591B" w:rsidP="0095591B">
      <w:pPr>
        <w:ind w:left="579"/>
        <w:rPr>
          <w:rFonts w:ascii="Arial Narrow" w:hAnsi="Arial Narrow" w:cs="Arial"/>
          <w:b/>
          <w:bCs/>
        </w:rPr>
      </w:pPr>
      <w:r>
        <w:rPr>
          <w:rFonts w:asciiTheme="minorHAnsi" w:hAnsiTheme="minorHAnsi" w:cstheme="minorHAnsi"/>
          <w:color w:val="0000FF"/>
        </w:rPr>
        <w:t xml:space="preserve">QOPI measure analytics at the practice level were generated. </w:t>
      </w:r>
    </w:p>
    <w:p w14:paraId="0A393F45" w14:textId="0A3F8088" w:rsidR="00B00ED0" w:rsidRDefault="00B00ED0">
      <w:pPr>
        <w:pStyle w:val="BodyText"/>
        <w:spacing w:before="11"/>
        <w:rPr>
          <w:i/>
          <w:sz w:val="21"/>
        </w:rPr>
      </w:pPr>
    </w:p>
    <w:p w14:paraId="0A393F46" w14:textId="4190505B" w:rsidR="00B00ED0" w:rsidRDefault="001A17BF">
      <w:pPr>
        <w:ind w:left="579" w:right="758"/>
      </w:pPr>
      <w:r>
        <w:rPr>
          <w:b/>
        </w:rPr>
        <w:t xml:space="preserve">2b4.2. What were the statistical results from testing the ability to identify statistically significant and/or clinically/practically meaningful differences in performance measure scores across measured entities? </w:t>
      </w:r>
      <w:r>
        <w:t xml:space="preserve">(e.g., </w:t>
      </w:r>
      <w:r>
        <w:rPr>
          <w:i/>
        </w:rPr>
        <w:t>number and percentage of entities with scores that were statistically significantly different from mean or some benchmark, different from expected; how was meaningful difference defined</w:t>
      </w:r>
      <w:r>
        <w:t>)</w:t>
      </w:r>
    </w:p>
    <w:p w14:paraId="58677944" w14:textId="77777777" w:rsidR="003C76D4" w:rsidRDefault="003C76D4">
      <w:pPr>
        <w:ind w:left="579" w:right="758"/>
      </w:pPr>
    </w:p>
    <w:p w14:paraId="52639443" w14:textId="2A849825" w:rsidR="003C76D4" w:rsidRDefault="003C76D4" w:rsidP="003C76D4">
      <w:pPr>
        <w:ind w:left="579"/>
        <w:rPr>
          <w:rFonts w:asciiTheme="minorHAnsi" w:hAnsiTheme="minorHAnsi" w:cstheme="minorHAnsi"/>
          <w:color w:val="FF0000"/>
          <w:u w:val="single"/>
        </w:rPr>
      </w:pPr>
      <w:bookmarkStart w:id="35" w:name="_Hlk12355379"/>
      <w:r w:rsidRPr="00CC00C1">
        <w:rPr>
          <w:rFonts w:asciiTheme="minorHAnsi" w:hAnsiTheme="minorHAnsi" w:cstheme="minorHAnsi"/>
          <w:color w:val="FF0000"/>
          <w:u w:val="single"/>
        </w:rPr>
        <w:t>2019 Submission</w:t>
      </w:r>
      <w:r w:rsidR="00D47E01">
        <w:rPr>
          <w:rFonts w:asciiTheme="minorHAnsi" w:hAnsiTheme="minorHAnsi" w:cstheme="minorHAnsi"/>
          <w:color w:val="FF0000"/>
          <w:u w:val="single"/>
        </w:rPr>
        <w:t>:</w:t>
      </w:r>
    </w:p>
    <w:p w14:paraId="3C8A736F" w14:textId="77777777" w:rsidR="00612FC8" w:rsidRDefault="003C76D4" w:rsidP="0067410D">
      <w:pPr>
        <w:ind w:left="579"/>
        <w:rPr>
          <w:rFonts w:asciiTheme="minorHAnsi" w:hAnsiTheme="minorHAnsi" w:cstheme="minorHAnsi"/>
          <w:color w:val="FF0000"/>
        </w:rPr>
      </w:pPr>
      <w:r>
        <w:rPr>
          <w:rFonts w:asciiTheme="minorHAnsi" w:hAnsiTheme="minorHAnsi" w:cstheme="minorHAnsi"/>
          <w:color w:val="FF0000"/>
        </w:rPr>
        <w:t>For 201</w:t>
      </w:r>
      <w:r w:rsidR="00E97ABD">
        <w:rPr>
          <w:rFonts w:asciiTheme="minorHAnsi" w:hAnsiTheme="minorHAnsi" w:cstheme="minorHAnsi"/>
          <w:color w:val="FF0000"/>
        </w:rPr>
        <w:t>7</w:t>
      </w:r>
      <w:r>
        <w:rPr>
          <w:rFonts w:asciiTheme="minorHAnsi" w:hAnsiTheme="minorHAnsi" w:cstheme="minorHAnsi"/>
          <w:color w:val="FF0000"/>
        </w:rPr>
        <w:t xml:space="preserve"> MIPS reporting, practice mean = 91.23% with a confidence interval (0.85, 0.98); practice minimum = 0%; practice maximum = 100%; practice percent outside confidence interval = 93.35%. For 2017 MIPS reporting, individual clinician </w:t>
      </w:r>
      <w:proofErr w:type="gramStart"/>
      <w:r>
        <w:rPr>
          <w:rFonts w:asciiTheme="minorHAnsi" w:hAnsiTheme="minorHAnsi" w:cstheme="minorHAnsi"/>
          <w:color w:val="FF0000"/>
        </w:rPr>
        <w:t>mean</w:t>
      </w:r>
      <w:proofErr w:type="gramEnd"/>
      <w:r>
        <w:rPr>
          <w:rFonts w:asciiTheme="minorHAnsi" w:hAnsiTheme="minorHAnsi" w:cstheme="minorHAnsi"/>
          <w:color w:val="FF0000"/>
        </w:rPr>
        <w:t xml:space="preserve"> = 91.7% with a confidence interval (0.88, 0.95); individual clinician minimum = 0%; individual clinician maximum = 100%; individual clinician percent outside confidence interval = 100%.</w:t>
      </w:r>
      <w:r w:rsidR="0067410D">
        <w:rPr>
          <w:rFonts w:asciiTheme="minorHAnsi" w:hAnsiTheme="minorHAnsi" w:cstheme="minorHAnsi"/>
          <w:color w:val="FF0000"/>
        </w:rPr>
        <w:t xml:space="preserve"> </w:t>
      </w:r>
    </w:p>
    <w:p w14:paraId="5F3A318B" w14:textId="77777777" w:rsidR="00612FC8" w:rsidRDefault="00612FC8" w:rsidP="0067410D">
      <w:pPr>
        <w:ind w:left="579"/>
        <w:rPr>
          <w:rFonts w:asciiTheme="minorHAnsi" w:hAnsiTheme="minorHAnsi" w:cstheme="minorHAnsi"/>
          <w:color w:val="FF0000"/>
        </w:rPr>
      </w:pPr>
    </w:p>
    <w:p w14:paraId="17AC468C" w14:textId="267B3202" w:rsidR="00296C00" w:rsidRPr="0067410D" w:rsidRDefault="00296C00" w:rsidP="0067410D">
      <w:pPr>
        <w:ind w:left="579"/>
        <w:rPr>
          <w:rFonts w:asciiTheme="minorHAnsi" w:hAnsiTheme="minorHAnsi" w:cstheme="minorHAnsi"/>
          <w:color w:val="FF0000"/>
        </w:rPr>
      </w:pPr>
      <w:r w:rsidRPr="0067410D">
        <w:rPr>
          <w:color w:val="FF0000"/>
        </w:rPr>
        <w:t>Additional details from the TIN-level analysis are provided below.</w:t>
      </w:r>
    </w:p>
    <w:p w14:paraId="471B14EB" w14:textId="77777777" w:rsidR="00296C00" w:rsidRPr="0067410D" w:rsidRDefault="00296C00" w:rsidP="00296C00">
      <w:pPr>
        <w:rPr>
          <w:rFonts w:asciiTheme="minorHAnsi" w:hAnsiTheme="minorHAnsi" w:cstheme="minorHAnsi"/>
          <w:color w:val="FF0000"/>
          <w:u w:val="single"/>
        </w:rPr>
      </w:pPr>
    </w:p>
    <w:p w14:paraId="74FE4DB7" w14:textId="77777777" w:rsidR="00296C00" w:rsidRPr="0067410D" w:rsidRDefault="00296C00" w:rsidP="00296C00">
      <w:pPr>
        <w:pStyle w:val="BodyText"/>
        <w:ind w:left="579"/>
        <w:rPr>
          <w:rFonts w:asciiTheme="minorHAnsi" w:eastAsiaTheme="minorHAnsi" w:hAnsiTheme="minorHAnsi" w:cstheme="minorHAnsi"/>
          <w:color w:val="FF0000"/>
          <w:lang w:bidi="ar-SA"/>
        </w:rPr>
      </w:pPr>
      <w:bookmarkStart w:id="36" w:name="_Hlk15387088"/>
      <w:r w:rsidRPr="0067410D">
        <w:rPr>
          <w:rFonts w:asciiTheme="minorHAnsi" w:hAnsiTheme="minorHAnsi" w:cstheme="minorHAnsi"/>
          <w:color w:val="FF0000"/>
        </w:rPr>
        <w:t>Number of unique entities</w:t>
      </w:r>
    </w:p>
    <w:tbl>
      <w:tblPr>
        <w:tblW w:w="763" w:type="pct"/>
        <w:tblInd w:w="579" w:type="dxa"/>
        <w:tblLook w:val="07E0" w:firstRow="1" w:lastRow="1" w:firstColumn="1" w:lastColumn="1" w:noHBand="1" w:noVBand="1"/>
      </w:tblPr>
      <w:tblGrid>
        <w:gridCol w:w="1605"/>
      </w:tblGrid>
      <w:tr w:rsidR="0067410D" w:rsidRPr="0067410D" w14:paraId="0436F55C" w14:textId="77777777" w:rsidTr="000767C4">
        <w:tc>
          <w:tcPr>
            <w:tcW w:w="0" w:type="auto"/>
            <w:tcBorders>
              <w:top w:val="nil"/>
              <w:left w:val="nil"/>
              <w:bottom w:val="single" w:sz="2" w:space="0" w:color="auto"/>
              <w:right w:val="nil"/>
            </w:tcBorders>
            <w:vAlign w:val="bottom"/>
            <w:hideMark/>
          </w:tcPr>
          <w:p w14:paraId="5AF85738"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Frequency</w:t>
            </w:r>
          </w:p>
        </w:tc>
      </w:tr>
      <w:tr w:rsidR="0067410D" w:rsidRPr="0067410D" w14:paraId="0FB94CAB" w14:textId="77777777" w:rsidTr="000767C4">
        <w:tc>
          <w:tcPr>
            <w:tcW w:w="0" w:type="auto"/>
            <w:hideMark/>
          </w:tcPr>
          <w:p w14:paraId="4B6F811F" w14:textId="60CFEEB3"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4</w:t>
            </w:r>
            <w:r w:rsidR="008D694B">
              <w:rPr>
                <w:rFonts w:asciiTheme="minorHAnsi" w:hAnsiTheme="minorHAnsi" w:cstheme="minorHAnsi"/>
                <w:color w:val="FF0000"/>
              </w:rPr>
              <w:t>1</w:t>
            </w:r>
          </w:p>
        </w:tc>
      </w:tr>
    </w:tbl>
    <w:p w14:paraId="52BEFDC2" w14:textId="77777777" w:rsidR="00296C00" w:rsidRPr="0067410D" w:rsidRDefault="00296C00" w:rsidP="00296C00">
      <w:pPr>
        <w:pStyle w:val="BodyText"/>
        <w:ind w:left="579"/>
        <w:rPr>
          <w:rFonts w:asciiTheme="minorHAnsi" w:hAnsiTheme="minorHAnsi" w:cstheme="minorHAnsi"/>
          <w:color w:val="FF0000"/>
        </w:rPr>
      </w:pPr>
      <w:r w:rsidRPr="0067410D">
        <w:rPr>
          <w:rFonts w:asciiTheme="minorHAnsi" w:hAnsiTheme="minorHAnsi" w:cstheme="minorHAnsi"/>
          <w:color w:val="FF0000"/>
        </w:rPr>
        <w:t>Denominators</w:t>
      </w:r>
    </w:p>
    <w:tbl>
      <w:tblPr>
        <w:tblW w:w="2600" w:type="pct"/>
        <w:tblInd w:w="579" w:type="dxa"/>
        <w:tblLook w:val="07E0" w:firstRow="1" w:lastRow="1" w:firstColumn="1" w:lastColumn="1" w:noHBand="1" w:noVBand="1"/>
      </w:tblPr>
      <w:tblGrid>
        <w:gridCol w:w="830"/>
        <w:gridCol w:w="692"/>
        <w:gridCol w:w="1309"/>
        <w:gridCol w:w="1068"/>
        <w:gridCol w:w="692"/>
        <w:gridCol w:w="879"/>
      </w:tblGrid>
      <w:tr w:rsidR="0067410D" w:rsidRPr="0067410D" w14:paraId="68B00ACE" w14:textId="77777777" w:rsidTr="00296C00">
        <w:tc>
          <w:tcPr>
            <w:tcW w:w="0" w:type="auto"/>
            <w:tcBorders>
              <w:top w:val="nil"/>
              <w:left w:val="nil"/>
              <w:bottom w:val="single" w:sz="2" w:space="0" w:color="auto"/>
              <w:right w:val="nil"/>
            </w:tcBorders>
            <w:vAlign w:val="bottom"/>
            <w:hideMark/>
          </w:tcPr>
          <w:p w14:paraId="0419D9D1"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Min</w:t>
            </w:r>
          </w:p>
        </w:tc>
        <w:tc>
          <w:tcPr>
            <w:tcW w:w="0" w:type="auto"/>
            <w:tcBorders>
              <w:top w:val="nil"/>
              <w:left w:val="nil"/>
              <w:bottom w:val="single" w:sz="2" w:space="0" w:color="auto"/>
              <w:right w:val="nil"/>
            </w:tcBorders>
            <w:vAlign w:val="bottom"/>
            <w:hideMark/>
          </w:tcPr>
          <w:p w14:paraId="6EC5CE56"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Q1</w:t>
            </w:r>
          </w:p>
        </w:tc>
        <w:tc>
          <w:tcPr>
            <w:tcW w:w="0" w:type="auto"/>
            <w:tcBorders>
              <w:top w:val="nil"/>
              <w:left w:val="nil"/>
              <w:bottom w:val="single" w:sz="2" w:space="0" w:color="auto"/>
              <w:right w:val="nil"/>
            </w:tcBorders>
            <w:vAlign w:val="bottom"/>
            <w:hideMark/>
          </w:tcPr>
          <w:p w14:paraId="3589A7EA"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Median</w:t>
            </w:r>
          </w:p>
        </w:tc>
        <w:tc>
          <w:tcPr>
            <w:tcW w:w="0" w:type="auto"/>
            <w:tcBorders>
              <w:top w:val="nil"/>
              <w:left w:val="nil"/>
              <w:bottom w:val="single" w:sz="2" w:space="0" w:color="auto"/>
              <w:right w:val="nil"/>
            </w:tcBorders>
            <w:vAlign w:val="bottom"/>
            <w:hideMark/>
          </w:tcPr>
          <w:p w14:paraId="7CFB7A6B"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Mean</w:t>
            </w:r>
          </w:p>
        </w:tc>
        <w:tc>
          <w:tcPr>
            <w:tcW w:w="0" w:type="auto"/>
            <w:tcBorders>
              <w:top w:val="nil"/>
              <w:left w:val="nil"/>
              <w:bottom w:val="single" w:sz="2" w:space="0" w:color="auto"/>
              <w:right w:val="nil"/>
            </w:tcBorders>
            <w:vAlign w:val="bottom"/>
            <w:hideMark/>
          </w:tcPr>
          <w:p w14:paraId="569466D6"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Q3</w:t>
            </w:r>
          </w:p>
        </w:tc>
        <w:tc>
          <w:tcPr>
            <w:tcW w:w="0" w:type="auto"/>
            <w:tcBorders>
              <w:top w:val="nil"/>
              <w:left w:val="nil"/>
              <w:bottom w:val="single" w:sz="2" w:space="0" w:color="auto"/>
              <w:right w:val="nil"/>
            </w:tcBorders>
            <w:vAlign w:val="bottom"/>
            <w:hideMark/>
          </w:tcPr>
          <w:p w14:paraId="163A0546"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Max</w:t>
            </w:r>
          </w:p>
        </w:tc>
      </w:tr>
      <w:tr w:rsidR="0067410D" w:rsidRPr="0067410D" w14:paraId="191834DB" w14:textId="77777777" w:rsidTr="00296C00">
        <w:tc>
          <w:tcPr>
            <w:tcW w:w="0" w:type="auto"/>
            <w:hideMark/>
          </w:tcPr>
          <w:p w14:paraId="449B6324"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1</w:t>
            </w:r>
          </w:p>
        </w:tc>
        <w:tc>
          <w:tcPr>
            <w:tcW w:w="0" w:type="auto"/>
            <w:hideMark/>
          </w:tcPr>
          <w:p w14:paraId="183741E9"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2</w:t>
            </w:r>
          </w:p>
        </w:tc>
        <w:tc>
          <w:tcPr>
            <w:tcW w:w="0" w:type="auto"/>
            <w:hideMark/>
          </w:tcPr>
          <w:p w14:paraId="1AE8355A" w14:textId="782AE15F" w:rsidR="00296C00" w:rsidRPr="0067410D" w:rsidRDefault="008D694B" w:rsidP="000767C4">
            <w:pPr>
              <w:pStyle w:val="Compact"/>
              <w:jc w:val="center"/>
              <w:rPr>
                <w:rFonts w:asciiTheme="minorHAnsi" w:hAnsiTheme="minorHAnsi" w:cstheme="minorHAnsi"/>
                <w:color w:val="FF0000"/>
              </w:rPr>
            </w:pPr>
            <w:r>
              <w:rPr>
                <w:rFonts w:asciiTheme="minorHAnsi" w:hAnsiTheme="minorHAnsi" w:cstheme="minorHAnsi"/>
                <w:color w:val="FF0000"/>
              </w:rPr>
              <w:t>3</w:t>
            </w:r>
          </w:p>
        </w:tc>
        <w:tc>
          <w:tcPr>
            <w:tcW w:w="0" w:type="auto"/>
            <w:hideMark/>
          </w:tcPr>
          <w:p w14:paraId="59538FE4" w14:textId="5058BEB4" w:rsidR="00296C00" w:rsidRPr="0067410D" w:rsidRDefault="008D694B" w:rsidP="000767C4">
            <w:pPr>
              <w:pStyle w:val="Compact"/>
              <w:jc w:val="center"/>
              <w:rPr>
                <w:rFonts w:asciiTheme="minorHAnsi" w:hAnsiTheme="minorHAnsi" w:cstheme="minorHAnsi"/>
                <w:color w:val="FF0000"/>
              </w:rPr>
            </w:pPr>
            <w:r>
              <w:rPr>
                <w:rFonts w:asciiTheme="minorHAnsi" w:hAnsiTheme="minorHAnsi" w:cstheme="minorHAnsi"/>
                <w:color w:val="FF0000"/>
              </w:rPr>
              <w:t>9.146</w:t>
            </w:r>
          </w:p>
        </w:tc>
        <w:tc>
          <w:tcPr>
            <w:tcW w:w="0" w:type="auto"/>
            <w:hideMark/>
          </w:tcPr>
          <w:p w14:paraId="75C401A1" w14:textId="7E768731" w:rsidR="00296C00" w:rsidRPr="0067410D" w:rsidRDefault="008D694B" w:rsidP="000767C4">
            <w:pPr>
              <w:pStyle w:val="Compact"/>
              <w:jc w:val="center"/>
              <w:rPr>
                <w:rFonts w:asciiTheme="minorHAnsi" w:hAnsiTheme="minorHAnsi" w:cstheme="minorHAnsi"/>
                <w:color w:val="FF0000"/>
              </w:rPr>
            </w:pPr>
            <w:r>
              <w:rPr>
                <w:rFonts w:asciiTheme="minorHAnsi" w:hAnsiTheme="minorHAnsi" w:cstheme="minorHAnsi"/>
                <w:color w:val="FF0000"/>
              </w:rPr>
              <w:t>8</w:t>
            </w:r>
          </w:p>
        </w:tc>
        <w:tc>
          <w:tcPr>
            <w:tcW w:w="0" w:type="auto"/>
            <w:hideMark/>
          </w:tcPr>
          <w:p w14:paraId="7B7F7B97" w14:textId="3F990C6F" w:rsidR="00296C00" w:rsidRPr="0067410D" w:rsidRDefault="008D694B" w:rsidP="000767C4">
            <w:pPr>
              <w:pStyle w:val="Compact"/>
              <w:jc w:val="center"/>
              <w:rPr>
                <w:rFonts w:asciiTheme="minorHAnsi" w:hAnsiTheme="minorHAnsi" w:cstheme="minorHAnsi"/>
                <w:color w:val="FF0000"/>
              </w:rPr>
            </w:pPr>
            <w:r>
              <w:rPr>
                <w:rFonts w:asciiTheme="minorHAnsi" w:hAnsiTheme="minorHAnsi" w:cstheme="minorHAnsi"/>
                <w:color w:val="FF0000"/>
              </w:rPr>
              <w:t>101</w:t>
            </w:r>
          </w:p>
        </w:tc>
      </w:tr>
    </w:tbl>
    <w:p w14:paraId="50B07C24" w14:textId="77777777" w:rsidR="00296C00" w:rsidRPr="0067410D" w:rsidRDefault="00296C00" w:rsidP="00296C00">
      <w:pPr>
        <w:pStyle w:val="BodyText"/>
        <w:ind w:left="579"/>
        <w:rPr>
          <w:rFonts w:asciiTheme="minorHAnsi" w:hAnsiTheme="minorHAnsi" w:cstheme="minorHAnsi"/>
          <w:color w:val="FF0000"/>
        </w:rPr>
      </w:pPr>
      <w:r w:rsidRPr="0067410D">
        <w:rPr>
          <w:rFonts w:asciiTheme="minorHAnsi" w:hAnsiTheme="minorHAnsi" w:cstheme="minorHAnsi"/>
          <w:color w:val="FF0000"/>
        </w:rPr>
        <w:t>Measure Distribution</w:t>
      </w:r>
    </w:p>
    <w:tbl>
      <w:tblPr>
        <w:tblW w:w="4499" w:type="pct"/>
        <w:tblInd w:w="579" w:type="dxa"/>
        <w:tblLook w:val="07E0" w:firstRow="1" w:lastRow="1" w:firstColumn="1" w:lastColumn="1" w:noHBand="1" w:noVBand="1"/>
      </w:tblPr>
      <w:tblGrid>
        <w:gridCol w:w="749"/>
        <w:gridCol w:w="1088"/>
        <w:gridCol w:w="1181"/>
        <w:gridCol w:w="964"/>
        <w:gridCol w:w="624"/>
        <w:gridCol w:w="793"/>
        <w:gridCol w:w="1645"/>
        <w:gridCol w:w="2422"/>
      </w:tblGrid>
      <w:tr w:rsidR="0067410D" w:rsidRPr="0067410D" w14:paraId="4A36D18D" w14:textId="77777777" w:rsidTr="00296C00">
        <w:trPr>
          <w:trHeight w:val="275"/>
        </w:trPr>
        <w:tc>
          <w:tcPr>
            <w:tcW w:w="0" w:type="auto"/>
            <w:tcBorders>
              <w:top w:val="nil"/>
              <w:left w:val="nil"/>
              <w:bottom w:val="single" w:sz="2" w:space="0" w:color="auto"/>
              <w:right w:val="nil"/>
            </w:tcBorders>
            <w:vAlign w:val="bottom"/>
            <w:hideMark/>
          </w:tcPr>
          <w:p w14:paraId="1D974EF7"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Min</w:t>
            </w:r>
          </w:p>
        </w:tc>
        <w:tc>
          <w:tcPr>
            <w:tcW w:w="0" w:type="auto"/>
            <w:tcBorders>
              <w:top w:val="nil"/>
              <w:left w:val="nil"/>
              <w:bottom w:val="single" w:sz="2" w:space="0" w:color="auto"/>
              <w:right w:val="nil"/>
            </w:tcBorders>
            <w:vAlign w:val="bottom"/>
            <w:hideMark/>
          </w:tcPr>
          <w:p w14:paraId="50BD240F"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Q1</w:t>
            </w:r>
          </w:p>
        </w:tc>
        <w:tc>
          <w:tcPr>
            <w:tcW w:w="0" w:type="auto"/>
            <w:tcBorders>
              <w:top w:val="nil"/>
              <w:left w:val="nil"/>
              <w:bottom w:val="single" w:sz="2" w:space="0" w:color="auto"/>
              <w:right w:val="nil"/>
            </w:tcBorders>
            <w:vAlign w:val="bottom"/>
            <w:hideMark/>
          </w:tcPr>
          <w:p w14:paraId="031D347C"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Median</w:t>
            </w:r>
          </w:p>
        </w:tc>
        <w:tc>
          <w:tcPr>
            <w:tcW w:w="0" w:type="auto"/>
            <w:tcBorders>
              <w:top w:val="nil"/>
              <w:left w:val="nil"/>
              <w:bottom w:val="single" w:sz="2" w:space="0" w:color="auto"/>
              <w:right w:val="nil"/>
            </w:tcBorders>
            <w:vAlign w:val="bottom"/>
            <w:hideMark/>
          </w:tcPr>
          <w:p w14:paraId="12733524"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Mean</w:t>
            </w:r>
          </w:p>
        </w:tc>
        <w:tc>
          <w:tcPr>
            <w:tcW w:w="0" w:type="auto"/>
            <w:tcBorders>
              <w:top w:val="nil"/>
              <w:left w:val="nil"/>
              <w:bottom w:val="single" w:sz="2" w:space="0" w:color="auto"/>
              <w:right w:val="nil"/>
            </w:tcBorders>
            <w:vAlign w:val="bottom"/>
            <w:hideMark/>
          </w:tcPr>
          <w:p w14:paraId="68CA737B"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Q3</w:t>
            </w:r>
          </w:p>
        </w:tc>
        <w:tc>
          <w:tcPr>
            <w:tcW w:w="0" w:type="auto"/>
            <w:tcBorders>
              <w:top w:val="nil"/>
              <w:left w:val="nil"/>
              <w:bottom w:val="single" w:sz="2" w:space="0" w:color="auto"/>
              <w:right w:val="nil"/>
            </w:tcBorders>
            <w:vAlign w:val="bottom"/>
            <w:hideMark/>
          </w:tcPr>
          <w:p w14:paraId="39BD1884"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Max</w:t>
            </w:r>
          </w:p>
        </w:tc>
        <w:tc>
          <w:tcPr>
            <w:tcW w:w="0" w:type="auto"/>
            <w:tcBorders>
              <w:top w:val="nil"/>
              <w:left w:val="nil"/>
              <w:bottom w:val="single" w:sz="2" w:space="0" w:color="auto"/>
              <w:right w:val="nil"/>
            </w:tcBorders>
            <w:vAlign w:val="bottom"/>
            <w:hideMark/>
          </w:tcPr>
          <w:p w14:paraId="266249D6" w14:textId="5002FB5D"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CI for mean</w:t>
            </w:r>
          </w:p>
        </w:tc>
        <w:tc>
          <w:tcPr>
            <w:tcW w:w="0" w:type="auto"/>
            <w:tcBorders>
              <w:top w:val="nil"/>
              <w:left w:val="nil"/>
              <w:bottom w:val="single" w:sz="2" w:space="0" w:color="auto"/>
              <w:right w:val="nil"/>
            </w:tcBorders>
            <w:vAlign w:val="bottom"/>
            <w:hideMark/>
          </w:tcPr>
          <w:p w14:paraId="23B74DF7" w14:textId="7765B8B6"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Percent outside CI</w:t>
            </w:r>
          </w:p>
        </w:tc>
      </w:tr>
      <w:tr w:rsidR="0067410D" w:rsidRPr="0067410D" w14:paraId="3F8B461D" w14:textId="77777777" w:rsidTr="00296C00">
        <w:trPr>
          <w:trHeight w:val="275"/>
        </w:trPr>
        <w:tc>
          <w:tcPr>
            <w:tcW w:w="0" w:type="auto"/>
            <w:hideMark/>
          </w:tcPr>
          <w:p w14:paraId="3411D960"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0</w:t>
            </w:r>
          </w:p>
        </w:tc>
        <w:tc>
          <w:tcPr>
            <w:tcW w:w="0" w:type="auto"/>
            <w:hideMark/>
          </w:tcPr>
          <w:p w14:paraId="2BCD18D5" w14:textId="1B5A202A"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0.</w:t>
            </w:r>
            <w:r w:rsidR="008D694B">
              <w:rPr>
                <w:rFonts w:asciiTheme="minorHAnsi" w:hAnsiTheme="minorHAnsi" w:cstheme="minorHAnsi"/>
                <w:color w:val="FF0000"/>
              </w:rPr>
              <w:t>6667</w:t>
            </w:r>
          </w:p>
        </w:tc>
        <w:tc>
          <w:tcPr>
            <w:tcW w:w="0" w:type="auto"/>
            <w:hideMark/>
          </w:tcPr>
          <w:p w14:paraId="763E7EDD"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1</w:t>
            </w:r>
          </w:p>
        </w:tc>
        <w:tc>
          <w:tcPr>
            <w:tcW w:w="0" w:type="auto"/>
            <w:hideMark/>
          </w:tcPr>
          <w:p w14:paraId="5695DC2B" w14:textId="65EEC9D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0.</w:t>
            </w:r>
            <w:r w:rsidR="008D694B">
              <w:rPr>
                <w:rFonts w:asciiTheme="minorHAnsi" w:hAnsiTheme="minorHAnsi" w:cstheme="minorHAnsi"/>
                <w:color w:val="FF0000"/>
              </w:rPr>
              <w:t>761</w:t>
            </w:r>
          </w:p>
        </w:tc>
        <w:tc>
          <w:tcPr>
            <w:tcW w:w="0" w:type="auto"/>
            <w:hideMark/>
          </w:tcPr>
          <w:p w14:paraId="4E2C4F70"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1</w:t>
            </w:r>
          </w:p>
        </w:tc>
        <w:tc>
          <w:tcPr>
            <w:tcW w:w="0" w:type="auto"/>
            <w:hideMark/>
          </w:tcPr>
          <w:p w14:paraId="14F05228" w14:textId="77777777"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1</w:t>
            </w:r>
          </w:p>
        </w:tc>
        <w:tc>
          <w:tcPr>
            <w:tcW w:w="0" w:type="auto"/>
            <w:hideMark/>
          </w:tcPr>
          <w:p w14:paraId="628C9388" w14:textId="2244BCE5" w:rsidR="00296C00" w:rsidRPr="0067410D" w:rsidRDefault="00296C00" w:rsidP="000767C4">
            <w:pPr>
              <w:pStyle w:val="Compact"/>
              <w:jc w:val="center"/>
              <w:rPr>
                <w:rFonts w:asciiTheme="minorHAnsi" w:hAnsiTheme="minorHAnsi" w:cstheme="minorHAnsi"/>
                <w:color w:val="FF0000"/>
              </w:rPr>
            </w:pPr>
            <w:r w:rsidRPr="0067410D">
              <w:rPr>
                <w:rFonts w:asciiTheme="minorHAnsi" w:hAnsiTheme="minorHAnsi" w:cstheme="minorHAnsi"/>
                <w:color w:val="FF0000"/>
              </w:rPr>
              <w:t>(0.</w:t>
            </w:r>
            <w:r w:rsidR="008D694B">
              <w:rPr>
                <w:rFonts w:asciiTheme="minorHAnsi" w:hAnsiTheme="minorHAnsi" w:cstheme="minorHAnsi"/>
                <w:color w:val="FF0000"/>
              </w:rPr>
              <w:t>6</w:t>
            </w:r>
            <w:r w:rsidRPr="0067410D">
              <w:rPr>
                <w:rFonts w:asciiTheme="minorHAnsi" w:hAnsiTheme="minorHAnsi" w:cstheme="minorHAnsi"/>
                <w:color w:val="FF0000"/>
              </w:rPr>
              <w:t>5, 0.8</w:t>
            </w:r>
            <w:r w:rsidR="008D694B">
              <w:rPr>
                <w:rFonts w:asciiTheme="minorHAnsi" w:hAnsiTheme="minorHAnsi" w:cstheme="minorHAnsi"/>
                <w:color w:val="FF0000"/>
              </w:rPr>
              <w:t>7</w:t>
            </w:r>
            <w:r w:rsidRPr="0067410D">
              <w:rPr>
                <w:rFonts w:asciiTheme="minorHAnsi" w:hAnsiTheme="minorHAnsi" w:cstheme="minorHAnsi"/>
                <w:color w:val="FF0000"/>
              </w:rPr>
              <w:t>)</w:t>
            </w:r>
          </w:p>
        </w:tc>
        <w:tc>
          <w:tcPr>
            <w:tcW w:w="0" w:type="auto"/>
            <w:hideMark/>
          </w:tcPr>
          <w:p w14:paraId="4604C1CA" w14:textId="72CF0123" w:rsidR="00296C00" w:rsidRPr="0067410D" w:rsidRDefault="008D694B" w:rsidP="000767C4">
            <w:pPr>
              <w:pStyle w:val="Compact"/>
              <w:jc w:val="center"/>
              <w:rPr>
                <w:rFonts w:asciiTheme="minorHAnsi" w:hAnsiTheme="minorHAnsi" w:cstheme="minorHAnsi"/>
                <w:color w:val="FF0000"/>
              </w:rPr>
            </w:pPr>
            <w:r>
              <w:rPr>
                <w:rFonts w:asciiTheme="minorHAnsi" w:hAnsiTheme="minorHAnsi" w:cstheme="minorHAnsi"/>
                <w:color w:val="FF0000"/>
              </w:rPr>
              <w:t>80.49</w:t>
            </w:r>
          </w:p>
        </w:tc>
      </w:tr>
    </w:tbl>
    <w:p w14:paraId="7CD60AE5" w14:textId="1E6B4852" w:rsidR="00296C00" w:rsidRPr="0067410D" w:rsidRDefault="00296C00" w:rsidP="0067410D">
      <w:pPr>
        <w:rPr>
          <w:rFonts w:asciiTheme="minorHAnsi" w:hAnsiTheme="minorHAnsi" w:cstheme="minorHAnsi"/>
          <w:color w:val="FF0000"/>
        </w:rPr>
      </w:pPr>
    </w:p>
    <w:p w14:paraId="5637F172" w14:textId="77777777" w:rsidR="00D47E01" w:rsidRDefault="00D47E01" w:rsidP="003C76D4">
      <w:pPr>
        <w:ind w:left="579"/>
        <w:rPr>
          <w:rFonts w:asciiTheme="minorHAnsi" w:hAnsiTheme="minorHAnsi" w:cstheme="minorHAnsi"/>
          <w:color w:val="FF0000"/>
        </w:rPr>
      </w:pPr>
    </w:p>
    <w:p w14:paraId="3491780E" w14:textId="77777777" w:rsidR="00D47E01" w:rsidRDefault="00D47E01" w:rsidP="003C76D4">
      <w:pPr>
        <w:ind w:left="579"/>
        <w:rPr>
          <w:rFonts w:asciiTheme="minorHAnsi" w:hAnsiTheme="minorHAnsi" w:cstheme="minorHAnsi"/>
          <w:color w:val="FF0000"/>
        </w:rPr>
      </w:pPr>
    </w:p>
    <w:p w14:paraId="575745F0" w14:textId="77777777" w:rsidR="00D47E01" w:rsidRDefault="00D47E01" w:rsidP="003C76D4">
      <w:pPr>
        <w:ind w:left="579"/>
        <w:rPr>
          <w:rFonts w:asciiTheme="minorHAnsi" w:hAnsiTheme="minorHAnsi" w:cstheme="minorHAnsi"/>
          <w:color w:val="FF0000"/>
        </w:rPr>
      </w:pPr>
    </w:p>
    <w:p w14:paraId="393741D8" w14:textId="77777777" w:rsidR="00D47E01" w:rsidRDefault="00D47E01" w:rsidP="003C76D4">
      <w:pPr>
        <w:ind w:left="579"/>
        <w:rPr>
          <w:rFonts w:asciiTheme="minorHAnsi" w:hAnsiTheme="minorHAnsi" w:cstheme="minorHAnsi"/>
          <w:color w:val="FF0000"/>
        </w:rPr>
      </w:pPr>
    </w:p>
    <w:p w14:paraId="63C850D0" w14:textId="77777777" w:rsidR="00D47E01" w:rsidRDefault="00D47E01" w:rsidP="003C76D4">
      <w:pPr>
        <w:ind w:left="579"/>
        <w:rPr>
          <w:rFonts w:asciiTheme="minorHAnsi" w:hAnsiTheme="minorHAnsi" w:cstheme="minorHAnsi"/>
          <w:color w:val="FF0000"/>
        </w:rPr>
      </w:pPr>
    </w:p>
    <w:p w14:paraId="7281904C" w14:textId="77777777" w:rsidR="00D47E01" w:rsidRDefault="00D47E01" w:rsidP="003C76D4">
      <w:pPr>
        <w:ind w:left="579"/>
        <w:rPr>
          <w:rFonts w:asciiTheme="minorHAnsi" w:hAnsiTheme="minorHAnsi" w:cstheme="minorHAnsi"/>
          <w:color w:val="FF0000"/>
        </w:rPr>
      </w:pPr>
    </w:p>
    <w:p w14:paraId="0EA4BCD5" w14:textId="77777777" w:rsidR="00D47E01" w:rsidRDefault="00D47E01" w:rsidP="003C76D4">
      <w:pPr>
        <w:ind w:left="579"/>
        <w:rPr>
          <w:rFonts w:asciiTheme="minorHAnsi" w:hAnsiTheme="minorHAnsi" w:cstheme="minorHAnsi"/>
          <w:color w:val="FF0000"/>
        </w:rPr>
      </w:pPr>
    </w:p>
    <w:p w14:paraId="14C22917" w14:textId="6F89A5A6" w:rsidR="00296C00" w:rsidRPr="0067410D" w:rsidRDefault="00296C00" w:rsidP="003C76D4">
      <w:pPr>
        <w:ind w:left="579"/>
        <w:rPr>
          <w:rFonts w:asciiTheme="minorHAnsi" w:hAnsiTheme="minorHAnsi" w:cstheme="minorHAnsi"/>
          <w:color w:val="FF0000"/>
        </w:rPr>
      </w:pPr>
      <w:r w:rsidRPr="0067410D">
        <w:rPr>
          <w:rFonts w:asciiTheme="minorHAnsi" w:hAnsiTheme="minorHAnsi" w:cstheme="minorHAnsi"/>
          <w:color w:val="FF0000"/>
        </w:rPr>
        <w:lastRenderedPageBreak/>
        <w:t xml:space="preserve">Measure Distribution: </w:t>
      </w:r>
    </w:p>
    <w:bookmarkEnd w:id="36"/>
    <w:p w14:paraId="287D1EAB" w14:textId="639137F0" w:rsidR="00296C00" w:rsidRPr="0067410D" w:rsidRDefault="00296C00" w:rsidP="003C76D4">
      <w:pPr>
        <w:ind w:left="579"/>
        <w:rPr>
          <w:rFonts w:asciiTheme="minorHAnsi" w:hAnsiTheme="minorHAnsi" w:cstheme="minorHAnsi"/>
          <w:color w:val="FF0000"/>
        </w:rPr>
      </w:pPr>
    </w:p>
    <w:p w14:paraId="551BDD1C" w14:textId="537F2840" w:rsidR="00296C00" w:rsidRPr="00F36D84" w:rsidRDefault="008D694B" w:rsidP="003C76D4">
      <w:pPr>
        <w:ind w:left="579"/>
        <w:rPr>
          <w:rFonts w:asciiTheme="minorHAnsi" w:hAnsiTheme="minorHAnsi" w:cstheme="minorHAnsi"/>
          <w:color w:val="FF0000"/>
        </w:rPr>
      </w:pPr>
      <w:r>
        <w:rPr>
          <w:noProof/>
        </w:rPr>
        <w:drawing>
          <wp:inline distT="0" distB="0" distL="0" distR="0" wp14:anchorId="5037F3FE" wp14:editId="0D9841D3">
            <wp:extent cx="5544151" cy="3696101"/>
            <wp:effectExtent l="0" t="0" r="0" b="0"/>
            <wp:docPr id="20" name="Picture"/>
            <wp:cNvGraphicFramePr/>
            <a:graphic xmlns:a="http://schemas.openxmlformats.org/drawingml/2006/main">
              <a:graphicData uri="http://schemas.openxmlformats.org/drawingml/2006/picture">
                <pic:pic xmlns:pic="http://schemas.openxmlformats.org/drawingml/2006/picture">
                  <pic:nvPicPr>
                    <pic:cNvPr id="0" name="Picture" descr="Measure_Resubmit_July2019_files/figure-docx/meaningfuldiff-5.png"/>
                    <pic:cNvPicPr>
                      <a:picLocks noChangeAspect="1" noChangeArrowheads="1"/>
                    </pic:cNvPicPr>
                  </pic:nvPicPr>
                  <pic:blipFill>
                    <a:blip r:embed="rId16"/>
                    <a:stretch>
                      <a:fillRect/>
                    </a:stretch>
                  </pic:blipFill>
                  <pic:spPr bwMode="auto">
                    <a:xfrm>
                      <a:off x="0" y="0"/>
                      <a:ext cx="5544151" cy="3696101"/>
                    </a:xfrm>
                    <a:prstGeom prst="rect">
                      <a:avLst/>
                    </a:prstGeom>
                    <a:noFill/>
                    <a:ln w="9525">
                      <a:noFill/>
                      <a:headEnd/>
                      <a:tailEnd/>
                    </a:ln>
                  </pic:spPr>
                </pic:pic>
              </a:graphicData>
            </a:graphic>
          </wp:inline>
        </w:drawing>
      </w:r>
    </w:p>
    <w:bookmarkEnd w:id="35"/>
    <w:p w14:paraId="27953CD8" w14:textId="77777777" w:rsidR="0095591B" w:rsidRDefault="0095591B" w:rsidP="0095591B">
      <w:pPr>
        <w:ind w:left="579"/>
        <w:rPr>
          <w:rFonts w:asciiTheme="minorHAnsi" w:hAnsiTheme="minorHAnsi" w:cstheme="minorHAnsi"/>
          <w:color w:val="0000FF"/>
          <w:u w:val="single"/>
        </w:rPr>
      </w:pPr>
    </w:p>
    <w:p w14:paraId="09BD61F0" w14:textId="77777777" w:rsidR="0095591B" w:rsidRPr="0095591B" w:rsidRDefault="0095591B" w:rsidP="0095591B">
      <w:pPr>
        <w:ind w:left="579"/>
        <w:rPr>
          <w:rFonts w:asciiTheme="minorHAnsi" w:hAnsiTheme="minorHAnsi" w:cstheme="minorHAnsi"/>
          <w:color w:val="0000FF"/>
          <w:u w:val="single"/>
        </w:rPr>
      </w:pPr>
      <w:r w:rsidRPr="0095591B">
        <w:rPr>
          <w:rFonts w:asciiTheme="minorHAnsi" w:hAnsiTheme="minorHAnsi" w:cstheme="minorHAnsi"/>
          <w:color w:val="0000FF"/>
          <w:u w:val="single"/>
        </w:rPr>
        <w:t>2012 Submission:</w:t>
      </w:r>
    </w:p>
    <w:p w14:paraId="509BC11D" w14:textId="6377E5F2" w:rsidR="00474523" w:rsidRPr="0095591B" w:rsidRDefault="00474523" w:rsidP="0095591B">
      <w:pPr>
        <w:ind w:left="579"/>
        <w:rPr>
          <w:rFonts w:asciiTheme="minorHAnsi" w:hAnsiTheme="minorHAnsi" w:cstheme="minorHAnsi"/>
          <w:color w:val="0000FF"/>
          <w:u w:val="single"/>
        </w:rPr>
      </w:pPr>
      <w:r w:rsidRPr="0095591B">
        <w:rPr>
          <w:rFonts w:asciiTheme="minorHAnsi" w:hAnsiTheme="minorHAnsi" w:cstheme="minorHAnsi"/>
          <w:color w:val="0000FF"/>
        </w:rPr>
        <w:t>For Fall 2011 QOPI round, practice mean = 85%; practice minimum = 0%; practice maximum = 100%.</w:t>
      </w:r>
    </w:p>
    <w:p w14:paraId="024C58D2" w14:textId="77777777" w:rsidR="00474523" w:rsidRPr="0095591B" w:rsidRDefault="00474523" w:rsidP="00474523">
      <w:pPr>
        <w:rPr>
          <w:rFonts w:asciiTheme="minorHAnsi" w:hAnsiTheme="minorHAnsi" w:cstheme="minorHAnsi"/>
          <w:color w:val="0000FF"/>
        </w:rPr>
      </w:pPr>
    </w:p>
    <w:p w14:paraId="45F81740" w14:textId="77777777" w:rsidR="00474523" w:rsidRPr="0095591B" w:rsidRDefault="00474523" w:rsidP="00474523">
      <w:pPr>
        <w:ind w:left="579"/>
        <w:rPr>
          <w:rFonts w:asciiTheme="minorHAnsi" w:hAnsiTheme="minorHAnsi" w:cstheme="minorHAnsi"/>
          <w:color w:val="0000FF"/>
        </w:rPr>
      </w:pPr>
      <w:r w:rsidRPr="0095591B">
        <w:rPr>
          <w:rFonts w:asciiTheme="minorHAnsi" w:hAnsiTheme="minorHAnsi" w:cstheme="minorHAnsi"/>
          <w:color w:val="0000FF"/>
        </w:rPr>
        <w:t>*If analytics are limited to practices reporting 5 or more records for this measure, the minimum is 40% and maximum is 100%.</w:t>
      </w:r>
    </w:p>
    <w:p w14:paraId="59A0DD79" w14:textId="77777777" w:rsidR="00474523" w:rsidRPr="0095591B" w:rsidRDefault="00474523" w:rsidP="00474523">
      <w:pPr>
        <w:rPr>
          <w:rFonts w:asciiTheme="minorHAnsi" w:hAnsiTheme="minorHAnsi" w:cstheme="minorHAnsi"/>
          <w:color w:val="0000FF"/>
        </w:rPr>
      </w:pPr>
    </w:p>
    <w:p w14:paraId="0A393F48" w14:textId="2B5F8A55" w:rsidR="00B00ED0" w:rsidRPr="0095591B" w:rsidRDefault="00474523" w:rsidP="00474523">
      <w:pPr>
        <w:pStyle w:val="BodyText"/>
        <w:spacing w:before="1"/>
        <w:ind w:left="579"/>
        <w:rPr>
          <w:rFonts w:asciiTheme="minorHAnsi" w:hAnsiTheme="minorHAnsi" w:cstheme="minorHAnsi"/>
          <w:color w:val="0000FF"/>
        </w:rPr>
      </w:pPr>
      <w:r w:rsidRPr="0095591B">
        <w:rPr>
          <w:rFonts w:asciiTheme="minorHAnsi" w:hAnsiTheme="minorHAnsi" w:cstheme="minorHAnsi"/>
          <w:color w:val="0000FF"/>
        </w:rPr>
        <w:t>This measure has been implemented in QOPI for several years. In this self-selected group of oncology practitioners committed to quality assessment and improvement, this measure demonstrates sub-optimal variation.</w:t>
      </w:r>
    </w:p>
    <w:p w14:paraId="0B4AB2E1" w14:textId="77777777" w:rsidR="00474523" w:rsidRDefault="00474523" w:rsidP="00474523">
      <w:pPr>
        <w:pStyle w:val="BodyText"/>
        <w:spacing w:before="1"/>
        <w:ind w:left="579"/>
      </w:pPr>
    </w:p>
    <w:p w14:paraId="0A393F4A" w14:textId="30089FBA" w:rsidR="00B00ED0" w:rsidRDefault="001A17BF" w:rsidP="0095591B">
      <w:pPr>
        <w:ind w:left="579" w:right="847"/>
      </w:pPr>
      <w:bookmarkStart w:id="37" w:name="_Hlk15383145"/>
      <w:r>
        <w:rPr>
          <w:b/>
        </w:rPr>
        <w:t xml:space="preserve">2b4.3. What is your interpretation of the results in terms of demonstrating the ability to identify statistically significant and/or clinically/practically meaningful differences in performance across measured entities? </w:t>
      </w:r>
      <w:r>
        <w:t>(i</w:t>
      </w:r>
      <w:r>
        <w:rPr>
          <w:i/>
        </w:rPr>
        <w:t>.e., what do the results mean in terms of statistical and meaningful differences?</w:t>
      </w:r>
      <w:r>
        <w:t>)</w:t>
      </w:r>
    </w:p>
    <w:p w14:paraId="55E481BA" w14:textId="3A51B0A3" w:rsidR="0095591B" w:rsidRDefault="0095591B" w:rsidP="0095591B">
      <w:pPr>
        <w:ind w:left="579" w:right="847"/>
      </w:pPr>
    </w:p>
    <w:p w14:paraId="7B9E0D57" w14:textId="77777777" w:rsidR="0095591B" w:rsidRDefault="0095591B" w:rsidP="0095591B">
      <w:pPr>
        <w:ind w:left="579"/>
        <w:rPr>
          <w:rFonts w:asciiTheme="minorHAnsi" w:hAnsiTheme="minorHAnsi" w:cstheme="minorHAnsi"/>
          <w:color w:val="FF0000"/>
          <w:u w:val="single"/>
        </w:rPr>
      </w:pPr>
      <w:r>
        <w:rPr>
          <w:rFonts w:asciiTheme="minorHAnsi" w:hAnsiTheme="minorHAnsi" w:cstheme="minorHAnsi"/>
          <w:color w:val="FF0000"/>
          <w:u w:val="single"/>
        </w:rPr>
        <w:t xml:space="preserve">2019 Submission: </w:t>
      </w:r>
    </w:p>
    <w:p w14:paraId="68EE75B1" w14:textId="3CF5724C" w:rsidR="00442F8C" w:rsidRDefault="00442F8C" w:rsidP="00442F8C">
      <w:pPr>
        <w:ind w:left="579" w:right="847"/>
        <w:rPr>
          <w:color w:val="FF0000"/>
        </w:rPr>
      </w:pPr>
      <w:r>
        <w:rPr>
          <w:color w:val="FF0000"/>
        </w:rPr>
        <w:t>An analysis at the TIN level indicated a</w:t>
      </w:r>
      <w:r w:rsidRPr="001C4C15">
        <w:rPr>
          <w:color w:val="FF0000"/>
        </w:rPr>
        <w:t xml:space="preserve"> majority</w:t>
      </w:r>
      <w:r w:rsidR="008D694B">
        <w:rPr>
          <w:color w:val="FF0000"/>
        </w:rPr>
        <w:t xml:space="preserve"> (approximately 76.7%) </w:t>
      </w:r>
      <w:r>
        <w:rPr>
          <w:color w:val="FF0000"/>
        </w:rPr>
        <w:t>of practices</w:t>
      </w:r>
      <w:r w:rsidR="008D694B">
        <w:rPr>
          <w:color w:val="FF0000"/>
        </w:rPr>
        <w:t xml:space="preserve"> </w:t>
      </w:r>
      <w:r w:rsidRPr="001C4C15">
        <w:rPr>
          <w:color w:val="FF0000"/>
        </w:rPr>
        <w:t>perform at 100%</w:t>
      </w:r>
      <w:r>
        <w:rPr>
          <w:color w:val="FF0000"/>
        </w:rPr>
        <w:t xml:space="preserve"> with a mean performance of 91%. The mean performance rate of 91% is statistically significant from 100%, suggesting room for improvement remains across practices. </w:t>
      </w:r>
    </w:p>
    <w:p w14:paraId="422A398C" w14:textId="77777777" w:rsidR="00442F8C" w:rsidRDefault="00442F8C" w:rsidP="00442F8C">
      <w:pPr>
        <w:pStyle w:val="BodyText"/>
        <w:spacing w:before="4"/>
        <w:rPr>
          <w:rFonts w:asciiTheme="minorHAnsi" w:hAnsiTheme="minorHAnsi" w:cstheme="minorHAnsi"/>
          <w:color w:val="FF0000"/>
        </w:rPr>
      </w:pPr>
    </w:p>
    <w:p w14:paraId="5BED6CD9" w14:textId="38A23724" w:rsidR="00662433" w:rsidRPr="006052C0" w:rsidRDefault="00662433" w:rsidP="00662433">
      <w:pPr>
        <w:pStyle w:val="BodyText"/>
        <w:spacing w:before="4"/>
        <w:ind w:left="579"/>
        <w:rPr>
          <w:rFonts w:asciiTheme="minorHAnsi" w:hAnsiTheme="minorHAnsi" w:cstheme="minorHAnsi"/>
          <w:color w:val="FF0000"/>
        </w:rPr>
      </w:pPr>
      <w:r w:rsidRPr="006052C0">
        <w:rPr>
          <w:rFonts w:asciiTheme="minorHAnsi" w:hAnsiTheme="minorHAnsi" w:cstheme="minorHAnsi"/>
          <w:color w:val="FF0000"/>
        </w:rPr>
        <w:t xml:space="preserve">Performance data from MIPS data 2017 does not include data for expanded RAS testing as those changes were implemented in 2018. We do not believe that the measure has been substantively changed in regard to its impact on reliability and validity as the data fields used and the clinical work flow </w:t>
      </w:r>
      <w:r>
        <w:rPr>
          <w:rFonts w:asciiTheme="minorHAnsi" w:hAnsiTheme="minorHAnsi" w:cstheme="minorHAnsi"/>
          <w:color w:val="FF0000"/>
        </w:rPr>
        <w:t>remain</w:t>
      </w:r>
      <w:r w:rsidRPr="006052C0">
        <w:rPr>
          <w:rFonts w:asciiTheme="minorHAnsi" w:hAnsiTheme="minorHAnsi" w:cstheme="minorHAnsi"/>
          <w:color w:val="FF0000"/>
        </w:rPr>
        <w:t xml:space="preserve"> same; however, we do anticipate a greater performance gap due to the guideline update</w:t>
      </w:r>
      <w:r>
        <w:rPr>
          <w:rFonts w:asciiTheme="minorHAnsi" w:hAnsiTheme="minorHAnsi" w:cstheme="minorHAnsi"/>
          <w:color w:val="FF0000"/>
        </w:rPr>
        <w:t>,</w:t>
      </w:r>
      <w:r w:rsidRPr="006052C0">
        <w:rPr>
          <w:rFonts w:asciiTheme="minorHAnsi" w:hAnsiTheme="minorHAnsi" w:cstheme="minorHAnsi"/>
          <w:color w:val="FF0000"/>
        </w:rPr>
        <w:t xml:space="preserve"> which is a relatively new requirement in the field.  </w:t>
      </w:r>
    </w:p>
    <w:bookmarkEnd w:id="37"/>
    <w:p w14:paraId="6AF21E8D" w14:textId="77777777" w:rsidR="0095591B" w:rsidRPr="0095591B" w:rsidRDefault="0095591B" w:rsidP="0095591B">
      <w:pPr>
        <w:ind w:left="579" w:right="847"/>
      </w:pPr>
    </w:p>
    <w:p w14:paraId="0A393F4B" w14:textId="7E35D674" w:rsidR="00B00ED0" w:rsidRDefault="002C7074">
      <w:pPr>
        <w:pStyle w:val="BodyText"/>
        <w:spacing w:before="4"/>
        <w:rPr>
          <w:sz w:val="17"/>
        </w:rPr>
      </w:pPr>
      <w:r>
        <w:rPr>
          <w:noProof/>
        </w:rPr>
        <w:lastRenderedPageBreak/>
        <mc:AlternateContent>
          <mc:Choice Requires="wps">
            <w:drawing>
              <wp:anchor distT="0" distB="0" distL="0" distR="0" simplePos="0" relativeHeight="251658248" behindDoc="1" locked="0" layoutInCell="1" allowOverlap="1" wp14:anchorId="0A393F6D" wp14:editId="61C28359">
                <wp:simplePos x="0" y="0"/>
                <wp:positionH relativeFrom="page">
                  <wp:posOffset>913765</wp:posOffset>
                </wp:positionH>
                <wp:positionV relativeFrom="paragraph">
                  <wp:posOffset>166370</wp:posOffset>
                </wp:positionV>
                <wp:extent cx="2713990" cy="0"/>
                <wp:effectExtent l="8890" t="13970" r="10795" b="1460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127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FDD6A" id="Line 3" o:spid="_x0000_s1026" style="position:absolute;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1pt" to="285.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wKEgIAACk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" strokeweight=".35369mm">
                <w10:wrap type="topAndBottom" anchorx="page"/>
              </v:line>
            </w:pict>
          </mc:Fallback>
        </mc:AlternateContent>
      </w:r>
    </w:p>
    <w:p w14:paraId="0A393F4C" w14:textId="77777777" w:rsidR="00B00ED0" w:rsidRDefault="001A17BF">
      <w:pPr>
        <w:pStyle w:val="Heading1"/>
        <w:spacing w:line="258" w:lineRule="exact"/>
      </w:pPr>
      <w:r>
        <w:t>2b5. COMPARABILITY OF PERFORMANCE SCORES WHEN MORE THAN ONE SET OF SPECIFICATIONS</w:t>
      </w:r>
    </w:p>
    <w:p w14:paraId="0A393F4D" w14:textId="77777777" w:rsidR="00B00ED0" w:rsidRDefault="001A17BF">
      <w:pPr>
        <w:pStyle w:val="Heading2"/>
        <w:spacing w:before="1"/>
      </w:pPr>
      <w:r>
        <w:rPr>
          <w:shd w:val="clear" w:color="auto" w:fill="00FF00"/>
        </w:rPr>
        <w:t>If only one set of specifications, this section can be skipped</w:t>
      </w:r>
      <w:r>
        <w:t>.</w:t>
      </w:r>
    </w:p>
    <w:p w14:paraId="0A393F4E" w14:textId="77777777" w:rsidR="00B00ED0" w:rsidRDefault="00B00ED0">
      <w:pPr>
        <w:pStyle w:val="BodyText"/>
        <w:rPr>
          <w:b/>
          <w:i/>
        </w:rPr>
      </w:pPr>
    </w:p>
    <w:p w14:paraId="0A393F4F" w14:textId="77777777" w:rsidR="00B00ED0" w:rsidRPr="0095591B" w:rsidRDefault="001A17BF">
      <w:pPr>
        <w:ind w:left="579" w:right="616"/>
        <w:rPr>
          <w:b/>
          <w:i/>
        </w:rPr>
      </w:pPr>
      <w:r w:rsidRPr="0095591B">
        <w:rPr>
          <w:b/>
          <w:u w:val="single"/>
        </w:rPr>
        <w:t>Note</w:t>
      </w:r>
      <w:r w:rsidRPr="0095591B">
        <w:rPr>
          <w:i/>
        </w:rPr>
        <w:t xml:space="preserve">: This item is directed to measures that are risk-adjusted (with or without social risk factors) </w:t>
      </w:r>
      <w:r w:rsidRPr="0095591B">
        <w:rPr>
          <w:b/>
          <w:i/>
        </w:rPr>
        <w:t xml:space="preserve">OR </w:t>
      </w:r>
      <w:r w:rsidRPr="0095591B">
        <w:rPr>
          <w:i/>
        </w:rPr>
        <w:t xml:space="preserve">to measures with more than one set of specifications/instructions (e.g., one set of specifications for how to identify and compute the measure from medical record abstraction and a different set of specifications for claims or </w:t>
      </w:r>
      <w:proofErr w:type="spellStart"/>
      <w:r w:rsidRPr="0095591B">
        <w:rPr>
          <w:i/>
        </w:rPr>
        <w:t>eMeasures</w:t>
      </w:r>
      <w:proofErr w:type="spellEnd"/>
      <w:r w:rsidRPr="0095591B">
        <w:rPr>
          <w:i/>
        </w:rPr>
        <w:t xml:space="preserve">). It does not apply to measures that use more than one source of data in one set of specifications/instructions (e.g., claims data to identify the denominator and medical record abstraction for the numerator). </w:t>
      </w:r>
      <w:r w:rsidRPr="0095591B">
        <w:rPr>
          <w:b/>
          <w:i/>
        </w:rPr>
        <w:t>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w:t>
      </w:r>
    </w:p>
    <w:p w14:paraId="0A393F50" w14:textId="77777777" w:rsidR="00B00ED0" w:rsidRPr="0095591B" w:rsidRDefault="00B00ED0">
      <w:pPr>
        <w:pStyle w:val="BodyText"/>
        <w:rPr>
          <w:b/>
          <w:i/>
        </w:rPr>
      </w:pPr>
    </w:p>
    <w:p w14:paraId="0A393F51" w14:textId="77777777" w:rsidR="00B00ED0" w:rsidRPr="0095591B" w:rsidRDefault="001A17BF">
      <w:pPr>
        <w:ind w:left="579" w:right="1300"/>
        <w:jc w:val="both"/>
      </w:pPr>
      <w:r w:rsidRPr="0095591B">
        <w:rPr>
          <w:b/>
        </w:rPr>
        <w:t xml:space="preserve">2b5.1. Describe the method of testing conducted to compare performance scores for the same entities across the different data sources/specifications </w:t>
      </w:r>
      <w:r w:rsidRPr="0095591B">
        <w:t>(</w:t>
      </w:r>
      <w:r w:rsidRPr="0095591B">
        <w:rPr>
          <w:i/>
        </w:rPr>
        <w:t>describe the steps―do not just name a method; what statistical analysis was used</w:t>
      </w:r>
      <w:r w:rsidRPr="0095591B">
        <w:t>)</w:t>
      </w:r>
    </w:p>
    <w:p w14:paraId="0A393F52" w14:textId="77777777" w:rsidR="00B00ED0" w:rsidRPr="0095591B" w:rsidRDefault="00B00ED0">
      <w:pPr>
        <w:pStyle w:val="BodyText"/>
      </w:pPr>
    </w:p>
    <w:p w14:paraId="0A393F53" w14:textId="77777777" w:rsidR="00B00ED0" w:rsidRPr="0095591B" w:rsidRDefault="001A17BF">
      <w:pPr>
        <w:pStyle w:val="Heading1"/>
        <w:spacing w:before="172"/>
        <w:ind w:right="1093"/>
        <w:rPr>
          <w:b w:val="0"/>
        </w:rPr>
      </w:pPr>
      <w:r w:rsidRPr="0095591B">
        <w:t xml:space="preserve">2b5.2. What were the statistical results from testing comparability of performance scores for the same entities when using different data sources/specifications? </w:t>
      </w:r>
      <w:r w:rsidRPr="0095591B">
        <w:rPr>
          <w:b w:val="0"/>
        </w:rPr>
        <w:t>(</w:t>
      </w:r>
      <w:r w:rsidRPr="0095591B">
        <w:rPr>
          <w:b w:val="0"/>
          <w:i/>
        </w:rPr>
        <w:t>e.g., correlation, rank order</w:t>
      </w:r>
      <w:r w:rsidRPr="0095591B">
        <w:rPr>
          <w:b w:val="0"/>
        </w:rPr>
        <w:t>)</w:t>
      </w:r>
    </w:p>
    <w:p w14:paraId="0A393F54" w14:textId="77777777" w:rsidR="00B00ED0" w:rsidRPr="0095591B" w:rsidRDefault="00B00ED0">
      <w:pPr>
        <w:pStyle w:val="BodyText"/>
      </w:pPr>
    </w:p>
    <w:p w14:paraId="0A393F55" w14:textId="77777777" w:rsidR="00B00ED0" w:rsidRPr="0095591B" w:rsidRDefault="00B00ED0">
      <w:pPr>
        <w:pStyle w:val="BodyText"/>
        <w:spacing w:before="10"/>
        <w:rPr>
          <w:sz w:val="21"/>
        </w:rPr>
      </w:pPr>
    </w:p>
    <w:p w14:paraId="0A393F56" w14:textId="77777777" w:rsidR="00B00ED0" w:rsidRPr="0095591B" w:rsidRDefault="001A17BF">
      <w:pPr>
        <w:ind w:left="579" w:right="742"/>
        <w:jc w:val="both"/>
      </w:pPr>
      <w:r w:rsidRPr="0095591B">
        <w:rPr>
          <w:b/>
        </w:rPr>
        <w:t xml:space="preserve">2b5.3. What is your interpretation of the results in terms of the differences in performance measure scores for the same entities across the different data sources/specifications? </w:t>
      </w:r>
      <w:r w:rsidRPr="0095591B">
        <w:t>(i</w:t>
      </w:r>
      <w:r w:rsidRPr="0095591B">
        <w:rPr>
          <w:i/>
        </w:rPr>
        <w:t>.e., what do the results mean and what are the norms for the test conducted</w:t>
      </w:r>
      <w:r w:rsidRPr="0095591B">
        <w:t>)</w:t>
      </w:r>
    </w:p>
    <w:p w14:paraId="0A393F57" w14:textId="77777777" w:rsidR="00B00ED0" w:rsidRDefault="00B00ED0">
      <w:pPr>
        <w:pStyle w:val="BodyText"/>
        <w:rPr>
          <w:sz w:val="20"/>
        </w:rPr>
      </w:pPr>
    </w:p>
    <w:p w14:paraId="0A393F58" w14:textId="170DA0FA" w:rsidR="00B00ED0" w:rsidRDefault="002C7074">
      <w:pPr>
        <w:pStyle w:val="BodyText"/>
        <w:spacing w:before="7"/>
        <w:rPr>
          <w:sz w:val="17"/>
        </w:rPr>
      </w:pPr>
      <w:r>
        <w:rPr>
          <w:noProof/>
        </w:rPr>
        <mc:AlternateContent>
          <mc:Choice Requires="wps">
            <w:drawing>
              <wp:anchor distT="0" distB="0" distL="0" distR="0" simplePos="0" relativeHeight="251658249" behindDoc="1" locked="0" layoutInCell="1" allowOverlap="1" wp14:anchorId="0A393F6E" wp14:editId="15F94660">
                <wp:simplePos x="0" y="0"/>
                <wp:positionH relativeFrom="page">
                  <wp:posOffset>914400</wp:posOffset>
                </wp:positionH>
                <wp:positionV relativeFrom="paragraph">
                  <wp:posOffset>168275</wp:posOffset>
                </wp:positionV>
                <wp:extent cx="2713990" cy="0"/>
                <wp:effectExtent l="9525" t="13970" r="10160" b="1460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127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23FED" id="Line 2" o:spid="_x0000_s1026" style="position:absolute;z-index:-25165823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285.7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b5XEgIAACkEAAAOAAAAZHJzL2Uyb0RvYy54bWysU02P2jAQvVfqf7B8h3xAWY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" strokeweight=".35369mm">
                <w10:wrap type="topAndBottom" anchorx="page"/>
              </v:line>
            </w:pict>
          </mc:Fallback>
        </mc:AlternateContent>
      </w:r>
    </w:p>
    <w:p w14:paraId="0A393F59" w14:textId="77777777" w:rsidR="00B00ED0" w:rsidRDefault="001A17BF">
      <w:pPr>
        <w:pStyle w:val="Heading1"/>
        <w:spacing w:line="258" w:lineRule="exact"/>
      </w:pPr>
      <w:r>
        <w:t>2b6. MISSING DATA ANALYSIS AND MINIMIZING BIAS</w:t>
      </w:r>
    </w:p>
    <w:p w14:paraId="0A393F5A" w14:textId="77777777" w:rsidR="00B00ED0" w:rsidRDefault="00B00ED0">
      <w:pPr>
        <w:pStyle w:val="BodyText"/>
        <w:rPr>
          <w:b/>
        </w:rPr>
      </w:pPr>
    </w:p>
    <w:p w14:paraId="0A393F5D" w14:textId="7061E0CD" w:rsidR="00B00ED0" w:rsidRDefault="001A17BF" w:rsidP="00C75A15">
      <w:pPr>
        <w:ind w:left="579" w:right="614"/>
      </w:pPr>
      <w:r>
        <w:rPr>
          <w:b/>
        </w:rPr>
        <w:t xml:space="preserve">2b6.1. Describe the method of testing conducted to identify the extent and distribution of missing data (or nonresponse) and demonstrate that performance results are not biased </w:t>
      </w:r>
      <w:r>
        <w:t xml:space="preserve">due to systematic missing data (or differences between responders and </w:t>
      </w:r>
      <w:proofErr w:type="spellStart"/>
      <w:r>
        <w:t>nonresponders</w:t>
      </w:r>
      <w:proofErr w:type="spellEnd"/>
      <w:r>
        <w:t>) and how the specified handling o</w:t>
      </w:r>
      <w:r w:rsidR="00C75A15">
        <w:t xml:space="preserve">f </w:t>
      </w:r>
      <w:r>
        <w:t>missing data minimizes bias (</w:t>
      </w:r>
      <w:r>
        <w:rPr>
          <w:i/>
        </w:rPr>
        <w:t>describe the steps―do not just name a method; what statistical analysis was used</w:t>
      </w:r>
      <w:r>
        <w:t>)</w:t>
      </w:r>
    </w:p>
    <w:p w14:paraId="0A393F5E" w14:textId="0E2A4502" w:rsidR="00B00ED0" w:rsidRDefault="00B00ED0">
      <w:pPr>
        <w:pStyle w:val="BodyText"/>
      </w:pPr>
    </w:p>
    <w:p w14:paraId="7E0568CC" w14:textId="11745743" w:rsidR="00CB4C7E" w:rsidRPr="00CB4C7E" w:rsidRDefault="00CB4C7E" w:rsidP="00CB4C7E">
      <w:pPr>
        <w:adjustRightInd w:val="0"/>
        <w:ind w:left="579"/>
        <w:rPr>
          <w:rFonts w:cstheme="minorHAnsi"/>
          <w:bCs/>
          <w:color w:val="FF0000"/>
        </w:rPr>
      </w:pPr>
      <w:r w:rsidRPr="00055944">
        <w:rPr>
          <w:rFonts w:cstheme="minorHAnsi"/>
          <w:bCs/>
          <w:color w:val="FF0000"/>
        </w:rPr>
        <w:t xml:space="preserve">The MIPS dataset provided to us from the 2015-2017 program years did not contain missing data, so this test was not performed. Due to data completeness requirements, we suspect that missing data would have been rejected when submitted to CMS, in which case those values would not be counted towards measure performance. </w:t>
      </w:r>
      <w:bookmarkStart w:id="38" w:name="_Hlk14858775"/>
      <w:r w:rsidR="0068192E">
        <w:rPr>
          <w:rFonts w:cstheme="minorHAnsi"/>
          <w:bCs/>
          <w:color w:val="FF0000"/>
        </w:rPr>
        <w:t>While data that may have been missing prior to a submission to CMS is unknown and therefore precluded any analysis, t</w:t>
      </w:r>
      <w:r w:rsidRPr="00055944">
        <w:rPr>
          <w:rFonts w:cstheme="minorHAnsi"/>
          <w:bCs/>
          <w:color w:val="FF0000"/>
        </w:rPr>
        <w:t>here is no indication that this missing data was systematic, thus their omission would lead to unbiased performance results.</w:t>
      </w:r>
      <w:bookmarkEnd w:id="38"/>
    </w:p>
    <w:p w14:paraId="77637A78" w14:textId="77777777" w:rsidR="00CB4C7E" w:rsidRDefault="00CB4C7E" w:rsidP="00EE6591">
      <w:pPr>
        <w:pStyle w:val="BodyText"/>
        <w:ind w:left="579"/>
        <w:rPr>
          <w:rFonts w:eastAsia="Times New Roman" w:cstheme="minorHAnsi"/>
          <w:color w:val="FF0000"/>
        </w:rPr>
      </w:pPr>
    </w:p>
    <w:p w14:paraId="06A62583" w14:textId="56C27B6A" w:rsidR="00EE6591" w:rsidRDefault="00CB4C7E" w:rsidP="00EE6591">
      <w:pPr>
        <w:pStyle w:val="BodyText"/>
        <w:ind w:left="579"/>
      </w:pPr>
      <w:r>
        <w:rPr>
          <w:rFonts w:eastAsia="Times New Roman" w:cstheme="minorHAnsi"/>
          <w:color w:val="FF0000"/>
        </w:rPr>
        <w:t>In the QOPI dataset, p</w:t>
      </w:r>
      <w:r w:rsidR="00EE6591" w:rsidRPr="00F145C0">
        <w:rPr>
          <w:rFonts w:eastAsia="Times New Roman" w:cstheme="minorHAnsi"/>
          <w:color w:val="FF0000"/>
        </w:rPr>
        <w:t xml:space="preserve">atients </w:t>
      </w:r>
      <w:r w:rsidR="00EE6591" w:rsidRPr="00181E01">
        <w:rPr>
          <w:rFonts w:eastAsia="Times New Roman" w:cstheme="minorHAnsi"/>
          <w:color w:val="FF0000"/>
        </w:rPr>
        <w:t xml:space="preserve">are only included in the denominator if they meet the specified data elements and definitions and practices cannot submit a patient file without completing </w:t>
      </w:r>
      <w:proofErr w:type="gramStart"/>
      <w:r w:rsidR="00EE6591" w:rsidRPr="00181E01">
        <w:rPr>
          <w:rFonts w:eastAsia="Times New Roman" w:cstheme="minorHAnsi"/>
          <w:color w:val="FF0000"/>
        </w:rPr>
        <w:t>all of</w:t>
      </w:r>
      <w:proofErr w:type="gramEnd"/>
      <w:r w:rsidR="00EE6591" w:rsidRPr="00181E01">
        <w:rPr>
          <w:rFonts w:eastAsia="Times New Roman" w:cstheme="minorHAnsi"/>
          <w:color w:val="FF0000"/>
        </w:rPr>
        <w:t xml:space="preserve"> the required data elements for the measure. In addition, the lack of documentation in the medical record that the patient met the numerator requirements would be interpreted as a quality failure. As a result, concerns over missing data are minimized through these data entry requirements and the overall high rate of concordance demonstrated in our data element validity results. </w:t>
      </w:r>
    </w:p>
    <w:p w14:paraId="0A393F5F" w14:textId="77777777" w:rsidR="00B00ED0" w:rsidRDefault="00B00ED0">
      <w:pPr>
        <w:pStyle w:val="BodyText"/>
        <w:spacing w:before="11"/>
        <w:rPr>
          <w:sz w:val="17"/>
        </w:rPr>
      </w:pPr>
    </w:p>
    <w:p w14:paraId="0A393F60" w14:textId="77777777" w:rsidR="00B00ED0" w:rsidRDefault="001A17BF">
      <w:pPr>
        <w:spacing w:before="1"/>
        <w:ind w:left="579" w:right="609"/>
      </w:pPr>
      <w:r>
        <w:rPr>
          <w:b/>
        </w:rPr>
        <w:lastRenderedPageBreak/>
        <w:t xml:space="preserve">2b6.2. What is the overall frequency of missing data, the distribution of missing data across providers, and the results from testing related to missing data? </w:t>
      </w:r>
      <w:r>
        <w:t>(</w:t>
      </w:r>
      <w:r>
        <w:rPr>
          <w:i/>
        </w:rPr>
        <w:t xml:space="preserve">e.g., results of sensitivity analysis of the effect of various rules for missing data/nonresponse; </w:t>
      </w:r>
      <w:r>
        <w:rPr>
          <w:i/>
          <w:u w:val="single"/>
        </w:rPr>
        <w:t>if no empirical sensitivity analysis</w:t>
      </w:r>
      <w:r>
        <w:rPr>
          <w:i/>
        </w:rPr>
        <w:t>, identify the approaches for handling missing data that were considered and pros and cons of each</w:t>
      </w:r>
      <w:r>
        <w:t>)</w:t>
      </w:r>
    </w:p>
    <w:p w14:paraId="0A393F61" w14:textId="77777777" w:rsidR="00B00ED0" w:rsidRDefault="00B00ED0">
      <w:pPr>
        <w:pStyle w:val="BodyText"/>
      </w:pPr>
    </w:p>
    <w:p w14:paraId="3034E948" w14:textId="60ECDDAA" w:rsidR="00CB4C7E" w:rsidRPr="00392905" w:rsidRDefault="00CB4C7E" w:rsidP="00CB4C7E">
      <w:pPr>
        <w:pStyle w:val="BodyText"/>
        <w:spacing w:before="1"/>
        <w:ind w:left="579"/>
        <w:rPr>
          <w:color w:val="FF0000"/>
          <w:u w:val="single"/>
        </w:rPr>
      </w:pPr>
      <w:r w:rsidRPr="00392905">
        <w:rPr>
          <w:color w:val="FF0000"/>
          <w:u w:val="single"/>
        </w:rPr>
        <w:t>2019 Submission</w:t>
      </w:r>
      <w:r w:rsidR="00D47E01">
        <w:rPr>
          <w:color w:val="FF0000"/>
          <w:u w:val="single"/>
        </w:rPr>
        <w:t>:</w:t>
      </w:r>
    </w:p>
    <w:p w14:paraId="78E6319D" w14:textId="77777777" w:rsidR="00CB4C7E" w:rsidRPr="00392905" w:rsidRDefault="00CB4C7E" w:rsidP="00CB4C7E">
      <w:pPr>
        <w:pStyle w:val="BodyText"/>
        <w:spacing w:before="1"/>
        <w:ind w:left="579"/>
        <w:rPr>
          <w:rFonts w:asciiTheme="minorHAnsi" w:hAnsiTheme="minorHAnsi" w:cs="Times New Roman"/>
          <w:color w:val="FF0000"/>
          <w:szCs w:val="20"/>
        </w:rPr>
      </w:pPr>
      <w:r w:rsidRPr="00392905">
        <w:rPr>
          <w:rFonts w:asciiTheme="minorHAnsi" w:hAnsiTheme="minorHAnsi" w:cs="Times New Roman"/>
          <w:color w:val="FF0000"/>
          <w:szCs w:val="20"/>
        </w:rPr>
        <w:t>This test was not performed for this measure as there was no missing data.</w:t>
      </w:r>
    </w:p>
    <w:p w14:paraId="0A393F62" w14:textId="27BA46A5" w:rsidR="00B00ED0" w:rsidRDefault="00B00ED0">
      <w:pPr>
        <w:pStyle w:val="BodyText"/>
        <w:spacing w:before="1"/>
      </w:pPr>
    </w:p>
    <w:p w14:paraId="0A393F63" w14:textId="4B9AD889" w:rsidR="00B00ED0" w:rsidRDefault="001A17BF">
      <w:pPr>
        <w:ind w:left="579" w:right="700"/>
      </w:pPr>
      <w:r>
        <w:rPr>
          <w:b/>
        </w:rPr>
        <w:t xml:space="preserve">2b6.3. What is your interpretation of the results in terms of demonstrating that performance results are not biased </w:t>
      </w:r>
      <w:r>
        <w:t xml:space="preserve">due to systematic missing data (or differences between responders and </w:t>
      </w:r>
      <w:proofErr w:type="spellStart"/>
      <w:r>
        <w:t>nonresponders</w:t>
      </w:r>
      <w:proofErr w:type="spellEnd"/>
      <w:r>
        <w:t>) and how the specified handling of missing data minimizes bias</w:t>
      </w:r>
      <w:r>
        <w:rPr>
          <w:b/>
        </w:rPr>
        <w:t xml:space="preserve">? </w:t>
      </w:r>
      <w:r>
        <w:t>(i</w:t>
      </w:r>
      <w:r>
        <w:rPr>
          <w:i/>
        </w:rPr>
        <w:t xml:space="preserve">.e., what do the results mean in terms of supporting the selected approach for missing data and what are the norms for the test conducted; </w:t>
      </w:r>
      <w:r>
        <w:rPr>
          <w:i/>
          <w:u w:val="single"/>
        </w:rPr>
        <w:t>if</w:t>
      </w:r>
      <w:r>
        <w:rPr>
          <w:i/>
        </w:rPr>
        <w:t xml:space="preserve"> </w:t>
      </w:r>
      <w:r>
        <w:rPr>
          <w:i/>
          <w:u w:val="single"/>
        </w:rPr>
        <w:t>no empirical analysis</w:t>
      </w:r>
      <w:r>
        <w:rPr>
          <w:i/>
        </w:rPr>
        <w:t>, provide rationale for the selected approach for missing data</w:t>
      </w:r>
      <w:r>
        <w:t>)</w:t>
      </w:r>
    </w:p>
    <w:p w14:paraId="0E71E2AE" w14:textId="4211D7B2" w:rsidR="00CB4C7E" w:rsidRDefault="00CB4C7E">
      <w:pPr>
        <w:ind w:left="579" w:right="700"/>
      </w:pPr>
    </w:p>
    <w:p w14:paraId="4B0E442E" w14:textId="7A00BBFD" w:rsidR="00CB4C7E" w:rsidRPr="00392905" w:rsidRDefault="00CB4C7E" w:rsidP="00CB4C7E">
      <w:pPr>
        <w:pStyle w:val="BodyText"/>
        <w:spacing w:before="1"/>
        <w:ind w:left="579"/>
        <w:rPr>
          <w:color w:val="FF0000"/>
          <w:u w:val="single"/>
        </w:rPr>
      </w:pPr>
      <w:r w:rsidRPr="00392905">
        <w:rPr>
          <w:color w:val="FF0000"/>
          <w:u w:val="single"/>
        </w:rPr>
        <w:t>2019 Submission</w:t>
      </w:r>
      <w:r w:rsidR="00D47E01">
        <w:rPr>
          <w:color w:val="FF0000"/>
          <w:u w:val="single"/>
        </w:rPr>
        <w:t>:</w:t>
      </w:r>
    </w:p>
    <w:p w14:paraId="7D5A86B4" w14:textId="77777777" w:rsidR="00CB4C7E" w:rsidRPr="00392905" w:rsidRDefault="00CB4C7E" w:rsidP="00CB4C7E">
      <w:pPr>
        <w:pStyle w:val="BodyText"/>
        <w:spacing w:before="1"/>
        <w:ind w:left="579"/>
        <w:rPr>
          <w:rFonts w:asciiTheme="minorHAnsi" w:hAnsiTheme="minorHAnsi" w:cs="Times New Roman"/>
          <w:color w:val="FF0000"/>
          <w:szCs w:val="20"/>
        </w:rPr>
      </w:pPr>
      <w:r w:rsidRPr="00392905">
        <w:rPr>
          <w:rFonts w:asciiTheme="minorHAnsi" w:hAnsiTheme="minorHAnsi" w:cs="Times New Roman"/>
          <w:color w:val="FF0000"/>
          <w:szCs w:val="20"/>
        </w:rPr>
        <w:t>This test was not performed for this measure as there was no missing data.</w:t>
      </w:r>
    </w:p>
    <w:p w14:paraId="418CA121" w14:textId="77777777" w:rsidR="00CB4C7E" w:rsidRDefault="00CB4C7E">
      <w:pPr>
        <w:ind w:left="579" w:right="700"/>
      </w:pPr>
    </w:p>
    <w:sectPr w:rsidR="00CB4C7E">
      <w:pgSz w:w="12240" w:h="15840"/>
      <w:pgMar w:top="1400" w:right="860" w:bottom="940" w:left="860" w:header="0"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57DD2" w14:textId="77777777" w:rsidR="00CA6521" w:rsidRDefault="00CA6521">
      <w:r>
        <w:separator/>
      </w:r>
    </w:p>
  </w:endnote>
  <w:endnote w:type="continuationSeparator" w:id="0">
    <w:p w14:paraId="534A5898" w14:textId="77777777" w:rsidR="00CA6521" w:rsidRDefault="00CA6521">
      <w:r>
        <w:continuationSeparator/>
      </w:r>
    </w:p>
  </w:endnote>
  <w:endnote w:type="continuationNotice" w:id="1">
    <w:p w14:paraId="06181067" w14:textId="77777777" w:rsidR="00E57781" w:rsidRDefault="00E577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Gothic">
    <w:altName w:val="ＭＳ ゴシック"/>
    <w:panose1 w:val="020B0609070205080204"/>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93F6F" w14:textId="69CCE569" w:rsidR="00CA6521" w:rsidRDefault="00CA6521">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0A393F70" wp14:editId="7D5966E2">
              <wp:simplePos x="0" y="0"/>
              <wp:positionH relativeFrom="page">
                <wp:posOffset>901700</wp:posOffset>
              </wp:positionH>
              <wp:positionV relativeFrom="page">
                <wp:posOffset>9444990</wp:posOffset>
              </wp:positionV>
              <wp:extent cx="1230630" cy="165735"/>
              <wp:effectExtent l="0" t="0"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6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93F84" w14:textId="77777777" w:rsidR="00CA6521" w:rsidRDefault="00CA6521">
                          <w:pPr>
                            <w:pStyle w:val="BodyText"/>
                            <w:spacing w:line="245" w:lineRule="exact"/>
                            <w:ind w:left="20"/>
                          </w:pPr>
                          <w:r>
                            <w:t>Version 7.1 9/6/2017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93F70" id="_x0000_t202" coordsize="21600,21600" o:spt="202" path="m,l,21600r21600,l21600,xe">
              <v:stroke joinstyle="miter"/>
              <v:path gradientshapeok="t" o:connecttype="rect"/>
            </v:shapetype>
            <v:shape id="Text Box 2" o:spid="_x0000_s1028" type="#_x0000_t202" style="position:absolute;margin-left:71pt;margin-top:743.7pt;width:96.9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nkdrAIAAKk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" filled="f" stroked="f">
              <v:textbox inset="0,0,0,0">
                <w:txbxContent>
                  <w:p w14:paraId="0A393F84" w14:textId="77777777" w:rsidR="00CA6521" w:rsidRDefault="00CA6521">
                    <w:pPr>
                      <w:pStyle w:val="BodyText"/>
                      <w:spacing w:line="245" w:lineRule="exact"/>
                      <w:ind w:left="20"/>
                    </w:pPr>
                    <w:r>
                      <w:t>Version 7.1 9/6/2017</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0A393F71" wp14:editId="7B0A1BF8">
              <wp:simplePos x="0" y="0"/>
              <wp:positionH relativeFrom="page">
                <wp:posOffset>6762115</wp:posOffset>
              </wp:positionH>
              <wp:positionV relativeFrom="page">
                <wp:posOffset>9444990</wp:posOffset>
              </wp:positionV>
              <wp:extent cx="121920" cy="165735"/>
              <wp:effectExtent l="0" t="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93F85" w14:textId="77777777" w:rsidR="00CA6521" w:rsidRDefault="00CA6521">
                          <w:pPr>
                            <w:pStyle w:val="BodyText"/>
                            <w:spacing w:line="245" w:lineRule="exact"/>
                            <w:ind w:left="4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93F71" id="Text Box 1" o:spid="_x0000_s1029" type="#_x0000_t202" style="position:absolute;margin-left:532.45pt;margin-top:743.7pt;width:9.6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ZRrAIAAK8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" filled="f" stroked="f">
              <v:textbox inset="0,0,0,0">
                <w:txbxContent>
                  <w:p w14:paraId="0A393F85" w14:textId="77777777" w:rsidR="00CA6521" w:rsidRDefault="00CA6521">
                    <w:pPr>
                      <w:pStyle w:val="BodyText"/>
                      <w:spacing w:line="245" w:lineRule="exact"/>
                      <w:ind w:left="4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0EF79" w14:textId="77777777" w:rsidR="00CA6521" w:rsidRDefault="00CA6521">
      <w:r>
        <w:separator/>
      </w:r>
    </w:p>
  </w:footnote>
  <w:footnote w:type="continuationSeparator" w:id="0">
    <w:p w14:paraId="0B06BD59" w14:textId="77777777" w:rsidR="00CA6521" w:rsidRDefault="00CA6521">
      <w:r>
        <w:continuationSeparator/>
      </w:r>
    </w:p>
  </w:footnote>
  <w:footnote w:type="continuationNotice" w:id="1">
    <w:p w14:paraId="44B60827" w14:textId="77777777" w:rsidR="00E57781" w:rsidRDefault="00E577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7C65"/>
    <w:multiLevelType w:val="hybridMultilevel"/>
    <w:tmpl w:val="E63ADF8C"/>
    <w:lvl w:ilvl="0" w:tplc="B082E71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E96A736">
      <w:numFmt w:val="bullet"/>
      <w:lvlText w:val="•"/>
      <w:lvlJc w:val="left"/>
      <w:pPr>
        <w:ind w:left="814" w:hanging="272"/>
      </w:pPr>
      <w:rPr>
        <w:rFonts w:hint="default"/>
        <w:lang w:val="en-US" w:eastAsia="en-US" w:bidi="en-US"/>
      </w:rPr>
    </w:lvl>
    <w:lvl w:ilvl="2" w:tplc="769A553A">
      <w:numFmt w:val="bullet"/>
      <w:lvlText w:val="•"/>
      <w:lvlJc w:val="left"/>
      <w:pPr>
        <w:ind w:left="1249" w:hanging="272"/>
      </w:pPr>
      <w:rPr>
        <w:rFonts w:hint="default"/>
        <w:lang w:val="en-US" w:eastAsia="en-US" w:bidi="en-US"/>
      </w:rPr>
    </w:lvl>
    <w:lvl w:ilvl="3" w:tplc="28C0BE1A">
      <w:numFmt w:val="bullet"/>
      <w:lvlText w:val="•"/>
      <w:lvlJc w:val="left"/>
      <w:pPr>
        <w:ind w:left="1683" w:hanging="272"/>
      </w:pPr>
      <w:rPr>
        <w:rFonts w:hint="default"/>
        <w:lang w:val="en-US" w:eastAsia="en-US" w:bidi="en-US"/>
      </w:rPr>
    </w:lvl>
    <w:lvl w:ilvl="4" w:tplc="6862D3EC">
      <w:numFmt w:val="bullet"/>
      <w:lvlText w:val="•"/>
      <w:lvlJc w:val="left"/>
      <w:pPr>
        <w:ind w:left="2118" w:hanging="272"/>
      </w:pPr>
      <w:rPr>
        <w:rFonts w:hint="default"/>
        <w:lang w:val="en-US" w:eastAsia="en-US" w:bidi="en-US"/>
      </w:rPr>
    </w:lvl>
    <w:lvl w:ilvl="5" w:tplc="9CEA4688">
      <w:numFmt w:val="bullet"/>
      <w:lvlText w:val="•"/>
      <w:lvlJc w:val="left"/>
      <w:pPr>
        <w:ind w:left="2552" w:hanging="272"/>
      </w:pPr>
      <w:rPr>
        <w:rFonts w:hint="default"/>
        <w:lang w:val="en-US" w:eastAsia="en-US" w:bidi="en-US"/>
      </w:rPr>
    </w:lvl>
    <w:lvl w:ilvl="6" w:tplc="29422F74">
      <w:numFmt w:val="bullet"/>
      <w:lvlText w:val="•"/>
      <w:lvlJc w:val="left"/>
      <w:pPr>
        <w:ind w:left="2987" w:hanging="272"/>
      </w:pPr>
      <w:rPr>
        <w:rFonts w:hint="default"/>
        <w:lang w:val="en-US" w:eastAsia="en-US" w:bidi="en-US"/>
      </w:rPr>
    </w:lvl>
    <w:lvl w:ilvl="7" w:tplc="F792348C">
      <w:numFmt w:val="bullet"/>
      <w:lvlText w:val="•"/>
      <w:lvlJc w:val="left"/>
      <w:pPr>
        <w:ind w:left="3421" w:hanging="272"/>
      </w:pPr>
      <w:rPr>
        <w:rFonts w:hint="default"/>
        <w:lang w:val="en-US" w:eastAsia="en-US" w:bidi="en-US"/>
      </w:rPr>
    </w:lvl>
    <w:lvl w:ilvl="8" w:tplc="52529DF4">
      <w:numFmt w:val="bullet"/>
      <w:lvlText w:val="•"/>
      <w:lvlJc w:val="left"/>
      <w:pPr>
        <w:ind w:left="3856" w:hanging="272"/>
      </w:pPr>
      <w:rPr>
        <w:rFonts w:hint="default"/>
        <w:lang w:val="en-US" w:eastAsia="en-US" w:bidi="en-US"/>
      </w:rPr>
    </w:lvl>
  </w:abstractNum>
  <w:abstractNum w:abstractNumId="1" w15:restartNumberingAfterBreak="0">
    <w:nsid w:val="016B0444"/>
    <w:multiLevelType w:val="hybridMultilevel"/>
    <w:tmpl w:val="C6702B54"/>
    <w:lvl w:ilvl="0" w:tplc="AA18CA2E">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E934EC54">
      <w:numFmt w:val="bullet"/>
      <w:lvlText w:val="•"/>
      <w:lvlJc w:val="left"/>
      <w:pPr>
        <w:ind w:left="732" w:hanging="272"/>
      </w:pPr>
      <w:rPr>
        <w:rFonts w:hint="default"/>
        <w:lang w:val="en-US" w:eastAsia="en-US" w:bidi="en-US"/>
      </w:rPr>
    </w:lvl>
    <w:lvl w:ilvl="2" w:tplc="E468F90E">
      <w:numFmt w:val="bullet"/>
      <w:lvlText w:val="•"/>
      <w:lvlJc w:val="left"/>
      <w:pPr>
        <w:ind w:left="1084" w:hanging="272"/>
      </w:pPr>
      <w:rPr>
        <w:rFonts w:hint="default"/>
        <w:lang w:val="en-US" w:eastAsia="en-US" w:bidi="en-US"/>
      </w:rPr>
    </w:lvl>
    <w:lvl w:ilvl="3" w:tplc="1B8077C2">
      <w:numFmt w:val="bullet"/>
      <w:lvlText w:val="•"/>
      <w:lvlJc w:val="left"/>
      <w:pPr>
        <w:ind w:left="1436" w:hanging="272"/>
      </w:pPr>
      <w:rPr>
        <w:rFonts w:hint="default"/>
        <w:lang w:val="en-US" w:eastAsia="en-US" w:bidi="en-US"/>
      </w:rPr>
    </w:lvl>
    <w:lvl w:ilvl="4" w:tplc="B216645C">
      <w:numFmt w:val="bullet"/>
      <w:lvlText w:val="•"/>
      <w:lvlJc w:val="left"/>
      <w:pPr>
        <w:ind w:left="1788" w:hanging="272"/>
      </w:pPr>
      <w:rPr>
        <w:rFonts w:hint="default"/>
        <w:lang w:val="en-US" w:eastAsia="en-US" w:bidi="en-US"/>
      </w:rPr>
    </w:lvl>
    <w:lvl w:ilvl="5" w:tplc="966AE28A">
      <w:numFmt w:val="bullet"/>
      <w:lvlText w:val="•"/>
      <w:lvlJc w:val="left"/>
      <w:pPr>
        <w:ind w:left="2140" w:hanging="272"/>
      </w:pPr>
      <w:rPr>
        <w:rFonts w:hint="default"/>
        <w:lang w:val="en-US" w:eastAsia="en-US" w:bidi="en-US"/>
      </w:rPr>
    </w:lvl>
    <w:lvl w:ilvl="6" w:tplc="4F62EC3A">
      <w:numFmt w:val="bullet"/>
      <w:lvlText w:val="•"/>
      <w:lvlJc w:val="left"/>
      <w:pPr>
        <w:ind w:left="2492" w:hanging="272"/>
      </w:pPr>
      <w:rPr>
        <w:rFonts w:hint="default"/>
        <w:lang w:val="en-US" w:eastAsia="en-US" w:bidi="en-US"/>
      </w:rPr>
    </w:lvl>
    <w:lvl w:ilvl="7" w:tplc="253E43C8">
      <w:numFmt w:val="bullet"/>
      <w:lvlText w:val="•"/>
      <w:lvlJc w:val="left"/>
      <w:pPr>
        <w:ind w:left="2844" w:hanging="272"/>
      </w:pPr>
      <w:rPr>
        <w:rFonts w:hint="default"/>
        <w:lang w:val="en-US" w:eastAsia="en-US" w:bidi="en-US"/>
      </w:rPr>
    </w:lvl>
    <w:lvl w:ilvl="8" w:tplc="9C54C844">
      <w:numFmt w:val="bullet"/>
      <w:lvlText w:val="•"/>
      <w:lvlJc w:val="left"/>
      <w:pPr>
        <w:ind w:left="3196" w:hanging="272"/>
      </w:pPr>
      <w:rPr>
        <w:rFonts w:hint="default"/>
        <w:lang w:val="en-US" w:eastAsia="en-US" w:bidi="en-US"/>
      </w:rPr>
    </w:lvl>
  </w:abstractNum>
  <w:abstractNum w:abstractNumId="2" w15:restartNumberingAfterBreak="0">
    <w:nsid w:val="04D169A4"/>
    <w:multiLevelType w:val="hybridMultilevel"/>
    <w:tmpl w:val="0EA64B6E"/>
    <w:lvl w:ilvl="0" w:tplc="1E8C535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4123E86">
      <w:numFmt w:val="bullet"/>
      <w:lvlText w:val="•"/>
      <w:lvlJc w:val="left"/>
      <w:pPr>
        <w:ind w:left="849" w:hanging="272"/>
      </w:pPr>
      <w:rPr>
        <w:rFonts w:hint="default"/>
        <w:lang w:val="en-US" w:eastAsia="en-US" w:bidi="en-US"/>
      </w:rPr>
    </w:lvl>
    <w:lvl w:ilvl="2" w:tplc="1E60B3D4">
      <w:numFmt w:val="bullet"/>
      <w:lvlText w:val="•"/>
      <w:lvlJc w:val="left"/>
      <w:pPr>
        <w:ind w:left="1318" w:hanging="272"/>
      </w:pPr>
      <w:rPr>
        <w:rFonts w:hint="default"/>
        <w:lang w:val="en-US" w:eastAsia="en-US" w:bidi="en-US"/>
      </w:rPr>
    </w:lvl>
    <w:lvl w:ilvl="3" w:tplc="7BF85358">
      <w:numFmt w:val="bullet"/>
      <w:lvlText w:val="•"/>
      <w:lvlJc w:val="left"/>
      <w:pPr>
        <w:ind w:left="1787" w:hanging="272"/>
      </w:pPr>
      <w:rPr>
        <w:rFonts w:hint="default"/>
        <w:lang w:val="en-US" w:eastAsia="en-US" w:bidi="en-US"/>
      </w:rPr>
    </w:lvl>
    <w:lvl w:ilvl="4" w:tplc="EB7CB0EA">
      <w:numFmt w:val="bullet"/>
      <w:lvlText w:val="•"/>
      <w:lvlJc w:val="left"/>
      <w:pPr>
        <w:ind w:left="2257" w:hanging="272"/>
      </w:pPr>
      <w:rPr>
        <w:rFonts w:hint="default"/>
        <w:lang w:val="en-US" w:eastAsia="en-US" w:bidi="en-US"/>
      </w:rPr>
    </w:lvl>
    <w:lvl w:ilvl="5" w:tplc="9176E172">
      <w:numFmt w:val="bullet"/>
      <w:lvlText w:val="•"/>
      <w:lvlJc w:val="left"/>
      <w:pPr>
        <w:ind w:left="2726" w:hanging="272"/>
      </w:pPr>
      <w:rPr>
        <w:rFonts w:hint="default"/>
        <w:lang w:val="en-US" w:eastAsia="en-US" w:bidi="en-US"/>
      </w:rPr>
    </w:lvl>
    <w:lvl w:ilvl="6" w:tplc="8A182C16">
      <w:numFmt w:val="bullet"/>
      <w:lvlText w:val="•"/>
      <w:lvlJc w:val="left"/>
      <w:pPr>
        <w:ind w:left="3195" w:hanging="272"/>
      </w:pPr>
      <w:rPr>
        <w:rFonts w:hint="default"/>
        <w:lang w:val="en-US" w:eastAsia="en-US" w:bidi="en-US"/>
      </w:rPr>
    </w:lvl>
    <w:lvl w:ilvl="7" w:tplc="B19C47C4">
      <w:numFmt w:val="bullet"/>
      <w:lvlText w:val="•"/>
      <w:lvlJc w:val="left"/>
      <w:pPr>
        <w:ind w:left="3665" w:hanging="272"/>
      </w:pPr>
      <w:rPr>
        <w:rFonts w:hint="default"/>
        <w:lang w:val="en-US" w:eastAsia="en-US" w:bidi="en-US"/>
      </w:rPr>
    </w:lvl>
    <w:lvl w:ilvl="8" w:tplc="AEF68916">
      <w:numFmt w:val="bullet"/>
      <w:lvlText w:val="•"/>
      <w:lvlJc w:val="left"/>
      <w:pPr>
        <w:ind w:left="4134" w:hanging="272"/>
      </w:pPr>
      <w:rPr>
        <w:rFonts w:hint="default"/>
        <w:lang w:val="en-US" w:eastAsia="en-US" w:bidi="en-US"/>
      </w:rPr>
    </w:lvl>
  </w:abstractNum>
  <w:abstractNum w:abstractNumId="3" w15:restartNumberingAfterBreak="0">
    <w:nsid w:val="06E94947"/>
    <w:multiLevelType w:val="hybridMultilevel"/>
    <w:tmpl w:val="F7EE289E"/>
    <w:lvl w:ilvl="0" w:tplc="BD32D49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088E9A8">
      <w:numFmt w:val="bullet"/>
      <w:lvlText w:val="•"/>
      <w:lvlJc w:val="left"/>
      <w:pPr>
        <w:ind w:left="832" w:hanging="272"/>
      </w:pPr>
      <w:rPr>
        <w:rFonts w:hint="default"/>
        <w:lang w:val="en-US" w:eastAsia="en-US" w:bidi="en-US"/>
      </w:rPr>
    </w:lvl>
    <w:lvl w:ilvl="2" w:tplc="4EEC2E58">
      <w:numFmt w:val="bullet"/>
      <w:lvlText w:val="•"/>
      <w:lvlJc w:val="left"/>
      <w:pPr>
        <w:ind w:left="1284" w:hanging="272"/>
      </w:pPr>
      <w:rPr>
        <w:rFonts w:hint="default"/>
        <w:lang w:val="en-US" w:eastAsia="en-US" w:bidi="en-US"/>
      </w:rPr>
    </w:lvl>
    <w:lvl w:ilvl="3" w:tplc="5BA0603A">
      <w:numFmt w:val="bullet"/>
      <w:lvlText w:val="•"/>
      <w:lvlJc w:val="left"/>
      <w:pPr>
        <w:ind w:left="1736" w:hanging="272"/>
      </w:pPr>
      <w:rPr>
        <w:rFonts w:hint="default"/>
        <w:lang w:val="en-US" w:eastAsia="en-US" w:bidi="en-US"/>
      </w:rPr>
    </w:lvl>
    <w:lvl w:ilvl="4" w:tplc="15B2A984">
      <w:numFmt w:val="bullet"/>
      <w:lvlText w:val="•"/>
      <w:lvlJc w:val="left"/>
      <w:pPr>
        <w:ind w:left="2188" w:hanging="272"/>
      </w:pPr>
      <w:rPr>
        <w:rFonts w:hint="default"/>
        <w:lang w:val="en-US" w:eastAsia="en-US" w:bidi="en-US"/>
      </w:rPr>
    </w:lvl>
    <w:lvl w:ilvl="5" w:tplc="E25EEBB0">
      <w:numFmt w:val="bullet"/>
      <w:lvlText w:val="•"/>
      <w:lvlJc w:val="left"/>
      <w:pPr>
        <w:ind w:left="2640" w:hanging="272"/>
      </w:pPr>
      <w:rPr>
        <w:rFonts w:hint="default"/>
        <w:lang w:val="en-US" w:eastAsia="en-US" w:bidi="en-US"/>
      </w:rPr>
    </w:lvl>
    <w:lvl w:ilvl="6" w:tplc="61B26640">
      <w:numFmt w:val="bullet"/>
      <w:lvlText w:val="•"/>
      <w:lvlJc w:val="left"/>
      <w:pPr>
        <w:ind w:left="3092" w:hanging="272"/>
      </w:pPr>
      <w:rPr>
        <w:rFonts w:hint="default"/>
        <w:lang w:val="en-US" w:eastAsia="en-US" w:bidi="en-US"/>
      </w:rPr>
    </w:lvl>
    <w:lvl w:ilvl="7" w:tplc="3266CD96">
      <w:numFmt w:val="bullet"/>
      <w:lvlText w:val="•"/>
      <w:lvlJc w:val="left"/>
      <w:pPr>
        <w:ind w:left="3544" w:hanging="272"/>
      </w:pPr>
      <w:rPr>
        <w:rFonts w:hint="default"/>
        <w:lang w:val="en-US" w:eastAsia="en-US" w:bidi="en-US"/>
      </w:rPr>
    </w:lvl>
    <w:lvl w:ilvl="8" w:tplc="802A4282">
      <w:numFmt w:val="bullet"/>
      <w:lvlText w:val="•"/>
      <w:lvlJc w:val="left"/>
      <w:pPr>
        <w:ind w:left="3996" w:hanging="272"/>
      </w:pPr>
      <w:rPr>
        <w:rFonts w:hint="default"/>
        <w:lang w:val="en-US" w:eastAsia="en-US" w:bidi="en-US"/>
      </w:rPr>
    </w:lvl>
  </w:abstractNum>
  <w:abstractNum w:abstractNumId="4" w15:restartNumberingAfterBreak="0">
    <w:nsid w:val="0BD52A83"/>
    <w:multiLevelType w:val="hybridMultilevel"/>
    <w:tmpl w:val="5BB81A4C"/>
    <w:lvl w:ilvl="0" w:tplc="1848DAEA">
      <w:numFmt w:val="bullet"/>
      <w:lvlText w:val="☐"/>
      <w:lvlJc w:val="left"/>
      <w:pPr>
        <w:ind w:left="377" w:hanging="272"/>
      </w:pPr>
      <w:rPr>
        <w:rFonts w:ascii="MS Gothic" w:eastAsia="MS Gothic" w:hAnsi="MS Gothic" w:cs="MS Gothic" w:hint="default"/>
        <w:color w:val="0000FF"/>
        <w:w w:val="100"/>
        <w:sz w:val="22"/>
        <w:szCs w:val="22"/>
        <w:lang w:val="en-US" w:eastAsia="en-US" w:bidi="en-US"/>
      </w:rPr>
    </w:lvl>
    <w:lvl w:ilvl="1" w:tplc="DF44E0AC">
      <w:numFmt w:val="bullet"/>
      <w:lvlText w:val="•"/>
      <w:lvlJc w:val="left"/>
      <w:pPr>
        <w:ind w:left="831" w:hanging="272"/>
      </w:pPr>
      <w:rPr>
        <w:rFonts w:hint="default"/>
        <w:lang w:val="en-US" w:eastAsia="en-US" w:bidi="en-US"/>
      </w:rPr>
    </w:lvl>
    <w:lvl w:ilvl="2" w:tplc="B8923DC8">
      <w:numFmt w:val="bullet"/>
      <w:lvlText w:val="•"/>
      <w:lvlJc w:val="left"/>
      <w:pPr>
        <w:ind w:left="1283" w:hanging="272"/>
      </w:pPr>
      <w:rPr>
        <w:rFonts w:hint="default"/>
        <w:lang w:val="en-US" w:eastAsia="en-US" w:bidi="en-US"/>
      </w:rPr>
    </w:lvl>
    <w:lvl w:ilvl="3" w:tplc="A2901C2E">
      <w:numFmt w:val="bullet"/>
      <w:lvlText w:val="•"/>
      <w:lvlJc w:val="left"/>
      <w:pPr>
        <w:ind w:left="1735" w:hanging="272"/>
      </w:pPr>
      <w:rPr>
        <w:rFonts w:hint="default"/>
        <w:lang w:val="en-US" w:eastAsia="en-US" w:bidi="en-US"/>
      </w:rPr>
    </w:lvl>
    <w:lvl w:ilvl="4" w:tplc="77CA1698">
      <w:numFmt w:val="bullet"/>
      <w:lvlText w:val="•"/>
      <w:lvlJc w:val="left"/>
      <w:pPr>
        <w:ind w:left="2187" w:hanging="272"/>
      </w:pPr>
      <w:rPr>
        <w:rFonts w:hint="default"/>
        <w:lang w:val="en-US" w:eastAsia="en-US" w:bidi="en-US"/>
      </w:rPr>
    </w:lvl>
    <w:lvl w:ilvl="5" w:tplc="4CBADEB6">
      <w:numFmt w:val="bullet"/>
      <w:lvlText w:val="•"/>
      <w:lvlJc w:val="left"/>
      <w:pPr>
        <w:ind w:left="2639" w:hanging="272"/>
      </w:pPr>
      <w:rPr>
        <w:rFonts w:hint="default"/>
        <w:lang w:val="en-US" w:eastAsia="en-US" w:bidi="en-US"/>
      </w:rPr>
    </w:lvl>
    <w:lvl w:ilvl="6" w:tplc="8A0C576A">
      <w:numFmt w:val="bullet"/>
      <w:lvlText w:val="•"/>
      <w:lvlJc w:val="left"/>
      <w:pPr>
        <w:ind w:left="3090" w:hanging="272"/>
      </w:pPr>
      <w:rPr>
        <w:rFonts w:hint="default"/>
        <w:lang w:val="en-US" w:eastAsia="en-US" w:bidi="en-US"/>
      </w:rPr>
    </w:lvl>
    <w:lvl w:ilvl="7" w:tplc="CF84A778">
      <w:numFmt w:val="bullet"/>
      <w:lvlText w:val="•"/>
      <w:lvlJc w:val="left"/>
      <w:pPr>
        <w:ind w:left="3542" w:hanging="272"/>
      </w:pPr>
      <w:rPr>
        <w:rFonts w:hint="default"/>
        <w:lang w:val="en-US" w:eastAsia="en-US" w:bidi="en-US"/>
      </w:rPr>
    </w:lvl>
    <w:lvl w:ilvl="8" w:tplc="1B82A9A8">
      <w:numFmt w:val="bullet"/>
      <w:lvlText w:val="•"/>
      <w:lvlJc w:val="left"/>
      <w:pPr>
        <w:ind w:left="3994" w:hanging="272"/>
      </w:pPr>
      <w:rPr>
        <w:rFonts w:hint="default"/>
        <w:lang w:val="en-US" w:eastAsia="en-US" w:bidi="en-US"/>
      </w:rPr>
    </w:lvl>
  </w:abstractNum>
  <w:abstractNum w:abstractNumId="5" w15:restartNumberingAfterBreak="0">
    <w:nsid w:val="106A56AB"/>
    <w:multiLevelType w:val="hybridMultilevel"/>
    <w:tmpl w:val="4880AB90"/>
    <w:lvl w:ilvl="0" w:tplc="37480DCE">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E6E22B6E">
      <w:numFmt w:val="bullet"/>
      <w:lvlText w:val="•"/>
      <w:lvlJc w:val="left"/>
      <w:pPr>
        <w:ind w:left="832" w:hanging="272"/>
      </w:pPr>
      <w:rPr>
        <w:rFonts w:hint="default"/>
        <w:lang w:val="en-US" w:eastAsia="en-US" w:bidi="en-US"/>
      </w:rPr>
    </w:lvl>
    <w:lvl w:ilvl="2" w:tplc="67E8B170">
      <w:numFmt w:val="bullet"/>
      <w:lvlText w:val="•"/>
      <w:lvlJc w:val="left"/>
      <w:pPr>
        <w:ind w:left="1284" w:hanging="272"/>
      </w:pPr>
      <w:rPr>
        <w:rFonts w:hint="default"/>
        <w:lang w:val="en-US" w:eastAsia="en-US" w:bidi="en-US"/>
      </w:rPr>
    </w:lvl>
    <w:lvl w:ilvl="3" w:tplc="C5E212AA">
      <w:numFmt w:val="bullet"/>
      <w:lvlText w:val="•"/>
      <w:lvlJc w:val="left"/>
      <w:pPr>
        <w:ind w:left="1736" w:hanging="272"/>
      </w:pPr>
      <w:rPr>
        <w:rFonts w:hint="default"/>
        <w:lang w:val="en-US" w:eastAsia="en-US" w:bidi="en-US"/>
      </w:rPr>
    </w:lvl>
    <w:lvl w:ilvl="4" w:tplc="63B8EFF2">
      <w:numFmt w:val="bullet"/>
      <w:lvlText w:val="•"/>
      <w:lvlJc w:val="left"/>
      <w:pPr>
        <w:ind w:left="2188" w:hanging="272"/>
      </w:pPr>
      <w:rPr>
        <w:rFonts w:hint="default"/>
        <w:lang w:val="en-US" w:eastAsia="en-US" w:bidi="en-US"/>
      </w:rPr>
    </w:lvl>
    <w:lvl w:ilvl="5" w:tplc="CB9A4C2C">
      <w:numFmt w:val="bullet"/>
      <w:lvlText w:val="•"/>
      <w:lvlJc w:val="left"/>
      <w:pPr>
        <w:ind w:left="2640" w:hanging="272"/>
      </w:pPr>
      <w:rPr>
        <w:rFonts w:hint="default"/>
        <w:lang w:val="en-US" w:eastAsia="en-US" w:bidi="en-US"/>
      </w:rPr>
    </w:lvl>
    <w:lvl w:ilvl="6" w:tplc="945ACFCE">
      <w:numFmt w:val="bullet"/>
      <w:lvlText w:val="•"/>
      <w:lvlJc w:val="left"/>
      <w:pPr>
        <w:ind w:left="3092" w:hanging="272"/>
      </w:pPr>
      <w:rPr>
        <w:rFonts w:hint="default"/>
        <w:lang w:val="en-US" w:eastAsia="en-US" w:bidi="en-US"/>
      </w:rPr>
    </w:lvl>
    <w:lvl w:ilvl="7" w:tplc="89365636">
      <w:numFmt w:val="bullet"/>
      <w:lvlText w:val="•"/>
      <w:lvlJc w:val="left"/>
      <w:pPr>
        <w:ind w:left="3544" w:hanging="272"/>
      </w:pPr>
      <w:rPr>
        <w:rFonts w:hint="default"/>
        <w:lang w:val="en-US" w:eastAsia="en-US" w:bidi="en-US"/>
      </w:rPr>
    </w:lvl>
    <w:lvl w:ilvl="8" w:tplc="DAA0E5BA">
      <w:numFmt w:val="bullet"/>
      <w:lvlText w:val="•"/>
      <w:lvlJc w:val="left"/>
      <w:pPr>
        <w:ind w:left="3996" w:hanging="272"/>
      </w:pPr>
      <w:rPr>
        <w:rFonts w:hint="default"/>
        <w:lang w:val="en-US" w:eastAsia="en-US" w:bidi="en-US"/>
      </w:rPr>
    </w:lvl>
  </w:abstractNum>
  <w:abstractNum w:abstractNumId="6" w15:restartNumberingAfterBreak="0">
    <w:nsid w:val="17024E37"/>
    <w:multiLevelType w:val="hybridMultilevel"/>
    <w:tmpl w:val="AB08EB20"/>
    <w:lvl w:ilvl="0" w:tplc="B734BC6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0760688E">
      <w:numFmt w:val="bullet"/>
      <w:lvlText w:val="•"/>
      <w:lvlJc w:val="left"/>
      <w:pPr>
        <w:ind w:left="832" w:hanging="272"/>
      </w:pPr>
      <w:rPr>
        <w:rFonts w:hint="default"/>
        <w:lang w:val="en-US" w:eastAsia="en-US" w:bidi="en-US"/>
      </w:rPr>
    </w:lvl>
    <w:lvl w:ilvl="2" w:tplc="83BAE0DC">
      <w:numFmt w:val="bullet"/>
      <w:lvlText w:val="•"/>
      <w:lvlJc w:val="left"/>
      <w:pPr>
        <w:ind w:left="1284" w:hanging="272"/>
      </w:pPr>
      <w:rPr>
        <w:rFonts w:hint="default"/>
        <w:lang w:val="en-US" w:eastAsia="en-US" w:bidi="en-US"/>
      </w:rPr>
    </w:lvl>
    <w:lvl w:ilvl="3" w:tplc="E8EE6F12">
      <w:numFmt w:val="bullet"/>
      <w:lvlText w:val="•"/>
      <w:lvlJc w:val="left"/>
      <w:pPr>
        <w:ind w:left="1736" w:hanging="272"/>
      </w:pPr>
      <w:rPr>
        <w:rFonts w:hint="default"/>
        <w:lang w:val="en-US" w:eastAsia="en-US" w:bidi="en-US"/>
      </w:rPr>
    </w:lvl>
    <w:lvl w:ilvl="4" w:tplc="861C7C50">
      <w:numFmt w:val="bullet"/>
      <w:lvlText w:val="•"/>
      <w:lvlJc w:val="left"/>
      <w:pPr>
        <w:ind w:left="2188" w:hanging="272"/>
      </w:pPr>
      <w:rPr>
        <w:rFonts w:hint="default"/>
        <w:lang w:val="en-US" w:eastAsia="en-US" w:bidi="en-US"/>
      </w:rPr>
    </w:lvl>
    <w:lvl w:ilvl="5" w:tplc="95DA53D6">
      <w:numFmt w:val="bullet"/>
      <w:lvlText w:val="•"/>
      <w:lvlJc w:val="left"/>
      <w:pPr>
        <w:ind w:left="2640" w:hanging="272"/>
      </w:pPr>
      <w:rPr>
        <w:rFonts w:hint="default"/>
        <w:lang w:val="en-US" w:eastAsia="en-US" w:bidi="en-US"/>
      </w:rPr>
    </w:lvl>
    <w:lvl w:ilvl="6" w:tplc="B2B2EC86">
      <w:numFmt w:val="bullet"/>
      <w:lvlText w:val="•"/>
      <w:lvlJc w:val="left"/>
      <w:pPr>
        <w:ind w:left="3092" w:hanging="272"/>
      </w:pPr>
      <w:rPr>
        <w:rFonts w:hint="default"/>
        <w:lang w:val="en-US" w:eastAsia="en-US" w:bidi="en-US"/>
      </w:rPr>
    </w:lvl>
    <w:lvl w:ilvl="7" w:tplc="8860648C">
      <w:numFmt w:val="bullet"/>
      <w:lvlText w:val="•"/>
      <w:lvlJc w:val="left"/>
      <w:pPr>
        <w:ind w:left="3544" w:hanging="272"/>
      </w:pPr>
      <w:rPr>
        <w:rFonts w:hint="default"/>
        <w:lang w:val="en-US" w:eastAsia="en-US" w:bidi="en-US"/>
      </w:rPr>
    </w:lvl>
    <w:lvl w:ilvl="8" w:tplc="C352AF16">
      <w:numFmt w:val="bullet"/>
      <w:lvlText w:val="•"/>
      <w:lvlJc w:val="left"/>
      <w:pPr>
        <w:ind w:left="3996" w:hanging="272"/>
      </w:pPr>
      <w:rPr>
        <w:rFonts w:hint="default"/>
        <w:lang w:val="en-US" w:eastAsia="en-US" w:bidi="en-US"/>
      </w:rPr>
    </w:lvl>
  </w:abstractNum>
  <w:abstractNum w:abstractNumId="7" w15:restartNumberingAfterBreak="0">
    <w:nsid w:val="171F34FC"/>
    <w:multiLevelType w:val="hybridMultilevel"/>
    <w:tmpl w:val="C0AE5898"/>
    <w:lvl w:ilvl="0" w:tplc="2D045EFA">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2A9ACDCA">
      <w:numFmt w:val="bullet"/>
      <w:lvlText w:val="•"/>
      <w:lvlJc w:val="left"/>
      <w:pPr>
        <w:ind w:left="831" w:hanging="272"/>
      </w:pPr>
      <w:rPr>
        <w:rFonts w:hint="default"/>
        <w:lang w:val="en-US" w:eastAsia="en-US" w:bidi="en-US"/>
      </w:rPr>
    </w:lvl>
    <w:lvl w:ilvl="2" w:tplc="60EA8118">
      <w:numFmt w:val="bullet"/>
      <w:lvlText w:val="•"/>
      <w:lvlJc w:val="left"/>
      <w:pPr>
        <w:ind w:left="1283" w:hanging="272"/>
      </w:pPr>
      <w:rPr>
        <w:rFonts w:hint="default"/>
        <w:lang w:val="en-US" w:eastAsia="en-US" w:bidi="en-US"/>
      </w:rPr>
    </w:lvl>
    <w:lvl w:ilvl="3" w:tplc="154665E8">
      <w:numFmt w:val="bullet"/>
      <w:lvlText w:val="•"/>
      <w:lvlJc w:val="left"/>
      <w:pPr>
        <w:ind w:left="1735" w:hanging="272"/>
      </w:pPr>
      <w:rPr>
        <w:rFonts w:hint="default"/>
        <w:lang w:val="en-US" w:eastAsia="en-US" w:bidi="en-US"/>
      </w:rPr>
    </w:lvl>
    <w:lvl w:ilvl="4" w:tplc="13E219C6">
      <w:numFmt w:val="bullet"/>
      <w:lvlText w:val="•"/>
      <w:lvlJc w:val="left"/>
      <w:pPr>
        <w:ind w:left="2187" w:hanging="272"/>
      </w:pPr>
      <w:rPr>
        <w:rFonts w:hint="default"/>
        <w:lang w:val="en-US" w:eastAsia="en-US" w:bidi="en-US"/>
      </w:rPr>
    </w:lvl>
    <w:lvl w:ilvl="5" w:tplc="14B4A37C">
      <w:numFmt w:val="bullet"/>
      <w:lvlText w:val="•"/>
      <w:lvlJc w:val="left"/>
      <w:pPr>
        <w:ind w:left="2639" w:hanging="272"/>
      </w:pPr>
      <w:rPr>
        <w:rFonts w:hint="default"/>
        <w:lang w:val="en-US" w:eastAsia="en-US" w:bidi="en-US"/>
      </w:rPr>
    </w:lvl>
    <w:lvl w:ilvl="6" w:tplc="68062044">
      <w:numFmt w:val="bullet"/>
      <w:lvlText w:val="•"/>
      <w:lvlJc w:val="left"/>
      <w:pPr>
        <w:ind w:left="3090" w:hanging="272"/>
      </w:pPr>
      <w:rPr>
        <w:rFonts w:hint="default"/>
        <w:lang w:val="en-US" w:eastAsia="en-US" w:bidi="en-US"/>
      </w:rPr>
    </w:lvl>
    <w:lvl w:ilvl="7" w:tplc="130CF49C">
      <w:numFmt w:val="bullet"/>
      <w:lvlText w:val="•"/>
      <w:lvlJc w:val="left"/>
      <w:pPr>
        <w:ind w:left="3542" w:hanging="272"/>
      </w:pPr>
      <w:rPr>
        <w:rFonts w:hint="default"/>
        <w:lang w:val="en-US" w:eastAsia="en-US" w:bidi="en-US"/>
      </w:rPr>
    </w:lvl>
    <w:lvl w:ilvl="8" w:tplc="A284275C">
      <w:numFmt w:val="bullet"/>
      <w:lvlText w:val="•"/>
      <w:lvlJc w:val="left"/>
      <w:pPr>
        <w:ind w:left="3994" w:hanging="272"/>
      </w:pPr>
      <w:rPr>
        <w:rFonts w:hint="default"/>
        <w:lang w:val="en-US" w:eastAsia="en-US" w:bidi="en-US"/>
      </w:rPr>
    </w:lvl>
  </w:abstractNum>
  <w:abstractNum w:abstractNumId="8" w15:restartNumberingAfterBreak="0">
    <w:nsid w:val="19894E36"/>
    <w:multiLevelType w:val="hybridMultilevel"/>
    <w:tmpl w:val="65F6E560"/>
    <w:lvl w:ilvl="0" w:tplc="2188C486">
      <w:numFmt w:val="bullet"/>
      <w:lvlText w:val="☐"/>
      <w:lvlJc w:val="left"/>
      <w:pPr>
        <w:ind w:left="378" w:hanging="272"/>
      </w:pPr>
      <w:rPr>
        <w:rFonts w:ascii="MS Gothic" w:eastAsia="MS Gothic" w:hAnsi="MS Gothic" w:cs="MS Gothic" w:hint="default"/>
        <w:w w:val="100"/>
        <w:sz w:val="22"/>
        <w:szCs w:val="22"/>
        <w:lang w:val="en-US" w:eastAsia="en-US" w:bidi="en-US"/>
      </w:rPr>
    </w:lvl>
    <w:lvl w:ilvl="1" w:tplc="E2C640C8">
      <w:numFmt w:val="bullet"/>
      <w:lvlText w:val="•"/>
      <w:lvlJc w:val="left"/>
      <w:pPr>
        <w:ind w:left="727" w:hanging="272"/>
      </w:pPr>
      <w:rPr>
        <w:rFonts w:hint="default"/>
        <w:lang w:val="en-US" w:eastAsia="en-US" w:bidi="en-US"/>
      </w:rPr>
    </w:lvl>
    <w:lvl w:ilvl="2" w:tplc="C910F336">
      <w:numFmt w:val="bullet"/>
      <w:lvlText w:val="•"/>
      <w:lvlJc w:val="left"/>
      <w:pPr>
        <w:ind w:left="1075" w:hanging="272"/>
      </w:pPr>
      <w:rPr>
        <w:rFonts w:hint="default"/>
        <w:lang w:val="en-US" w:eastAsia="en-US" w:bidi="en-US"/>
      </w:rPr>
    </w:lvl>
    <w:lvl w:ilvl="3" w:tplc="1990FB64">
      <w:numFmt w:val="bullet"/>
      <w:lvlText w:val="•"/>
      <w:lvlJc w:val="left"/>
      <w:pPr>
        <w:ind w:left="1423" w:hanging="272"/>
      </w:pPr>
      <w:rPr>
        <w:rFonts w:hint="default"/>
        <w:lang w:val="en-US" w:eastAsia="en-US" w:bidi="en-US"/>
      </w:rPr>
    </w:lvl>
    <w:lvl w:ilvl="4" w:tplc="E0BABF50">
      <w:numFmt w:val="bullet"/>
      <w:lvlText w:val="•"/>
      <w:lvlJc w:val="left"/>
      <w:pPr>
        <w:ind w:left="1771" w:hanging="272"/>
      </w:pPr>
      <w:rPr>
        <w:rFonts w:hint="default"/>
        <w:lang w:val="en-US" w:eastAsia="en-US" w:bidi="en-US"/>
      </w:rPr>
    </w:lvl>
    <w:lvl w:ilvl="5" w:tplc="F34C69BC">
      <w:numFmt w:val="bullet"/>
      <w:lvlText w:val="•"/>
      <w:lvlJc w:val="left"/>
      <w:pPr>
        <w:ind w:left="2119" w:hanging="272"/>
      </w:pPr>
      <w:rPr>
        <w:rFonts w:hint="default"/>
        <w:lang w:val="en-US" w:eastAsia="en-US" w:bidi="en-US"/>
      </w:rPr>
    </w:lvl>
    <w:lvl w:ilvl="6" w:tplc="CF86E7F4">
      <w:numFmt w:val="bullet"/>
      <w:lvlText w:val="•"/>
      <w:lvlJc w:val="left"/>
      <w:pPr>
        <w:ind w:left="2467" w:hanging="272"/>
      </w:pPr>
      <w:rPr>
        <w:rFonts w:hint="default"/>
        <w:lang w:val="en-US" w:eastAsia="en-US" w:bidi="en-US"/>
      </w:rPr>
    </w:lvl>
    <w:lvl w:ilvl="7" w:tplc="183611B8">
      <w:numFmt w:val="bullet"/>
      <w:lvlText w:val="•"/>
      <w:lvlJc w:val="left"/>
      <w:pPr>
        <w:ind w:left="2815" w:hanging="272"/>
      </w:pPr>
      <w:rPr>
        <w:rFonts w:hint="default"/>
        <w:lang w:val="en-US" w:eastAsia="en-US" w:bidi="en-US"/>
      </w:rPr>
    </w:lvl>
    <w:lvl w:ilvl="8" w:tplc="17987CEA">
      <w:numFmt w:val="bullet"/>
      <w:lvlText w:val="•"/>
      <w:lvlJc w:val="left"/>
      <w:pPr>
        <w:ind w:left="3163" w:hanging="272"/>
      </w:pPr>
      <w:rPr>
        <w:rFonts w:hint="default"/>
        <w:lang w:val="en-US" w:eastAsia="en-US" w:bidi="en-US"/>
      </w:rPr>
    </w:lvl>
  </w:abstractNum>
  <w:abstractNum w:abstractNumId="9" w15:restartNumberingAfterBreak="0">
    <w:nsid w:val="1B826F12"/>
    <w:multiLevelType w:val="hybridMultilevel"/>
    <w:tmpl w:val="C090C7F0"/>
    <w:lvl w:ilvl="0" w:tplc="CEA062D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0F5A4316">
      <w:numFmt w:val="bullet"/>
      <w:lvlText w:val="•"/>
      <w:lvlJc w:val="left"/>
      <w:pPr>
        <w:ind w:left="832" w:hanging="272"/>
      </w:pPr>
      <w:rPr>
        <w:rFonts w:hint="default"/>
        <w:lang w:val="en-US" w:eastAsia="en-US" w:bidi="en-US"/>
      </w:rPr>
    </w:lvl>
    <w:lvl w:ilvl="2" w:tplc="11FEB2C4">
      <w:numFmt w:val="bullet"/>
      <w:lvlText w:val="•"/>
      <w:lvlJc w:val="left"/>
      <w:pPr>
        <w:ind w:left="1284" w:hanging="272"/>
      </w:pPr>
      <w:rPr>
        <w:rFonts w:hint="default"/>
        <w:lang w:val="en-US" w:eastAsia="en-US" w:bidi="en-US"/>
      </w:rPr>
    </w:lvl>
    <w:lvl w:ilvl="3" w:tplc="BCF46414">
      <w:numFmt w:val="bullet"/>
      <w:lvlText w:val="•"/>
      <w:lvlJc w:val="left"/>
      <w:pPr>
        <w:ind w:left="1736" w:hanging="272"/>
      </w:pPr>
      <w:rPr>
        <w:rFonts w:hint="default"/>
        <w:lang w:val="en-US" w:eastAsia="en-US" w:bidi="en-US"/>
      </w:rPr>
    </w:lvl>
    <w:lvl w:ilvl="4" w:tplc="E760C9D8">
      <w:numFmt w:val="bullet"/>
      <w:lvlText w:val="•"/>
      <w:lvlJc w:val="left"/>
      <w:pPr>
        <w:ind w:left="2188" w:hanging="272"/>
      </w:pPr>
      <w:rPr>
        <w:rFonts w:hint="default"/>
        <w:lang w:val="en-US" w:eastAsia="en-US" w:bidi="en-US"/>
      </w:rPr>
    </w:lvl>
    <w:lvl w:ilvl="5" w:tplc="0DC0FBB0">
      <w:numFmt w:val="bullet"/>
      <w:lvlText w:val="•"/>
      <w:lvlJc w:val="left"/>
      <w:pPr>
        <w:ind w:left="2640" w:hanging="272"/>
      </w:pPr>
      <w:rPr>
        <w:rFonts w:hint="default"/>
        <w:lang w:val="en-US" w:eastAsia="en-US" w:bidi="en-US"/>
      </w:rPr>
    </w:lvl>
    <w:lvl w:ilvl="6" w:tplc="4AC00E36">
      <w:numFmt w:val="bullet"/>
      <w:lvlText w:val="•"/>
      <w:lvlJc w:val="left"/>
      <w:pPr>
        <w:ind w:left="3092" w:hanging="272"/>
      </w:pPr>
      <w:rPr>
        <w:rFonts w:hint="default"/>
        <w:lang w:val="en-US" w:eastAsia="en-US" w:bidi="en-US"/>
      </w:rPr>
    </w:lvl>
    <w:lvl w:ilvl="7" w:tplc="A61AD96E">
      <w:numFmt w:val="bullet"/>
      <w:lvlText w:val="•"/>
      <w:lvlJc w:val="left"/>
      <w:pPr>
        <w:ind w:left="3544" w:hanging="272"/>
      </w:pPr>
      <w:rPr>
        <w:rFonts w:hint="default"/>
        <w:lang w:val="en-US" w:eastAsia="en-US" w:bidi="en-US"/>
      </w:rPr>
    </w:lvl>
    <w:lvl w:ilvl="8" w:tplc="E24060C2">
      <w:numFmt w:val="bullet"/>
      <w:lvlText w:val="•"/>
      <w:lvlJc w:val="left"/>
      <w:pPr>
        <w:ind w:left="3996" w:hanging="272"/>
      </w:pPr>
      <w:rPr>
        <w:rFonts w:hint="default"/>
        <w:lang w:val="en-US" w:eastAsia="en-US" w:bidi="en-US"/>
      </w:rPr>
    </w:lvl>
  </w:abstractNum>
  <w:abstractNum w:abstractNumId="10" w15:restartNumberingAfterBreak="0">
    <w:nsid w:val="1F7B6ABE"/>
    <w:multiLevelType w:val="hybridMultilevel"/>
    <w:tmpl w:val="897E100C"/>
    <w:lvl w:ilvl="0" w:tplc="DD8E1A9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2A44F30E">
      <w:numFmt w:val="bullet"/>
      <w:lvlText w:val="•"/>
      <w:lvlJc w:val="left"/>
      <w:pPr>
        <w:ind w:left="832" w:hanging="272"/>
      </w:pPr>
      <w:rPr>
        <w:rFonts w:hint="default"/>
        <w:lang w:val="en-US" w:eastAsia="en-US" w:bidi="en-US"/>
      </w:rPr>
    </w:lvl>
    <w:lvl w:ilvl="2" w:tplc="242869FA">
      <w:numFmt w:val="bullet"/>
      <w:lvlText w:val="•"/>
      <w:lvlJc w:val="left"/>
      <w:pPr>
        <w:ind w:left="1284" w:hanging="272"/>
      </w:pPr>
      <w:rPr>
        <w:rFonts w:hint="default"/>
        <w:lang w:val="en-US" w:eastAsia="en-US" w:bidi="en-US"/>
      </w:rPr>
    </w:lvl>
    <w:lvl w:ilvl="3" w:tplc="247AC8B6">
      <w:numFmt w:val="bullet"/>
      <w:lvlText w:val="•"/>
      <w:lvlJc w:val="left"/>
      <w:pPr>
        <w:ind w:left="1736" w:hanging="272"/>
      </w:pPr>
      <w:rPr>
        <w:rFonts w:hint="default"/>
        <w:lang w:val="en-US" w:eastAsia="en-US" w:bidi="en-US"/>
      </w:rPr>
    </w:lvl>
    <w:lvl w:ilvl="4" w:tplc="6B1A6054">
      <w:numFmt w:val="bullet"/>
      <w:lvlText w:val="•"/>
      <w:lvlJc w:val="left"/>
      <w:pPr>
        <w:ind w:left="2188" w:hanging="272"/>
      </w:pPr>
      <w:rPr>
        <w:rFonts w:hint="default"/>
        <w:lang w:val="en-US" w:eastAsia="en-US" w:bidi="en-US"/>
      </w:rPr>
    </w:lvl>
    <w:lvl w:ilvl="5" w:tplc="0BF4D52C">
      <w:numFmt w:val="bullet"/>
      <w:lvlText w:val="•"/>
      <w:lvlJc w:val="left"/>
      <w:pPr>
        <w:ind w:left="2640" w:hanging="272"/>
      </w:pPr>
      <w:rPr>
        <w:rFonts w:hint="default"/>
        <w:lang w:val="en-US" w:eastAsia="en-US" w:bidi="en-US"/>
      </w:rPr>
    </w:lvl>
    <w:lvl w:ilvl="6" w:tplc="A784E76A">
      <w:numFmt w:val="bullet"/>
      <w:lvlText w:val="•"/>
      <w:lvlJc w:val="left"/>
      <w:pPr>
        <w:ind w:left="3092" w:hanging="272"/>
      </w:pPr>
      <w:rPr>
        <w:rFonts w:hint="default"/>
        <w:lang w:val="en-US" w:eastAsia="en-US" w:bidi="en-US"/>
      </w:rPr>
    </w:lvl>
    <w:lvl w:ilvl="7" w:tplc="6C7E95C2">
      <w:numFmt w:val="bullet"/>
      <w:lvlText w:val="•"/>
      <w:lvlJc w:val="left"/>
      <w:pPr>
        <w:ind w:left="3544" w:hanging="272"/>
      </w:pPr>
      <w:rPr>
        <w:rFonts w:hint="default"/>
        <w:lang w:val="en-US" w:eastAsia="en-US" w:bidi="en-US"/>
      </w:rPr>
    </w:lvl>
    <w:lvl w:ilvl="8" w:tplc="A4968EC4">
      <w:numFmt w:val="bullet"/>
      <w:lvlText w:val="•"/>
      <w:lvlJc w:val="left"/>
      <w:pPr>
        <w:ind w:left="3996" w:hanging="272"/>
      </w:pPr>
      <w:rPr>
        <w:rFonts w:hint="default"/>
        <w:lang w:val="en-US" w:eastAsia="en-US" w:bidi="en-US"/>
      </w:rPr>
    </w:lvl>
  </w:abstractNum>
  <w:abstractNum w:abstractNumId="11" w15:restartNumberingAfterBreak="0">
    <w:nsid w:val="1FBE66E7"/>
    <w:multiLevelType w:val="hybridMultilevel"/>
    <w:tmpl w:val="00A61A32"/>
    <w:lvl w:ilvl="0" w:tplc="2EF6079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BE148358">
      <w:numFmt w:val="bullet"/>
      <w:lvlText w:val="•"/>
      <w:lvlJc w:val="left"/>
      <w:pPr>
        <w:ind w:left="832" w:hanging="272"/>
      </w:pPr>
      <w:rPr>
        <w:rFonts w:hint="default"/>
        <w:lang w:val="en-US" w:eastAsia="en-US" w:bidi="en-US"/>
      </w:rPr>
    </w:lvl>
    <w:lvl w:ilvl="2" w:tplc="2EB2EC4C">
      <w:numFmt w:val="bullet"/>
      <w:lvlText w:val="•"/>
      <w:lvlJc w:val="left"/>
      <w:pPr>
        <w:ind w:left="1284" w:hanging="272"/>
      </w:pPr>
      <w:rPr>
        <w:rFonts w:hint="default"/>
        <w:lang w:val="en-US" w:eastAsia="en-US" w:bidi="en-US"/>
      </w:rPr>
    </w:lvl>
    <w:lvl w:ilvl="3" w:tplc="E29658A8">
      <w:numFmt w:val="bullet"/>
      <w:lvlText w:val="•"/>
      <w:lvlJc w:val="left"/>
      <w:pPr>
        <w:ind w:left="1736" w:hanging="272"/>
      </w:pPr>
      <w:rPr>
        <w:rFonts w:hint="default"/>
        <w:lang w:val="en-US" w:eastAsia="en-US" w:bidi="en-US"/>
      </w:rPr>
    </w:lvl>
    <w:lvl w:ilvl="4" w:tplc="8C926660">
      <w:numFmt w:val="bullet"/>
      <w:lvlText w:val="•"/>
      <w:lvlJc w:val="left"/>
      <w:pPr>
        <w:ind w:left="2188" w:hanging="272"/>
      </w:pPr>
      <w:rPr>
        <w:rFonts w:hint="default"/>
        <w:lang w:val="en-US" w:eastAsia="en-US" w:bidi="en-US"/>
      </w:rPr>
    </w:lvl>
    <w:lvl w:ilvl="5" w:tplc="EDB83F32">
      <w:numFmt w:val="bullet"/>
      <w:lvlText w:val="•"/>
      <w:lvlJc w:val="left"/>
      <w:pPr>
        <w:ind w:left="2640" w:hanging="272"/>
      </w:pPr>
      <w:rPr>
        <w:rFonts w:hint="default"/>
        <w:lang w:val="en-US" w:eastAsia="en-US" w:bidi="en-US"/>
      </w:rPr>
    </w:lvl>
    <w:lvl w:ilvl="6" w:tplc="B43A8CDA">
      <w:numFmt w:val="bullet"/>
      <w:lvlText w:val="•"/>
      <w:lvlJc w:val="left"/>
      <w:pPr>
        <w:ind w:left="3092" w:hanging="272"/>
      </w:pPr>
      <w:rPr>
        <w:rFonts w:hint="default"/>
        <w:lang w:val="en-US" w:eastAsia="en-US" w:bidi="en-US"/>
      </w:rPr>
    </w:lvl>
    <w:lvl w:ilvl="7" w:tplc="267260D8">
      <w:numFmt w:val="bullet"/>
      <w:lvlText w:val="•"/>
      <w:lvlJc w:val="left"/>
      <w:pPr>
        <w:ind w:left="3544" w:hanging="272"/>
      </w:pPr>
      <w:rPr>
        <w:rFonts w:hint="default"/>
        <w:lang w:val="en-US" w:eastAsia="en-US" w:bidi="en-US"/>
      </w:rPr>
    </w:lvl>
    <w:lvl w:ilvl="8" w:tplc="C7FA59AE">
      <w:numFmt w:val="bullet"/>
      <w:lvlText w:val="•"/>
      <w:lvlJc w:val="left"/>
      <w:pPr>
        <w:ind w:left="3996" w:hanging="272"/>
      </w:pPr>
      <w:rPr>
        <w:rFonts w:hint="default"/>
        <w:lang w:val="en-US" w:eastAsia="en-US" w:bidi="en-US"/>
      </w:rPr>
    </w:lvl>
  </w:abstractNum>
  <w:abstractNum w:abstractNumId="12" w15:restartNumberingAfterBreak="0">
    <w:nsid w:val="1FD15DD8"/>
    <w:multiLevelType w:val="hybridMultilevel"/>
    <w:tmpl w:val="C782777E"/>
    <w:lvl w:ilvl="0" w:tplc="B872678C">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BBF8C624">
      <w:numFmt w:val="bullet"/>
      <w:lvlText w:val="•"/>
      <w:lvlJc w:val="left"/>
      <w:pPr>
        <w:ind w:left="814" w:hanging="272"/>
      </w:pPr>
      <w:rPr>
        <w:rFonts w:hint="default"/>
        <w:lang w:val="en-US" w:eastAsia="en-US" w:bidi="en-US"/>
      </w:rPr>
    </w:lvl>
    <w:lvl w:ilvl="2" w:tplc="EBB2B44C">
      <w:numFmt w:val="bullet"/>
      <w:lvlText w:val="•"/>
      <w:lvlJc w:val="left"/>
      <w:pPr>
        <w:ind w:left="1249" w:hanging="272"/>
      </w:pPr>
      <w:rPr>
        <w:rFonts w:hint="default"/>
        <w:lang w:val="en-US" w:eastAsia="en-US" w:bidi="en-US"/>
      </w:rPr>
    </w:lvl>
    <w:lvl w:ilvl="3" w:tplc="36220970">
      <w:numFmt w:val="bullet"/>
      <w:lvlText w:val="•"/>
      <w:lvlJc w:val="left"/>
      <w:pPr>
        <w:ind w:left="1683" w:hanging="272"/>
      </w:pPr>
      <w:rPr>
        <w:rFonts w:hint="default"/>
        <w:lang w:val="en-US" w:eastAsia="en-US" w:bidi="en-US"/>
      </w:rPr>
    </w:lvl>
    <w:lvl w:ilvl="4" w:tplc="82E40478">
      <w:numFmt w:val="bullet"/>
      <w:lvlText w:val="•"/>
      <w:lvlJc w:val="left"/>
      <w:pPr>
        <w:ind w:left="2118" w:hanging="272"/>
      </w:pPr>
      <w:rPr>
        <w:rFonts w:hint="default"/>
        <w:lang w:val="en-US" w:eastAsia="en-US" w:bidi="en-US"/>
      </w:rPr>
    </w:lvl>
    <w:lvl w:ilvl="5" w:tplc="AF3E7788">
      <w:numFmt w:val="bullet"/>
      <w:lvlText w:val="•"/>
      <w:lvlJc w:val="left"/>
      <w:pPr>
        <w:ind w:left="2552" w:hanging="272"/>
      </w:pPr>
      <w:rPr>
        <w:rFonts w:hint="default"/>
        <w:lang w:val="en-US" w:eastAsia="en-US" w:bidi="en-US"/>
      </w:rPr>
    </w:lvl>
    <w:lvl w:ilvl="6" w:tplc="0824B0AC">
      <w:numFmt w:val="bullet"/>
      <w:lvlText w:val="•"/>
      <w:lvlJc w:val="left"/>
      <w:pPr>
        <w:ind w:left="2987" w:hanging="272"/>
      </w:pPr>
      <w:rPr>
        <w:rFonts w:hint="default"/>
        <w:lang w:val="en-US" w:eastAsia="en-US" w:bidi="en-US"/>
      </w:rPr>
    </w:lvl>
    <w:lvl w:ilvl="7" w:tplc="602A8AF2">
      <w:numFmt w:val="bullet"/>
      <w:lvlText w:val="•"/>
      <w:lvlJc w:val="left"/>
      <w:pPr>
        <w:ind w:left="3421" w:hanging="272"/>
      </w:pPr>
      <w:rPr>
        <w:rFonts w:hint="default"/>
        <w:lang w:val="en-US" w:eastAsia="en-US" w:bidi="en-US"/>
      </w:rPr>
    </w:lvl>
    <w:lvl w:ilvl="8" w:tplc="E32CA7F8">
      <w:numFmt w:val="bullet"/>
      <w:lvlText w:val="•"/>
      <w:lvlJc w:val="left"/>
      <w:pPr>
        <w:ind w:left="3856" w:hanging="272"/>
      </w:pPr>
      <w:rPr>
        <w:rFonts w:hint="default"/>
        <w:lang w:val="en-US" w:eastAsia="en-US" w:bidi="en-US"/>
      </w:rPr>
    </w:lvl>
  </w:abstractNum>
  <w:abstractNum w:abstractNumId="13" w15:restartNumberingAfterBreak="0">
    <w:nsid w:val="241573CF"/>
    <w:multiLevelType w:val="hybridMultilevel"/>
    <w:tmpl w:val="5B1CA6B0"/>
    <w:lvl w:ilvl="0" w:tplc="23EEB32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5BC940C">
      <w:numFmt w:val="bullet"/>
      <w:lvlText w:val="•"/>
      <w:lvlJc w:val="left"/>
      <w:pPr>
        <w:ind w:left="849" w:hanging="272"/>
      </w:pPr>
      <w:rPr>
        <w:rFonts w:hint="default"/>
        <w:lang w:val="en-US" w:eastAsia="en-US" w:bidi="en-US"/>
      </w:rPr>
    </w:lvl>
    <w:lvl w:ilvl="2" w:tplc="365E089E">
      <w:numFmt w:val="bullet"/>
      <w:lvlText w:val="•"/>
      <w:lvlJc w:val="left"/>
      <w:pPr>
        <w:ind w:left="1318" w:hanging="272"/>
      </w:pPr>
      <w:rPr>
        <w:rFonts w:hint="default"/>
        <w:lang w:val="en-US" w:eastAsia="en-US" w:bidi="en-US"/>
      </w:rPr>
    </w:lvl>
    <w:lvl w:ilvl="3" w:tplc="D6D64BF6">
      <w:numFmt w:val="bullet"/>
      <w:lvlText w:val="•"/>
      <w:lvlJc w:val="left"/>
      <w:pPr>
        <w:ind w:left="1787" w:hanging="272"/>
      </w:pPr>
      <w:rPr>
        <w:rFonts w:hint="default"/>
        <w:lang w:val="en-US" w:eastAsia="en-US" w:bidi="en-US"/>
      </w:rPr>
    </w:lvl>
    <w:lvl w:ilvl="4" w:tplc="8B56D3DC">
      <w:numFmt w:val="bullet"/>
      <w:lvlText w:val="•"/>
      <w:lvlJc w:val="left"/>
      <w:pPr>
        <w:ind w:left="2257" w:hanging="272"/>
      </w:pPr>
      <w:rPr>
        <w:rFonts w:hint="default"/>
        <w:lang w:val="en-US" w:eastAsia="en-US" w:bidi="en-US"/>
      </w:rPr>
    </w:lvl>
    <w:lvl w:ilvl="5" w:tplc="48682E2E">
      <w:numFmt w:val="bullet"/>
      <w:lvlText w:val="•"/>
      <w:lvlJc w:val="left"/>
      <w:pPr>
        <w:ind w:left="2726" w:hanging="272"/>
      </w:pPr>
      <w:rPr>
        <w:rFonts w:hint="default"/>
        <w:lang w:val="en-US" w:eastAsia="en-US" w:bidi="en-US"/>
      </w:rPr>
    </w:lvl>
    <w:lvl w:ilvl="6" w:tplc="FD0A0784">
      <w:numFmt w:val="bullet"/>
      <w:lvlText w:val="•"/>
      <w:lvlJc w:val="left"/>
      <w:pPr>
        <w:ind w:left="3195" w:hanging="272"/>
      </w:pPr>
      <w:rPr>
        <w:rFonts w:hint="default"/>
        <w:lang w:val="en-US" w:eastAsia="en-US" w:bidi="en-US"/>
      </w:rPr>
    </w:lvl>
    <w:lvl w:ilvl="7" w:tplc="BAA027C2">
      <w:numFmt w:val="bullet"/>
      <w:lvlText w:val="•"/>
      <w:lvlJc w:val="left"/>
      <w:pPr>
        <w:ind w:left="3665" w:hanging="272"/>
      </w:pPr>
      <w:rPr>
        <w:rFonts w:hint="default"/>
        <w:lang w:val="en-US" w:eastAsia="en-US" w:bidi="en-US"/>
      </w:rPr>
    </w:lvl>
    <w:lvl w:ilvl="8" w:tplc="B7BC5D78">
      <w:numFmt w:val="bullet"/>
      <w:lvlText w:val="•"/>
      <w:lvlJc w:val="left"/>
      <w:pPr>
        <w:ind w:left="4134" w:hanging="272"/>
      </w:pPr>
      <w:rPr>
        <w:rFonts w:hint="default"/>
        <w:lang w:val="en-US" w:eastAsia="en-US" w:bidi="en-US"/>
      </w:rPr>
    </w:lvl>
  </w:abstractNum>
  <w:abstractNum w:abstractNumId="14" w15:restartNumberingAfterBreak="0">
    <w:nsid w:val="25E62A39"/>
    <w:multiLevelType w:val="hybridMultilevel"/>
    <w:tmpl w:val="0B261388"/>
    <w:lvl w:ilvl="0" w:tplc="8EC0C0D0">
      <w:numFmt w:val="bullet"/>
      <w:lvlText w:val="☐"/>
      <w:lvlJc w:val="left"/>
      <w:pPr>
        <w:ind w:left="377" w:hanging="272"/>
      </w:pPr>
      <w:rPr>
        <w:rFonts w:ascii="MS Gothic" w:eastAsia="MS Gothic" w:hAnsi="MS Gothic" w:cs="MS Gothic" w:hint="default"/>
        <w:color w:val="0000FF"/>
        <w:w w:val="100"/>
        <w:sz w:val="22"/>
        <w:szCs w:val="22"/>
        <w:lang w:val="en-US" w:eastAsia="en-US" w:bidi="en-US"/>
      </w:rPr>
    </w:lvl>
    <w:lvl w:ilvl="1" w:tplc="751058AA">
      <w:numFmt w:val="bullet"/>
      <w:lvlText w:val="•"/>
      <w:lvlJc w:val="left"/>
      <w:pPr>
        <w:ind w:left="831" w:hanging="272"/>
      </w:pPr>
      <w:rPr>
        <w:rFonts w:hint="default"/>
        <w:lang w:val="en-US" w:eastAsia="en-US" w:bidi="en-US"/>
      </w:rPr>
    </w:lvl>
    <w:lvl w:ilvl="2" w:tplc="EC6A40A8">
      <w:numFmt w:val="bullet"/>
      <w:lvlText w:val="•"/>
      <w:lvlJc w:val="left"/>
      <w:pPr>
        <w:ind w:left="1283" w:hanging="272"/>
      </w:pPr>
      <w:rPr>
        <w:rFonts w:hint="default"/>
        <w:lang w:val="en-US" w:eastAsia="en-US" w:bidi="en-US"/>
      </w:rPr>
    </w:lvl>
    <w:lvl w:ilvl="3" w:tplc="EBE2BCF2">
      <w:numFmt w:val="bullet"/>
      <w:lvlText w:val="•"/>
      <w:lvlJc w:val="left"/>
      <w:pPr>
        <w:ind w:left="1735" w:hanging="272"/>
      </w:pPr>
      <w:rPr>
        <w:rFonts w:hint="default"/>
        <w:lang w:val="en-US" w:eastAsia="en-US" w:bidi="en-US"/>
      </w:rPr>
    </w:lvl>
    <w:lvl w:ilvl="4" w:tplc="37FAF504">
      <w:numFmt w:val="bullet"/>
      <w:lvlText w:val="•"/>
      <w:lvlJc w:val="left"/>
      <w:pPr>
        <w:ind w:left="2187" w:hanging="272"/>
      </w:pPr>
      <w:rPr>
        <w:rFonts w:hint="default"/>
        <w:lang w:val="en-US" w:eastAsia="en-US" w:bidi="en-US"/>
      </w:rPr>
    </w:lvl>
    <w:lvl w:ilvl="5" w:tplc="3320A74E">
      <w:numFmt w:val="bullet"/>
      <w:lvlText w:val="•"/>
      <w:lvlJc w:val="left"/>
      <w:pPr>
        <w:ind w:left="2639" w:hanging="272"/>
      </w:pPr>
      <w:rPr>
        <w:rFonts w:hint="default"/>
        <w:lang w:val="en-US" w:eastAsia="en-US" w:bidi="en-US"/>
      </w:rPr>
    </w:lvl>
    <w:lvl w:ilvl="6" w:tplc="F49234E4">
      <w:numFmt w:val="bullet"/>
      <w:lvlText w:val="•"/>
      <w:lvlJc w:val="left"/>
      <w:pPr>
        <w:ind w:left="3090" w:hanging="272"/>
      </w:pPr>
      <w:rPr>
        <w:rFonts w:hint="default"/>
        <w:lang w:val="en-US" w:eastAsia="en-US" w:bidi="en-US"/>
      </w:rPr>
    </w:lvl>
    <w:lvl w:ilvl="7" w:tplc="98E2B0F8">
      <w:numFmt w:val="bullet"/>
      <w:lvlText w:val="•"/>
      <w:lvlJc w:val="left"/>
      <w:pPr>
        <w:ind w:left="3542" w:hanging="272"/>
      </w:pPr>
      <w:rPr>
        <w:rFonts w:hint="default"/>
        <w:lang w:val="en-US" w:eastAsia="en-US" w:bidi="en-US"/>
      </w:rPr>
    </w:lvl>
    <w:lvl w:ilvl="8" w:tplc="8D9880A8">
      <w:numFmt w:val="bullet"/>
      <w:lvlText w:val="•"/>
      <w:lvlJc w:val="left"/>
      <w:pPr>
        <w:ind w:left="3994" w:hanging="272"/>
      </w:pPr>
      <w:rPr>
        <w:rFonts w:hint="default"/>
        <w:lang w:val="en-US" w:eastAsia="en-US" w:bidi="en-US"/>
      </w:rPr>
    </w:lvl>
  </w:abstractNum>
  <w:abstractNum w:abstractNumId="15" w15:restartNumberingAfterBreak="0">
    <w:nsid w:val="2BE23B05"/>
    <w:multiLevelType w:val="hybridMultilevel"/>
    <w:tmpl w:val="F3023230"/>
    <w:lvl w:ilvl="0" w:tplc="DE6E9E14">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D81C537E">
      <w:numFmt w:val="bullet"/>
      <w:lvlText w:val="•"/>
      <w:lvlJc w:val="left"/>
      <w:pPr>
        <w:ind w:left="832" w:hanging="272"/>
      </w:pPr>
      <w:rPr>
        <w:rFonts w:hint="default"/>
        <w:lang w:val="en-US" w:eastAsia="en-US" w:bidi="en-US"/>
      </w:rPr>
    </w:lvl>
    <w:lvl w:ilvl="2" w:tplc="847ACDFE">
      <w:numFmt w:val="bullet"/>
      <w:lvlText w:val="•"/>
      <w:lvlJc w:val="left"/>
      <w:pPr>
        <w:ind w:left="1284" w:hanging="272"/>
      </w:pPr>
      <w:rPr>
        <w:rFonts w:hint="default"/>
        <w:lang w:val="en-US" w:eastAsia="en-US" w:bidi="en-US"/>
      </w:rPr>
    </w:lvl>
    <w:lvl w:ilvl="3" w:tplc="3EC46690">
      <w:numFmt w:val="bullet"/>
      <w:lvlText w:val="•"/>
      <w:lvlJc w:val="left"/>
      <w:pPr>
        <w:ind w:left="1736" w:hanging="272"/>
      </w:pPr>
      <w:rPr>
        <w:rFonts w:hint="default"/>
        <w:lang w:val="en-US" w:eastAsia="en-US" w:bidi="en-US"/>
      </w:rPr>
    </w:lvl>
    <w:lvl w:ilvl="4" w:tplc="05B2D6C4">
      <w:numFmt w:val="bullet"/>
      <w:lvlText w:val="•"/>
      <w:lvlJc w:val="left"/>
      <w:pPr>
        <w:ind w:left="2188" w:hanging="272"/>
      </w:pPr>
      <w:rPr>
        <w:rFonts w:hint="default"/>
        <w:lang w:val="en-US" w:eastAsia="en-US" w:bidi="en-US"/>
      </w:rPr>
    </w:lvl>
    <w:lvl w:ilvl="5" w:tplc="C30C1428">
      <w:numFmt w:val="bullet"/>
      <w:lvlText w:val="•"/>
      <w:lvlJc w:val="left"/>
      <w:pPr>
        <w:ind w:left="2640" w:hanging="272"/>
      </w:pPr>
      <w:rPr>
        <w:rFonts w:hint="default"/>
        <w:lang w:val="en-US" w:eastAsia="en-US" w:bidi="en-US"/>
      </w:rPr>
    </w:lvl>
    <w:lvl w:ilvl="6" w:tplc="AFF616E2">
      <w:numFmt w:val="bullet"/>
      <w:lvlText w:val="•"/>
      <w:lvlJc w:val="left"/>
      <w:pPr>
        <w:ind w:left="3092" w:hanging="272"/>
      </w:pPr>
      <w:rPr>
        <w:rFonts w:hint="default"/>
        <w:lang w:val="en-US" w:eastAsia="en-US" w:bidi="en-US"/>
      </w:rPr>
    </w:lvl>
    <w:lvl w:ilvl="7" w:tplc="48B0D454">
      <w:numFmt w:val="bullet"/>
      <w:lvlText w:val="•"/>
      <w:lvlJc w:val="left"/>
      <w:pPr>
        <w:ind w:left="3544" w:hanging="272"/>
      </w:pPr>
      <w:rPr>
        <w:rFonts w:hint="default"/>
        <w:lang w:val="en-US" w:eastAsia="en-US" w:bidi="en-US"/>
      </w:rPr>
    </w:lvl>
    <w:lvl w:ilvl="8" w:tplc="1548DEE6">
      <w:numFmt w:val="bullet"/>
      <w:lvlText w:val="•"/>
      <w:lvlJc w:val="left"/>
      <w:pPr>
        <w:ind w:left="3996" w:hanging="272"/>
      </w:pPr>
      <w:rPr>
        <w:rFonts w:hint="default"/>
        <w:lang w:val="en-US" w:eastAsia="en-US" w:bidi="en-US"/>
      </w:rPr>
    </w:lvl>
  </w:abstractNum>
  <w:abstractNum w:abstractNumId="16" w15:restartNumberingAfterBreak="0">
    <w:nsid w:val="2EC161CD"/>
    <w:multiLevelType w:val="hybridMultilevel"/>
    <w:tmpl w:val="8852259C"/>
    <w:lvl w:ilvl="0" w:tplc="57BC3CC4">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B7A00AF8">
      <w:numFmt w:val="bullet"/>
      <w:lvlText w:val="•"/>
      <w:lvlJc w:val="left"/>
      <w:pPr>
        <w:ind w:left="831" w:hanging="272"/>
      </w:pPr>
      <w:rPr>
        <w:rFonts w:hint="default"/>
        <w:lang w:val="en-US" w:eastAsia="en-US" w:bidi="en-US"/>
      </w:rPr>
    </w:lvl>
    <w:lvl w:ilvl="2" w:tplc="10886E9E">
      <w:numFmt w:val="bullet"/>
      <w:lvlText w:val="•"/>
      <w:lvlJc w:val="left"/>
      <w:pPr>
        <w:ind w:left="1283" w:hanging="272"/>
      </w:pPr>
      <w:rPr>
        <w:rFonts w:hint="default"/>
        <w:lang w:val="en-US" w:eastAsia="en-US" w:bidi="en-US"/>
      </w:rPr>
    </w:lvl>
    <w:lvl w:ilvl="3" w:tplc="398286BA">
      <w:numFmt w:val="bullet"/>
      <w:lvlText w:val="•"/>
      <w:lvlJc w:val="left"/>
      <w:pPr>
        <w:ind w:left="1735" w:hanging="272"/>
      </w:pPr>
      <w:rPr>
        <w:rFonts w:hint="default"/>
        <w:lang w:val="en-US" w:eastAsia="en-US" w:bidi="en-US"/>
      </w:rPr>
    </w:lvl>
    <w:lvl w:ilvl="4" w:tplc="06FEAF82">
      <w:numFmt w:val="bullet"/>
      <w:lvlText w:val="•"/>
      <w:lvlJc w:val="left"/>
      <w:pPr>
        <w:ind w:left="2187" w:hanging="272"/>
      </w:pPr>
      <w:rPr>
        <w:rFonts w:hint="default"/>
        <w:lang w:val="en-US" w:eastAsia="en-US" w:bidi="en-US"/>
      </w:rPr>
    </w:lvl>
    <w:lvl w:ilvl="5" w:tplc="87E85E4C">
      <w:numFmt w:val="bullet"/>
      <w:lvlText w:val="•"/>
      <w:lvlJc w:val="left"/>
      <w:pPr>
        <w:ind w:left="2639" w:hanging="272"/>
      </w:pPr>
      <w:rPr>
        <w:rFonts w:hint="default"/>
        <w:lang w:val="en-US" w:eastAsia="en-US" w:bidi="en-US"/>
      </w:rPr>
    </w:lvl>
    <w:lvl w:ilvl="6" w:tplc="0CAC683A">
      <w:numFmt w:val="bullet"/>
      <w:lvlText w:val="•"/>
      <w:lvlJc w:val="left"/>
      <w:pPr>
        <w:ind w:left="3090" w:hanging="272"/>
      </w:pPr>
      <w:rPr>
        <w:rFonts w:hint="default"/>
        <w:lang w:val="en-US" w:eastAsia="en-US" w:bidi="en-US"/>
      </w:rPr>
    </w:lvl>
    <w:lvl w:ilvl="7" w:tplc="D4148364">
      <w:numFmt w:val="bullet"/>
      <w:lvlText w:val="•"/>
      <w:lvlJc w:val="left"/>
      <w:pPr>
        <w:ind w:left="3542" w:hanging="272"/>
      </w:pPr>
      <w:rPr>
        <w:rFonts w:hint="default"/>
        <w:lang w:val="en-US" w:eastAsia="en-US" w:bidi="en-US"/>
      </w:rPr>
    </w:lvl>
    <w:lvl w:ilvl="8" w:tplc="1D7EB736">
      <w:numFmt w:val="bullet"/>
      <w:lvlText w:val="•"/>
      <w:lvlJc w:val="left"/>
      <w:pPr>
        <w:ind w:left="3994" w:hanging="272"/>
      </w:pPr>
      <w:rPr>
        <w:rFonts w:hint="default"/>
        <w:lang w:val="en-US" w:eastAsia="en-US" w:bidi="en-US"/>
      </w:rPr>
    </w:lvl>
  </w:abstractNum>
  <w:abstractNum w:abstractNumId="17" w15:restartNumberingAfterBreak="0">
    <w:nsid w:val="30304D18"/>
    <w:multiLevelType w:val="hybridMultilevel"/>
    <w:tmpl w:val="20E071E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0921E2C"/>
    <w:multiLevelType w:val="hybridMultilevel"/>
    <w:tmpl w:val="82B85476"/>
    <w:lvl w:ilvl="0" w:tplc="C55C038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4A3E87A2">
      <w:numFmt w:val="bullet"/>
      <w:lvlText w:val="•"/>
      <w:lvlJc w:val="left"/>
      <w:pPr>
        <w:ind w:left="832" w:hanging="272"/>
      </w:pPr>
      <w:rPr>
        <w:rFonts w:hint="default"/>
        <w:lang w:val="en-US" w:eastAsia="en-US" w:bidi="en-US"/>
      </w:rPr>
    </w:lvl>
    <w:lvl w:ilvl="2" w:tplc="E14CAF2A">
      <w:numFmt w:val="bullet"/>
      <w:lvlText w:val="•"/>
      <w:lvlJc w:val="left"/>
      <w:pPr>
        <w:ind w:left="1284" w:hanging="272"/>
      </w:pPr>
      <w:rPr>
        <w:rFonts w:hint="default"/>
        <w:lang w:val="en-US" w:eastAsia="en-US" w:bidi="en-US"/>
      </w:rPr>
    </w:lvl>
    <w:lvl w:ilvl="3" w:tplc="58AE7976">
      <w:numFmt w:val="bullet"/>
      <w:lvlText w:val="•"/>
      <w:lvlJc w:val="left"/>
      <w:pPr>
        <w:ind w:left="1736" w:hanging="272"/>
      </w:pPr>
      <w:rPr>
        <w:rFonts w:hint="default"/>
        <w:lang w:val="en-US" w:eastAsia="en-US" w:bidi="en-US"/>
      </w:rPr>
    </w:lvl>
    <w:lvl w:ilvl="4" w:tplc="28464E8E">
      <w:numFmt w:val="bullet"/>
      <w:lvlText w:val="•"/>
      <w:lvlJc w:val="left"/>
      <w:pPr>
        <w:ind w:left="2188" w:hanging="272"/>
      </w:pPr>
      <w:rPr>
        <w:rFonts w:hint="default"/>
        <w:lang w:val="en-US" w:eastAsia="en-US" w:bidi="en-US"/>
      </w:rPr>
    </w:lvl>
    <w:lvl w:ilvl="5" w:tplc="0FD23B34">
      <w:numFmt w:val="bullet"/>
      <w:lvlText w:val="•"/>
      <w:lvlJc w:val="left"/>
      <w:pPr>
        <w:ind w:left="2640" w:hanging="272"/>
      </w:pPr>
      <w:rPr>
        <w:rFonts w:hint="default"/>
        <w:lang w:val="en-US" w:eastAsia="en-US" w:bidi="en-US"/>
      </w:rPr>
    </w:lvl>
    <w:lvl w:ilvl="6" w:tplc="C03EC66A">
      <w:numFmt w:val="bullet"/>
      <w:lvlText w:val="•"/>
      <w:lvlJc w:val="left"/>
      <w:pPr>
        <w:ind w:left="3092" w:hanging="272"/>
      </w:pPr>
      <w:rPr>
        <w:rFonts w:hint="default"/>
        <w:lang w:val="en-US" w:eastAsia="en-US" w:bidi="en-US"/>
      </w:rPr>
    </w:lvl>
    <w:lvl w:ilvl="7" w:tplc="4DE6DD74">
      <w:numFmt w:val="bullet"/>
      <w:lvlText w:val="•"/>
      <w:lvlJc w:val="left"/>
      <w:pPr>
        <w:ind w:left="3544" w:hanging="272"/>
      </w:pPr>
      <w:rPr>
        <w:rFonts w:hint="default"/>
        <w:lang w:val="en-US" w:eastAsia="en-US" w:bidi="en-US"/>
      </w:rPr>
    </w:lvl>
    <w:lvl w:ilvl="8" w:tplc="3B383624">
      <w:numFmt w:val="bullet"/>
      <w:lvlText w:val="•"/>
      <w:lvlJc w:val="left"/>
      <w:pPr>
        <w:ind w:left="3996" w:hanging="272"/>
      </w:pPr>
      <w:rPr>
        <w:rFonts w:hint="default"/>
        <w:lang w:val="en-US" w:eastAsia="en-US" w:bidi="en-US"/>
      </w:rPr>
    </w:lvl>
  </w:abstractNum>
  <w:abstractNum w:abstractNumId="19" w15:restartNumberingAfterBreak="0">
    <w:nsid w:val="32703296"/>
    <w:multiLevelType w:val="hybridMultilevel"/>
    <w:tmpl w:val="BF62B076"/>
    <w:lvl w:ilvl="0" w:tplc="45261740">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3AA649CE">
      <w:numFmt w:val="bullet"/>
      <w:lvlText w:val="•"/>
      <w:lvlJc w:val="left"/>
      <w:pPr>
        <w:ind w:left="831" w:hanging="272"/>
      </w:pPr>
      <w:rPr>
        <w:rFonts w:hint="default"/>
        <w:lang w:val="en-US" w:eastAsia="en-US" w:bidi="en-US"/>
      </w:rPr>
    </w:lvl>
    <w:lvl w:ilvl="2" w:tplc="F668A8AA">
      <w:numFmt w:val="bullet"/>
      <w:lvlText w:val="•"/>
      <w:lvlJc w:val="left"/>
      <w:pPr>
        <w:ind w:left="1283" w:hanging="272"/>
      </w:pPr>
      <w:rPr>
        <w:rFonts w:hint="default"/>
        <w:lang w:val="en-US" w:eastAsia="en-US" w:bidi="en-US"/>
      </w:rPr>
    </w:lvl>
    <w:lvl w:ilvl="3" w:tplc="1828129A">
      <w:numFmt w:val="bullet"/>
      <w:lvlText w:val="•"/>
      <w:lvlJc w:val="left"/>
      <w:pPr>
        <w:ind w:left="1735" w:hanging="272"/>
      </w:pPr>
      <w:rPr>
        <w:rFonts w:hint="default"/>
        <w:lang w:val="en-US" w:eastAsia="en-US" w:bidi="en-US"/>
      </w:rPr>
    </w:lvl>
    <w:lvl w:ilvl="4" w:tplc="DED086E2">
      <w:numFmt w:val="bullet"/>
      <w:lvlText w:val="•"/>
      <w:lvlJc w:val="left"/>
      <w:pPr>
        <w:ind w:left="2187" w:hanging="272"/>
      </w:pPr>
      <w:rPr>
        <w:rFonts w:hint="default"/>
        <w:lang w:val="en-US" w:eastAsia="en-US" w:bidi="en-US"/>
      </w:rPr>
    </w:lvl>
    <w:lvl w:ilvl="5" w:tplc="150271E0">
      <w:numFmt w:val="bullet"/>
      <w:lvlText w:val="•"/>
      <w:lvlJc w:val="left"/>
      <w:pPr>
        <w:ind w:left="2639" w:hanging="272"/>
      </w:pPr>
      <w:rPr>
        <w:rFonts w:hint="default"/>
        <w:lang w:val="en-US" w:eastAsia="en-US" w:bidi="en-US"/>
      </w:rPr>
    </w:lvl>
    <w:lvl w:ilvl="6" w:tplc="FD58A564">
      <w:numFmt w:val="bullet"/>
      <w:lvlText w:val="•"/>
      <w:lvlJc w:val="left"/>
      <w:pPr>
        <w:ind w:left="3090" w:hanging="272"/>
      </w:pPr>
      <w:rPr>
        <w:rFonts w:hint="default"/>
        <w:lang w:val="en-US" w:eastAsia="en-US" w:bidi="en-US"/>
      </w:rPr>
    </w:lvl>
    <w:lvl w:ilvl="7" w:tplc="82847776">
      <w:numFmt w:val="bullet"/>
      <w:lvlText w:val="•"/>
      <w:lvlJc w:val="left"/>
      <w:pPr>
        <w:ind w:left="3542" w:hanging="272"/>
      </w:pPr>
      <w:rPr>
        <w:rFonts w:hint="default"/>
        <w:lang w:val="en-US" w:eastAsia="en-US" w:bidi="en-US"/>
      </w:rPr>
    </w:lvl>
    <w:lvl w:ilvl="8" w:tplc="7428B214">
      <w:numFmt w:val="bullet"/>
      <w:lvlText w:val="•"/>
      <w:lvlJc w:val="left"/>
      <w:pPr>
        <w:ind w:left="3994" w:hanging="272"/>
      </w:pPr>
      <w:rPr>
        <w:rFonts w:hint="default"/>
        <w:lang w:val="en-US" w:eastAsia="en-US" w:bidi="en-US"/>
      </w:rPr>
    </w:lvl>
  </w:abstractNum>
  <w:abstractNum w:abstractNumId="20" w15:restartNumberingAfterBreak="0">
    <w:nsid w:val="3518058D"/>
    <w:multiLevelType w:val="hybridMultilevel"/>
    <w:tmpl w:val="3C7028BA"/>
    <w:lvl w:ilvl="0" w:tplc="EAEABCC0">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CBDAFD32">
      <w:numFmt w:val="bullet"/>
      <w:lvlText w:val="•"/>
      <w:lvlJc w:val="left"/>
      <w:pPr>
        <w:ind w:left="831" w:hanging="272"/>
      </w:pPr>
      <w:rPr>
        <w:rFonts w:hint="default"/>
        <w:lang w:val="en-US" w:eastAsia="en-US" w:bidi="en-US"/>
      </w:rPr>
    </w:lvl>
    <w:lvl w:ilvl="2" w:tplc="054ED14C">
      <w:numFmt w:val="bullet"/>
      <w:lvlText w:val="•"/>
      <w:lvlJc w:val="left"/>
      <w:pPr>
        <w:ind w:left="1283" w:hanging="272"/>
      </w:pPr>
      <w:rPr>
        <w:rFonts w:hint="default"/>
        <w:lang w:val="en-US" w:eastAsia="en-US" w:bidi="en-US"/>
      </w:rPr>
    </w:lvl>
    <w:lvl w:ilvl="3" w:tplc="CFB86956">
      <w:numFmt w:val="bullet"/>
      <w:lvlText w:val="•"/>
      <w:lvlJc w:val="left"/>
      <w:pPr>
        <w:ind w:left="1735" w:hanging="272"/>
      </w:pPr>
      <w:rPr>
        <w:rFonts w:hint="default"/>
        <w:lang w:val="en-US" w:eastAsia="en-US" w:bidi="en-US"/>
      </w:rPr>
    </w:lvl>
    <w:lvl w:ilvl="4" w:tplc="86808400">
      <w:numFmt w:val="bullet"/>
      <w:lvlText w:val="•"/>
      <w:lvlJc w:val="left"/>
      <w:pPr>
        <w:ind w:left="2187" w:hanging="272"/>
      </w:pPr>
      <w:rPr>
        <w:rFonts w:hint="default"/>
        <w:lang w:val="en-US" w:eastAsia="en-US" w:bidi="en-US"/>
      </w:rPr>
    </w:lvl>
    <w:lvl w:ilvl="5" w:tplc="651A200E">
      <w:numFmt w:val="bullet"/>
      <w:lvlText w:val="•"/>
      <w:lvlJc w:val="left"/>
      <w:pPr>
        <w:ind w:left="2639" w:hanging="272"/>
      </w:pPr>
      <w:rPr>
        <w:rFonts w:hint="default"/>
        <w:lang w:val="en-US" w:eastAsia="en-US" w:bidi="en-US"/>
      </w:rPr>
    </w:lvl>
    <w:lvl w:ilvl="6" w:tplc="2A149DA8">
      <w:numFmt w:val="bullet"/>
      <w:lvlText w:val="•"/>
      <w:lvlJc w:val="left"/>
      <w:pPr>
        <w:ind w:left="3090" w:hanging="272"/>
      </w:pPr>
      <w:rPr>
        <w:rFonts w:hint="default"/>
        <w:lang w:val="en-US" w:eastAsia="en-US" w:bidi="en-US"/>
      </w:rPr>
    </w:lvl>
    <w:lvl w:ilvl="7" w:tplc="A1BC4D06">
      <w:numFmt w:val="bullet"/>
      <w:lvlText w:val="•"/>
      <w:lvlJc w:val="left"/>
      <w:pPr>
        <w:ind w:left="3542" w:hanging="272"/>
      </w:pPr>
      <w:rPr>
        <w:rFonts w:hint="default"/>
        <w:lang w:val="en-US" w:eastAsia="en-US" w:bidi="en-US"/>
      </w:rPr>
    </w:lvl>
    <w:lvl w:ilvl="8" w:tplc="2F96FB92">
      <w:numFmt w:val="bullet"/>
      <w:lvlText w:val="•"/>
      <w:lvlJc w:val="left"/>
      <w:pPr>
        <w:ind w:left="3994" w:hanging="272"/>
      </w:pPr>
      <w:rPr>
        <w:rFonts w:hint="default"/>
        <w:lang w:val="en-US" w:eastAsia="en-US" w:bidi="en-US"/>
      </w:rPr>
    </w:lvl>
  </w:abstractNum>
  <w:abstractNum w:abstractNumId="21" w15:restartNumberingAfterBreak="0">
    <w:nsid w:val="3671491E"/>
    <w:multiLevelType w:val="hybridMultilevel"/>
    <w:tmpl w:val="781C5BA2"/>
    <w:lvl w:ilvl="0" w:tplc="C8AC013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B4CEB0AE">
      <w:numFmt w:val="bullet"/>
      <w:lvlText w:val="•"/>
      <w:lvlJc w:val="left"/>
      <w:pPr>
        <w:ind w:left="814" w:hanging="272"/>
      </w:pPr>
      <w:rPr>
        <w:rFonts w:hint="default"/>
        <w:lang w:val="en-US" w:eastAsia="en-US" w:bidi="en-US"/>
      </w:rPr>
    </w:lvl>
    <w:lvl w:ilvl="2" w:tplc="77682FDE">
      <w:numFmt w:val="bullet"/>
      <w:lvlText w:val="•"/>
      <w:lvlJc w:val="left"/>
      <w:pPr>
        <w:ind w:left="1249" w:hanging="272"/>
      </w:pPr>
      <w:rPr>
        <w:rFonts w:hint="default"/>
        <w:lang w:val="en-US" w:eastAsia="en-US" w:bidi="en-US"/>
      </w:rPr>
    </w:lvl>
    <w:lvl w:ilvl="3" w:tplc="9F66905A">
      <w:numFmt w:val="bullet"/>
      <w:lvlText w:val="•"/>
      <w:lvlJc w:val="left"/>
      <w:pPr>
        <w:ind w:left="1683" w:hanging="272"/>
      </w:pPr>
      <w:rPr>
        <w:rFonts w:hint="default"/>
        <w:lang w:val="en-US" w:eastAsia="en-US" w:bidi="en-US"/>
      </w:rPr>
    </w:lvl>
    <w:lvl w:ilvl="4" w:tplc="68DAF28C">
      <w:numFmt w:val="bullet"/>
      <w:lvlText w:val="•"/>
      <w:lvlJc w:val="left"/>
      <w:pPr>
        <w:ind w:left="2118" w:hanging="272"/>
      </w:pPr>
      <w:rPr>
        <w:rFonts w:hint="default"/>
        <w:lang w:val="en-US" w:eastAsia="en-US" w:bidi="en-US"/>
      </w:rPr>
    </w:lvl>
    <w:lvl w:ilvl="5" w:tplc="90F6A89A">
      <w:numFmt w:val="bullet"/>
      <w:lvlText w:val="•"/>
      <w:lvlJc w:val="left"/>
      <w:pPr>
        <w:ind w:left="2552" w:hanging="272"/>
      </w:pPr>
      <w:rPr>
        <w:rFonts w:hint="default"/>
        <w:lang w:val="en-US" w:eastAsia="en-US" w:bidi="en-US"/>
      </w:rPr>
    </w:lvl>
    <w:lvl w:ilvl="6" w:tplc="CEAE6A3A">
      <w:numFmt w:val="bullet"/>
      <w:lvlText w:val="•"/>
      <w:lvlJc w:val="left"/>
      <w:pPr>
        <w:ind w:left="2987" w:hanging="272"/>
      </w:pPr>
      <w:rPr>
        <w:rFonts w:hint="default"/>
        <w:lang w:val="en-US" w:eastAsia="en-US" w:bidi="en-US"/>
      </w:rPr>
    </w:lvl>
    <w:lvl w:ilvl="7" w:tplc="C902DF1C">
      <w:numFmt w:val="bullet"/>
      <w:lvlText w:val="•"/>
      <w:lvlJc w:val="left"/>
      <w:pPr>
        <w:ind w:left="3421" w:hanging="272"/>
      </w:pPr>
      <w:rPr>
        <w:rFonts w:hint="default"/>
        <w:lang w:val="en-US" w:eastAsia="en-US" w:bidi="en-US"/>
      </w:rPr>
    </w:lvl>
    <w:lvl w:ilvl="8" w:tplc="F0BC1BC8">
      <w:numFmt w:val="bullet"/>
      <w:lvlText w:val="•"/>
      <w:lvlJc w:val="left"/>
      <w:pPr>
        <w:ind w:left="3856" w:hanging="272"/>
      </w:pPr>
      <w:rPr>
        <w:rFonts w:hint="default"/>
        <w:lang w:val="en-US" w:eastAsia="en-US" w:bidi="en-US"/>
      </w:rPr>
    </w:lvl>
  </w:abstractNum>
  <w:abstractNum w:abstractNumId="22" w15:restartNumberingAfterBreak="0">
    <w:nsid w:val="377C3ED1"/>
    <w:multiLevelType w:val="hybridMultilevel"/>
    <w:tmpl w:val="30FA67C6"/>
    <w:lvl w:ilvl="0" w:tplc="A8C6566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CE68198C">
      <w:numFmt w:val="bullet"/>
      <w:lvlText w:val="•"/>
      <w:lvlJc w:val="left"/>
      <w:pPr>
        <w:ind w:left="849" w:hanging="272"/>
      </w:pPr>
      <w:rPr>
        <w:rFonts w:hint="default"/>
        <w:lang w:val="en-US" w:eastAsia="en-US" w:bidi="en-US"/>
      </w:rPr>
    </w:lvl>
    <w:lvl w:ilvl="2" w:tplc="9358142C">
      <w:numFmt w:val="bullet"/>
      <w:lvlText w:val="•"/>
      <w:lvlJc w:val="left"/>
      <w:pPr>
        <w:ind w:left="1318" w:hanging="272"/>
      </w:pPr>
      <w:rPr>
        <w:rFonts w:hint="default"/>
        <w:lang w:val="en-US" w:eastAsia="en-US" w:bidi="en-US"/>
      </w:rPr>
    </w:lvl>
    <w:lvl w:ilvl="3" w:tplc="278C9352">
      <w:numFmt w:val="bullet"/>
      <w:lvlText w:val="•"/>
      <w:lvlJc w:val="left"/>
      <w:pPr>
        <w:ind w:left="1787" w:hanging="272"/>
      </w:pPr>
      <w:rPr>
        <w:rFonts w:hint="default"/>
        <w:lang w:val="en-US" w:eastAsia="en-US" w:bidi="en-US"/>
      </w:rPr>
    </w:lvl>
    <w:lvl w:ilvl="4" w:tplc="3814DABE">
      <w:numFmt w:val="bullet"/>
      <w:lvlText w:val="•"/>
      <w:lvlJc w:val="left"/>
      <w:pPr>
        <w:ind w:left="2257" w:hanging="272"/>
      </w:pPr>
      <w:rPr>
        <w:rFonts w:hint="default"/>
        <w:lang w:val="en-US" w:eastAsia="en-US" w:bidi="en-US"/>
      </w:rPr>
    </w:lvl>
    <w:lvl w:ilvl="5" w:tplc="33E42A8C">
      <w:numFmt w:val="bullet"/>
      <w:lvlText w:val="•"/>
      <w:lvlJc w:val="left"/>
      <w:pPr>
        <w:ind w:left="2726" w:hanging="272"/>
      </w:pPr>
      <w:rPr>
        <w:rFonts w:hint="default"/>
        <w:lang w:val="en-US" w:eastAsia="en-US" w:bidi="en-US"/>
      </w:rPr>
    </w:lvl>
    <w:lvl w:ilvl="6" w:tplc="93303440">
      <w:numFmt w:val="bullet"/>
      <w:lvlText w:val="•"/>
      <w:lvlJc w:val="left"/>
      <w:pPr>
        <w:ind w:left="3195" w:hanging="272"/>
      </w:pPr>
      <w:rPr>
        <w:rFonts w:hint="default"/>
        <w:lang w:val="en-US" w:eastAsia="en-US" w:bidi="en-US"/>
      </w:rPr>
    </w:lvl>
    <w:lvl w:ilvl="7" w:tplc="C2280EAA">
      <w:numFmt w:val="bullet"/>
      <w:lvlText w:val="•"/>
      <w:lvlJc w:val="left"/>
      <w:pPr>
        <w:ind w:left="3665" w:hanging="272"/>
      </w:pPr>
      <w:rPr>
        <w:rFonts w:hint="default"/>
        <w:lang w:val="en-US" w:eastAsia="en-US" w:bidi="en-US"/>
      </w:rPr>
    </w:lvl>
    <w:lvl w:ilvl="8" w:tplc="D616CB32">
      <w:numFmt w:val="bullet"/>
      <w:lvlText w:val="•"/>
      <w:lvlJc w:val="left"/>
      <w:pPr>
        <w:ind w:left="4134" w:hanging="272"/>
      </w:pPr>
      <w:rPr>
        <w:rFonts w:hint="default"/>
        <w:lang w:val="en-US" w:eastAsia="en-US" w:bidi="en-US"/>
      </w:rPr>
    </w:lvl>
  </w:abstractNum>
  <w:abstractNum w:abstractNumId="23" w15:restartNumberingAfterBreak="0">
    <w:nsid w:val="3B393297"/>
    <w:multiLevelType w:val="hybridMultilevel"/>
    <w:tmpl w:val="09B82E16"/>
    <w:lvl w:ilvl="0" w:tplc="79867AF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F7D2F2B2">
      <w:numFmt w:val="bullet"/>
      <w:lvlText w:val="•"/>
      <w:lvlJc w:val="left"/>
      <w:pPr>
        <w:ind w:left="849" w:hanging="272"/>
      </w:pPr>
      <w:rPr>
        <w:rFonts w:hint="default"/>
        <w:lang w:val="en-US" w:eastAsia="en-US" w:bidi="en-US"/>
      </w:rPr>
    </w:lvl>
    <w:lvl w:ilvl="2" w:tplc="22903300">
      <w:numFmt w:val="bullet"/>
      <w:lvlText w:val="•"/>
      <w:lvlJc w:val="left"/>
      <w:pPr>
        <w:ind w:left="1318" w:hanging="272"/>
      </w:pPr>
      <w:rPr>
        <w:rFonts w:hint="default"/>
        <w:lang w:val="en-US" w:eastAsia="en-US" w:bidi="en-US"/>
      </w:rPr>
    </w:lvl>
    <w:lvl w:ilvl="3" w:tplc="DC203908">
      <w:numFmt w:val="bullet"/>
      <w:lvlText w:val="•"/>
      <w:lvlJc w:val="left"/>
      <w:pPr>
        <w:ind w:left="1787" w:hanging="272"/>
      </w:pPr>
      <w:rPr>
        <w:rFonts w:hint="default"/>
        <w:lang w:val="en-US" w:eastAsia="en-US" w:bidi="en-US"/>
      </w:rPr>
    </w:lvl>
    <w:lvl w:ilvl="4" w:tplc="73A62F50">
      <w:numFmt w:val="bullet"/>
      <w:lvlText w:val="•"/>
      <w:lvlJc w:val="left"/>
      <w:pPr>
        <w:ind w:left="2257" w:hanging="272"/>
      </w:pPr>
      <w:rPr>
        <w:rFonts w:hint="default"/>
        <w:lang w:val="en-US" w:eastAsia="en-US" w:bidi="en-US"/>
      </w:rPr>
    </w:lvl>
    <w:lvl w:ilvl="5" w:tplc="9F20F6B8">
      <w:numFmt w:val="bullet"/>
      <w:lvlText w:val="•"/>
      <w:lvlJc w:val="left"/>
      <w:pPr>
        <w:ind w:left="2726" w:hanging="272"/>
      </w:pPr>
      <w:rPr>
        <w:rFonts w:hint="default"/>
        <w:lang w:val="en-US" w:eastAsia="en-US" w:bidi="en-US"/>
      </w:rPr>
    </w:lvl>
    <w:lvl w:ilvl="6" w:tplc="79C29C00">
      <w:numFmt w:val="bullet"/>
      <w:lvlText w:val="•"/>
      <w:lvlJc w:val="left"/>
      <w:pPr>
        <w:ind w:left="3195" w:hanging="272"/>
      </w:pPr>
      <w:rPr>
        <w:rFonts w:hint="default"/>
        <w:lang w:val="en-US" w:eastAsia="en-US" w:bidi="en-US"/>
      </w:rPr>
    </w:lvl>
    <w:lvl w:ilvl="7" w:tplc="3D4ABD7C">
      <w:numFmt w:val="bullet"/>
      <w:lvlText w:val="•"/>
      <w:lvlJc w:val="left"/>
      <w:pPr>
        <w:ind w:left="3665" w:hanging="272"/>
      </w:pPr>
      <w:rPr>
        <w:rFonts w:hint="default"/>
        <w:lang w:val="en-US" w:eastAsia="en-US" w:bidi="en-US"/>
      </w:rPr>
    </w:lvl>
    <w:lvl w:ilvl="8" w:tplc="EBFA60EE">
      <w:numFmt w:val="bullet"/>
      <w:lvlText w:val="•"/>
      <w:lvlJc w:val="left"/>
      <w:pPr>
        <w:ind w:left="4134" w:hanging="272"/>
      </w:pPr>
      <w:rPr>
        <w:rFonts w:hint="default"/>
        <w:lang w:val="en-US" w:eastAsia="en-US" w:bidi="en-US"/>
      </w:rPr>
    </w:lvl>
  </w:abstractNum>
  <w:abstractNum w:abstractNumId="24" w15:restartNumberingAfterBreak="0">
    <w:nsid w:val="3C9F565B"/>
    <w:multiLevelType w:val="hybridMultilevel"/>
    <w:tmpl w:val="42AC2BE6"/>
    <w:lvl w:ilvl="0" w:tplc="9D72A928">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FE9AE8E4">
      <w:numFmt w:val="bullet"/>
      <w:lvlText w:val="•"/>
      <w:lvlJc w:val="left"/>
      <w:pPr>
        <w:ind w:left="732" w:hanging="272"/>
      </w:pPr>
      <w:rPr>
        <w:rFonts w:hint="default"/>
        <w:lang w:val="en-US" w:eastAsia="en-US" w:bidi="en-US"/>
      </w:rPr>
    </w:lvl>
    <w:lvl w:ilvl="2" w:tplc="2D52082A">
      <w:numFmt w:val="bullet"/>
      <w:lvlText w:val="•"/>
      <w:lvlJc w:val="left"/>
      <w:pPr>
        <w:ind w:left="1084" w:hanging="272"/>
      </w:pPr>
      <w:rPr>
        <w:rFonts w:hint="default"/>
        <w:lang w:val="en-US" w:eastAsia="en-US" w:bidi="en-US"/>
      </w:rPr>
    </w:lvl>
    <w:lvl w:ilvl="3" w:tplc="82E88432">
      <w:numFmt w:val="bullet"/>
      <w:lvlText w:val="•"/>
      <w:lvlJc w:val="left"/>
      <w:pPr>
        <w:ind w:left="1436" w:hanging="272"/>
      </w:pPr>
      <w:rPr>
        <w:rFonts w:hint="default"/>
        <w:lang w:val="en-US" w:eastAsia="en-US" w:bidi="en-US"/>
      </w:rPr>
    </w:lvl>
    <w:lvl w:ilvl="4" w:tplc="1690D11E">
      <w:numFmt w:val="bullet"/>
      <w:lvlText w:val="•"/>
      <w:lvlJc w:val="left"/>
      <w:pPr>
        <w:ind w:left="1788" w:hanging="272"/>
      </w:pPr>
      <w:rPr>
        <w:rFonts w:hint="default"/>
        <w:lang w:val="en-US" w:eastAsia="en-US" w:bidi="en-US"/>
      </w:rPr>
    </w:lvl>
    <w:lvl w:ilvl="5" w:tplc="FD4CE674">
      <w:numFmt w:val="bullet"/>
      <w:lvlText w:val="•"/>
      <w:lvlJc w:val="left"/>
      <w:pPr>
        <w:ind w:left="2140" w:hanging="272"/>
      </w:pPr>
      <w:rPr>
        <w:rFonts w:hint="default"/>
        <w:lang w:val="en-US" w:eastAsia="en-US" w:bidi="en-US"/>
      </w:rPr>
    </w:lvl>
    <w:lvl w:ilvl="6" w:tplc="9A4AAFC8">
      <w:numFmt w:val="bullet"/>
      <w:lvlText w:val="•"/>
      <w:lvlJc w:val="left"/>
      <w:pPr>
        <w:ind w:left="2492" w:hanging="272"/>
      </w:pPr>
      <w:rPr>
        <w:rFonts w:hint="default"/>
        <w:lang w:val="en-US" w:eastAsia="en-US" w:bidi="en-US"/>
      </w:rPr>
    </w:lvl>
    <w:lvl w:ilvl="7" w:tplc="06229B78">
      <w:numFmt w:val="bullet"/>
      <w:lvlText w:val="•"/>
      <w:lvlJc w:val="left"/>
      <w:pPr>
        <w:ind w:left="2844" w:hanging="272"/>
      </w:pPr>
      <w:rPr>
        <w:rFonts w:hint="default"/>
        <w:lang w:val="en-US" w:eastAsia="en-US" w:bidi="en-US"/>
      </w:rPr>
    </w:lvl>
    <w:lvl w:ilvl="8" w:tplc="C422C710">
      <w:numFmt w:val="bullet"/>
      <w:lvlText w:val="•"/>
      <w:lvlJc w:val="left"/>
      <w:pPr>
        <w:ind w:left="3196" w:hanging="272"/>
      </w:pPr>
      <w:rPr>
        <w:rFonts w:hint="default"/>
        <w:lang w:val="en-US" w:eastAsia="en-US" w:bidi="en-US"/>
      </w:rPr>
    </w:lvl>
  </w:abstractNum>
  <w:abstractNum w:abstractNumId="25" w15:restartNumberingAfterBreak="0">
    <w:nsid w:val="40DE3F1D"/>
    <w:multiLevelType w:val="hybridMultilevel"/>
    <w:tmpl w:val="F1501684"/>
    <w:lvl w:ilvl="0" w:tplc="2F02AC20">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C448A06C">
      <w:numFmt w:val="bullet"/>
      <w:lvlText w:val="•"/>
      <w:lvlJc w:val="left"/>
      <w:pPr>
        <w:ind w:left="814" w:hanging="272"/>
      </w:pPr>
      <w:rPr>
        <w:rFonts w:hint="default"/>
        <w:lang w:val="en-US" w:eastAsia="en-US" w:bidi="en-US"/>
      </w:rPr>
    </w:lvl>
    <w:lvl w:ilvl="2" w:tplc="E29C0F7A">
      <w:numFmt w:val="bullet"/>
      <w:lvlText w:val="•"/>
      <w:lvlJc w:val="left"/>
      <w:pPr>
        <w:ind w:left="1249" w:hanging="272"/>
      </w:pPr>
      <w:rPr>
        <w:rFonts w:hint="default"/>
        <w:lang w:val="en-US" w:eastAsia="en-US" w:bidi="en-US"/>
      </w:rPr>
    </w:lvl>
    <w:lvl w:ilvl="3" w:tplc="F71EFD7E">
      <w:numFmt w:val="bullet"/>
      <w:lvlText w:val="•"/>
      <w:lvlJc w:val="left"/>
      <w:pPr>
        <w:ind w:left="1683" w:hanging="272"/>
      </w:pPr>
      <w:rPr>
        <w:rFonts w:hint="default"/>
        <w:lang w:val="en-US" w:eastAsia="en-US" w:bidi="en-US"/>
      </w:rPr>
    </w:lvl>
    <w:lvl w:ilvl="4" w:tplc="5B58AAEE">
      <w:numFmt w:val="bullet"/>
      <w:lvlText w:val="•"/>
      <w:lvlJc w:val="left"/>
      <w:pPr>
        <w:ind w:left="2118" w:hanging="272"/>
      </w:pPr>
      <w:rPr>
        <w:rFonts w:hint="default"/>
        <w:lang w:val="en-US" w:eastAsia="en-US" w:bidi="en-US"/>
      </w:rPr>
    </w:lvl>
    <w:lvl w:ilvl="5" w:tplc="E5BE33BC">
      <w:numFmt w:val="bullet"/>
      <w:lvlText w:val="•"/>
      <w:lvlJc w:val="left"/>
      <w:pPr>
        <w:ind w:left="2552" w:hanging="272"/>
      </w:pPr>
      <w:rPr>
        <w:rFonts w:hint="default"/>
        <w:lang w:val="en-US" w:eastAsia="en-US" w:bidi="en-US"/>
      </w:rPr>
    </w:lvl>
    <w:lvl w:ilvl="6" w:tplc="118A5312">
      <w:numFmt w:val="bullet"/>
      <w:lvlText w:val="•"/>
      <w:lvlJc w:val="left"/>
      <w:pPr>
        <w:ind w:left="2987" w:hanging="272"/>
      </w:pPr>
      <w:rPr>
        <w:rFonts w:hint="default"/>
        <w:lang w:val="en-US" w:eastAsia="en-US" w:bidi="en-US"/>
      </w:rPr>
    </w:lvl>
    <w:lvl w:ilvl="7" w:tplc="6D10A222">
      <w:numFmt w:val="bullet"/>
      <w:lvlText w:val="•"/>
      <w:lvlJc w:val="left"/>
      <w:pPr>
        <w:ind w:left="3421" w:hanging="272"/>
      </w:pPr>
      <w:rPr>
        <w:rFonts w:hint="default"/>
        <w:lang w:val="en-US" w:eastAsia="en-US" w:bidi="en-US"/>
      </w:rPr>
    </w:lvl>
    <w:lvl w:ilvl="8" w:tplc="5E74ECEC">
      <w:numFmt w:val="bullet"/>
      <w:lvlText w:val="•"/>
      <w:lvlJc w:val="left"/>
      <w:pPr>
        <w:ind w:left="3856" w:hanging="272"/>
      </w:pPr>
      <w:rPr>
        <w:rFonts w:hint="default"/>
        <w:lang w:val="en-US" w:eastAsia="en-US" w:bidi="en-US"/>
      </w:rPr>
    </w:lvl>
  </w:abstractNum>
  <w:abstractNum w:abstractNumId="26" w15:restartNumberingAfterBreak="0">
    <w:nsid w:val="472F1A66"/>
    <w:multiLevelType w:val="hybridMultilevel"/>
    <w:tmpl w:val="E3F26D1A"/>
    <w:lvl w:ilvl="0" w:tplc="F384987E">
      <w:numFmt w:val="bullet"/>
      <w:lvlText w:val=""/>
      <w:lvlJc w:val="left"/>
      <w:pPr>
        <w:ind w:left="224" w:hanging="217"/>
      </w:pPr>
      <w:rPr>
        <w:rFonts w:ascii="Symbol" w:eastAsia="Symbol" w:hAnsi="Symbol" w:cs="Symbol" w:hint="default"/>
        <w:w w:val="100"/>
        <w:sz w:val="22"/>
        <w:szCs w:val="22"/>
        <w:lang w:val="en-US" w:eastAsia="en-US" w:bidi="en-US"/>
      </w:rPr>
    </w:lvl>
    <w:lvl w:ilvl="1" w:tplc="ACF8505C">
      <w:numFmt w:val="bullet"/>
      <w:lvlText w:val="•"/>
      <w:lvlJc w:val="left"/>
      <w:pPr>
        <w:ind w:left="1250" w:hanging="217"/>
      </w:pPr>
      <w:rPr>
        <w:rFonts w:hint="default"/>
        <w:lang w:val="en-US" w:eastAsia="en-US" w:bidi="en-US"/>
      </w:rPr>
    </w:lvl>
    <w:lvl w:ilvl="2" w:tplc="38E89DC0">
      <w:numFmt w:val="bullet"/>
      <w:lvlText w:val="•"/>
      <w:lvlJc w:val="left"/>
      <w:pPr>
        <w:ind w:left="2280" w:hanging="217"/>
      </w:pPr>
      <w:rPr>
        <w:rFonts w:hint="default"/>
        <w:lang w:val="en-US" w:eastAsia="en-US" w:bidi="en-US"/>
      </w:rPr>
    </w:lvl>
    <w:lvl w:ilvl="3" w:tplc="7D4EA3EC">
      <w:numFmt w:val="bullet"/>
      <w:lvlText w:val="•"/>
      <w:lvlJc w:val="left"/>
      <w:pPr>
        <w:ind w:left="3310" w:hanging="217"/>
      </w:pPr>
      <w:rPr>
        <w:rFonts w:hint="default"/>
        <w:lang w:val="en-US" w:eastAsia="en-US" w:bidi="en-US"/>
      </w:rPr>
    </w:lvl>
    <w:lvl w:ilvl="4" w:tplc="2FD45EDE">
      <w:numFmt w:val="bullet"/>
      <w:lvlText w:val="•"/>
      <w:lvlJc w:val="left"/>
      <w:pPr>
        <w:ind w:left="4340" w:hanging="217"/>
      </w:pPr>
      <w:rPr>
        <w:rFonts w:hint="default"/>
        <w:lang w:val="en-US" w:eastAsia="en-US" w:bidi="en-US"/>
      </w:rPr>
    </w:lvl>
    <w:lvl w:ilvl="5" w:tplc="CF266BF4">
      <w:numFmt w:val="bullet"/>
      <w:lvlText w:val="•"/>
      <w:lvlJc w:val="left"/>
      <w:pPr>
        <w:ind w:left="5370" w:hanging="217"/>
      </w:pPr>
      <w:rPr>
        <w:rFonts w:hint="default"/>
        <w:lang w:val="en-US" w:eastAsia="en-US" w:bidi="en-US"/>
      </w:rPr>
    </w:lvl>
    <w:lvl w:ilvl="6" w:tplc="D408CAAE">
      <w:numFmt w:val="bullet"/>
      <w:lvlText w:val="•"/>
      <w:lvlJc w:val="left"/>
      <w:pPr>
        <w:ind w:left="6400" w:hanging="217"/>
      </w:pPr>
      <w:rPr>
        <w:rFonts w:hint="default"/>
        <w:lang w:val="en-US" w:eastAsia="en-US" w:bidi="en-US"/>
      </w:rPr>
    </w:lvl>
    <w:lvl w:ilvl="7" w:tplc="09EE5962">
      <w:numFmt w:val="bullet"/>
      <w:lvlText w:val="•"/>
      <w:lvlJc w:val="left"/>
      <w:pPr>
        <w:ind w:left="7430" w:hanging="217"/>
      </w:pPr>
      <w:rPr>
        <w:rFonts w:hint="default"/>
        <w:lang w:val="en-US" w:eastAsia="en-US" w:bidi="en-US"/>
      </w:rPr>
    </w:lvl>
    <w:lvl w:ilvl="8" w:tplc="811C9BBC">
      <w:numFmt w:val="bullet"/>
      <w:lvlText w:val="•"/>
      <w:lvlJc w:val="left"/>
      <w:pPr>
        <w:ind w:left="8460" w:hanging="217"/>
      </w:pPr>
      <w:rPr>
        <w:rFonts w:hint="default"/>
        <w:lang w:val="en-US" w:eastAsia="en-US" w:bidi="en-US"/>
      </w:rPr>
    </w:lvl>
  </w:abstractNum>
  <w:abstractNum w:abstractNumId="27" w15:restartNumberingAfterBreak="0">
    <w:nsid w:val="511F6A18"/>
    <w:multiLevelType w:val="hybridMultilevel"/>
    <w:tmpl w:val="D8467C70"/>
    <w:lvl w:ilvl="0" w:tplc="4F108BE8">
      <w:numFmt w:val="bullet"/>
      <w:lvlText w:val="☐"/>
      <w:lvlJc w:val="left"/>
      <w:pPr>
        <w:ind w:left="812" w:hanging="272"/>
      </w:pPr>
      <w:rPr>
        <w:rFonts w:ascii="MS Gothic" w:eastAsia="MS Gothic" w:hAnsi="MS Gothic" w:cs="MS Gothic" w:hint="default"/>
        <w:color w:val="0000FF"/>
        <w:w w:val="100"/>
        <w:sz w:val="22"/>
        <w:szCs w:val="22"/>
        <w:lang w:val="en-US" w:eastAsia="en-US" w:bidi="en-US"/>
      </w:rPr>
    </w:lvl>
    <w:lvl w:ilvl="1" w:tplc="B446696E">
      <w:numFmt w:val="bullet"/>
      <w:lvlText w:val="☐"/>
      <w:lvlJc w:val="left"/>
      <w:pPr>
        <w:ind w:left="924" w:hanging="272"/>
      </w:pPr>
      <w:rPr>
        <w:rFonts w:ascii="MS Gothic" w:eastAsia="MS Gothic" w:hAnsi="MS Gothic" w:cs="MS Gothic" w:hint="default"/>
        <w:color w:val="0000FF"/>
        <w:w w:val="100"/>
        <w:sz w:val="22"/>
        <w:szCs w:val="22"/>
        <w:lang w:val="en-US" w:eastAsia="en-US" w:bidi="en-US"/>
      </w:rPr>
    </w:lvl>
    <w:lvl w:ilvl="2" w:tplc="214E19D0">
      <w:numFmt w:val="bullet"/>
      <w:lvlText w:val="•"/>
      <w:lvlJc w:val="left"/>
      <w:pPr>
        <w:ind w:left="1130" w:hanging="272"/>
      </w:pPr>
      <w:rPr>
        <w:rFonts w:hint="default"/>
        <w:lang w:val="en-US" w:eastAsia="en-US" w:bidi="en-US"/>
      </w:rPr>
    </w:lvl>
    <w:lvl w:ilvl="3" w:tplc="B0AA135E">
      <w:numFmt w:val="bullet"/>
      <w:lvlText w:val="•"/>
      <w:lvlJc w:val="left"/>
      <w:pPr>
        <w:ind w:left="2315" w:hanging="272"/>
      </w:pPr>
      <w:rPr>
        <w:rFonts w:hint="default"/>
        <w:lang w:val="en-US" w:eastAsia="en-US" w:bidi="en-US"/>
      </w:rPr>
    </w:lvl>
    <w:lvl w:ilvl="4" w:tplc="57B409F0">
      <w:numFmt w:val="bullet"/>
      <w:lvlText w:val="•"/>
      <w:lvlJc w:val="left"/>
      <w:pPr>
        <w:ind w:left="3500" w:hanging="272"/>
      </w:pPr>
      <w:rPr>
        <w:rFonts w:hint="default"/>
        <w:lang w:val="en-US" w:eastAsia="en-US" w:bidi="en-US"/>
      </w:rPr>
    </w:lvl>
    <w:lvl w:ilvl="5" w:tplc="A754D67C">
      <w:numFmt w:val="bullet"/>
      <w:lvlText w:val="•"/>
      <w:lvlJc w:val="left"/>
      <w:pPr>
        <w:ind w:left="4685" w:hanging="272"/>
      </w:pPr>
      <w:rPr>
        <w:rFonts w:hint="default"/>
        <w:lang w:val="en-US" w:eastAsia="en-US" w:bidi="en-US"/>
      </w:rPr>
    </w:lvl>
    <w:lvl w:ilvl="6" w:tplc="F81C0508">
      <w:numFmt w:val="bullet"/>
      <w:lvlText w:val="•"/>
      <w:lvlJc w:val="left"/>
      <w:pPr>
        <w:ind w:left="5870" w:hanging="272"/>
      </w:pPr>
      <w:rPr>
        <w:rFonts w:hint="default"/>
        <w:lang w:val="en-US" w:eastAsia="en-US" w:bidi="en-US"/>
      </w:rPr>
    </w:lvl>
    <w:lvl w:ilvl="7" w:tplc="788AE52C">
      <w:numFmt w:val="bullet"/>
      <w:lvlText w:val="•"/>
      <w:lvlJc w:val="left"/>
      <w:pPr>
        <w:ind w:left="7055" w:hanging="272"/>
      </w:pPr>
      <w:rPr>
        <w:rFonts w:hint="default"/>
        <w:lang w:val="en-US" w:eastAsia="en-US" w:bidi="en-US"/>
      </w:rPr>
    </w:lvl>
    <w:lvl w:ilvl="8" w:tplc="8FBEEF2E">
      <w:numFmt w:val="bullet"/>
      <w:lvlText w:val="•"/>
      <w:lvlJc w:val="left"/>
      <w:pPr>
        <w:ind w:left="8240" w:hanging="272"/>
      </w:pPr>
      <w:rPr>
        <w:rFonts w:hint="default"/>
        <w:lang w:val="en-US" w:eastAsia="en-US" w:bidi="en-US"/>
      </w:rPr>
    </w:lvl>
  </w:abstractNum>
  <w:abstractNum w:abstractNumId="28" w15:restartNumberingAfterBreak="0">
    <w:nsid w:val="53302926"/>
    <w:multiLevelType w:val="hybridMultilevel"/>
    <w:tmpl w:val="9C1C5534"/>
    <w:lvl w:ilvl="0" w:tplc="470627F4">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1526D7B2">
      <w:numFmt w:val="bullet"/>
      <w:lvlText w:val="•"/>
      <w:lvlJc w:val="left"/>
      <w:pPr>
        <w:ind w:left="831" w:hanging="272"/>
      </w:pPr>
      <w:rPr>
        <w:rFonts w:hint="default"/>
        <w:lang w:val="en-US" w:eastAsia="en-US" w:bidi="en-US"/>
      </w:rPr>
    </w:lvl>
    <w:lvl w:ilvl="2" w:tplc="5E041E96">
      <w:numFmt w:val="bullet"/>
      <w:lvlText w:val="•"/>
      <w:lvlJc w:val="left"/>
      <w:pPr>
        <w:ind w:left="1283" w:hanging="272"/>
      </w:pPr>
      <w:rPr>
        <w:rFonts w:hint="default"/>
        <w:lang w:val="en-US" w:eastAsia="en-US" w:bidi="en-US"/>
      </w:rPr>
    </w:lvl>
    <w:lvl w:ilvl="3" w:tplc="D426760C">
      <w:numFmt w:val="bullet"/>
      <w:lvlText w:val="•"/>
      <w:lvlJc w:val="left"/>
      <w:pPr>
        <w:ind w:left="1735" w:hanging="272"/>
      </w:pPr>
      <w:rPr>
        <w:rFonts w:hint="default"/>
        <w:lang w:val="en-US" w:eastAsia="en-US" w:bidi="en-US"/>
      </w:rPr>
    </w:lvl>
    <w:lvl w:ilvl="4" w:tplc="07D4CD4E">
      <w:numFmt w:val="bullet"/>
      <w:lvlText w:val="•"/>
      <w:lvlJc w:val="left"/>
      <w:pPr>
        <w:ind w:left="2187" w:hanging="272"/>
      </w:pPr>
      <w:rPr>
        <w:rFonts w:hint="default"/>
        <w:lang w:val="en-US" w:eastAsia="en-US" w:bidi="en-US"/>
      </w:rPr>
    </w:lvl>
    <w:lvl w:ilvl="5" w:tplc="D9DEC9AC">
      <w:numFmt w:val="bullet"/>
      <w:lvlText w:val="•"/>
      <w:lvlJc w:val="left"/>
      <w:pPr>
        <w:ind w:left="2639" w:hanging="272"/>
      </w:pPr>
      <w:rPr>
        <w:rFonts w:hint="default"/>
        <w:lang w:val="en-US" w:eastAsia="en-US" w:bidi="en-US"/>
      </w:rPr>
    </w:lvl>
    <w:lvl w:ilvl="6" w:tplc="6EB6C0E0">
      <w:numFmt w:val="bullet"/>
      <w:lvlText w:val="•"/>
      <w:lvlJc w:val="left"/>
      <w:pPr>
        <w:ind w:left="3090" w:hanging="272"/>
      </w:pPr>
      <w:rPr>
        <w:rFonts w:hint="default"/>
        <w:lang w:val="en-US" w:eastAsia="en-US" w:bidi="en-US"/>
      </w:rPr>
    </w:lvl>
    <w:lvl w:ilvl="7" w:tplc="F22AF2E8">
      <w:numFmt w:val="bullet"/>
      <w:lvlText w:val="•"/>
      <w:lvlJc w:val="left"/>
      <w:pPr>
        <w:ind w:left="3542" w:hanging="272"/>
      </w:pPr>
      <w:rPr>
        <w:rFonts w:hint="default"/>
        <w:lang w:val="en-US" w:eastAsia="en-US" w:bidi="en-US"/>
      </w:rPr>
    </w:lvl>
    <w:lvl w:ilvl="8" w:tplc="4D9A8476">
      <w:numFmt w:val="bullet"/>
      <w:lvlText w:val="•"/>
      <w:lvlJc w:val="left"/>
      <w:pPr>
        <w:ind w:left="3994" w:hanging="272"/>
      </w:pPr>
      <w:rPr>
        <w:rFonts w:hint="default"/>
        <w:lang w:val="en-US" w:eastAsia="en-US" w:bidi="en-US"/>
      </w:rPr>
    </w:lvl>
  </w:abstractNum>
  <w:abstractNum w:abstractNumId="29" w15:restartNumberingAfterBreak="0">
    <w:nsid w:val="57371BD7"/>
    <w:multiLevelType w:val="hybridMultilevel"/>
    <w:tmpl w:val="8EC829F8"/>
    <w:lvl w:ilvl="0" w:tplc="808CEB2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0A25634">
      <w:numFmt w:val="bullet"/>
      <w:lvlText w:val="•"/>
      <w:lvlJc w:val="left"/>
      <w:pPr>
        <w:ind w:left="849" w:hanging="272"/>
      </w:pPr>
      <w:rPr>
        <w:rFonts w:hint="default"/>
        <w:lang w:val="en-US" w:eastAsia="en-US" w:bidi="en-US"/>
      </w:rPr>
    </w:lvl>
    <w:lvl w:ilvl="2" w:tplc="8D38353A">
      <w:numFmt w:val="bullet"/>
      <w:lvlText w:val="•"/>
      <w:lvlJc w:val="left"/>
      <w:pPr>
        <w:ind w:left="1318" w:hanging="272"/>
      </w:pPr>
      <w:rPr>
        <w:rFonts w:hint="default"/>
        <w:lang w:val="en-US" w:eastAsia="en-US" w:bidi="en-US"/>
      </w:rPr>
    </w:lvl>
    <w:lvl w:ilvl="3" w:tplc="59D0EB7E">
      <w:numFmt w:val="bullet"/>
      <w:lvlText w:val="•"/>
      <w:lvlJc w:val="left"/>
      <w:pPr>
        <w:ind w:left="1787" w:hanging="272"/>
      </w:pPr>
      <w:rPr>
        <w:rFonts w:hint="default"/>
        <w:lang w:val="en-US" w:eastAsia="en-US" w:bidi="en-US"/>
      </w:rPr>
    </w:lvl>
    <w:lvl w:ilvl="4" w:tplc="02E456FA">
      <w:numFmt w:val="bullet"/>
      <w:lvlText w:val="•"/>
      <w:lvlJc w:val="left"/>
      <w:pPr>
        <w:ind w:left="2257" w:hanging="272"/>
      </w:pPr>
      <w:rPr>
        <w:rFonts w:hint="default"/>
        <w:lang w:val="en-US" w:eastAsia="en-US" w:bidi="en-US"/>
      </w:rPr>
    </w:lvl>
    <w:lvl w:ilvl="5" w:tplc="3F46CD66">
      <w:numFmt w:val="bullet"/>
      <w:lvlText w:val="•"/>
      <w:lvlJc w:val="left"/>
      <w:pPr>
        <w:ind w:left="2726" w:hanging="272"/>
      </w:pPr>
      <w:rPr>
        <w:rFonts w:hint="default"/>
        <w:lang w:val="en-US" w:eastAsia="en-US" w:bidi="en-US"/>
      </w:rPr>
    </w:lvl>
    <w:lvl w:ilvl="6" w:tplc="69787A12">
      <w:numFmt w:val="bullet"/>
      <w:lvlText w:val="•"/>
      <w:lvlJc w:val="left"/>
      <w:pPr>
        <w:ind w:left="3195" w:hanging="272"/>
      </w:pPr>
      <w:rPr>
        <w:rFonts w:hint="default"/>
        <w:lang w:val="en-US" w:eastAsia="en-US" w:bidi="en-US"/>
      </w:rPr>
    </w:lvl>
    <w:lvl w:ilvl="7" w:tplc="A7722EC8">
      <w:numFmt w:val="bullet"/>
      <w:lvlText w:val="•"/>
      <w:lvlJc w:val="left"/>
      <w:pPr>
        <w:ind w:left="3665" w:hanging="272"/>
      </w:pPr>
      <w:rPr>
        <w:rFonts w:hint="default"/>
        <w:lang w:val="en-US" w:eastAsia="en-US" w:bidi="en-US"/>
      </w:rPr>
    </w:lvl>
    <w:lvl w:ilvl="8" w:tplc="043CEDD0">
      <w:numFmt w:val="bullet"/>
      <w:lvlText w:val="•"/>
      <w:lvlJc w:val="left"/>
      <w:pPr>
        <w:ind w:left="4134" w:hanging="272"/>
      </w:pPr>
      <w:rPr>
        <w:rFonts w:hint="default"/>
        <w:lang w:val="en-US" w:eastAsia="en-US" w:bidi="en-US"/>
      </w:rPr>
    </w:lvl>
  </w:abstractNum>
  <w:abstractNum w:abstractNumId="30" w15:restartNumberingAfterBreak="0">
    <w:nsid w:val="59F70F2B"/>
    <w:multiLevelType w:val="hybridMultilevel"/>
    <w:tmpl w:val="136EC5C4"/>
    <w:lvl w:ilvl="0" w:tplc="9EFEEFB4">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C72F7B2">
      <w:numFmt w:val="bullet"/>
      <w:lvlText w:val="•"/>
      <w:lvlJc w:val="left"/>
      <w:pPr>
        <w:ind w:left="849" w:hanging="272"/>
      </w:pPr>
      <w:rPr>
        <w:rFonts w:hint="default"/>
        <w:lang w:val="en-US" w:eastAsia="en-US" w:bidi="en-US"/>
      </w:rPr>
    </w:lvl>
    <w:lvl w:ilvl="2" w:tplc="EF064DE6">
      <w:numFmt w:val="bullet"/>
      <w:lvlText w:val="•"/>
      <w:lvlJc w:val="left"/>
      <w:pPr>
        <w:ind w:left="1318" w:hanging="272"/>
      </w:pPr>
      <w:rPr>
        <w:rFonts w:hint="default"/>
        <w:lang w:val="en-US" w:eastAsia="en-US" w:bidi="en-US"/>
      </w:rPr>
    </w:lvl>
    <w:lvl w:ilvl="3" w:tplc="CF848A66">
      <w:numFmt w:val="bullet"/>
      <w:lvlText w:val="•"/>
      <w:lvlJc w:val="left"/>
      <w:pPr>
        <w:ind w:left="1787" w:hanging="272"/>
      </w:pPr>
      <w:rPr>
        <w:rFonts w:hint="default"/>
        <w:lang w:val="en-US" w:eastAsia="en-US" w:bidi="en-US"/>
      </w:rPr>
    </w:lvl>
    <w:lvl w:ilvl="4" w:tplc="F92EF1A2">
      <w:numFmt w:val="bullet"/>
      <w:lvlText w:val="•"/>
      <w:lvlJc w:val="left"/>
      <w:pPr>
        <w:ind w:left="2257" w:hanging="272"/>
      </w:pPr>
      <w:rPr>
        <w:rFonts w:hint="default"/>
        <w:lang w:val="en-US" w:eastAsia="en-US" w:bidi="en-US"/>
      </w:rPr>
    </w:lvl>
    <w:lvl w:ilvl="5" w:tplc="99A4B09E">
      <w:numFmt w:val="bullet"/>
      <w:lvlText w:val="•"/>
      <w:lvlJc w:val="left"/>
      <w:pPr>
        <w:ind w:left="2726" w:hanging="272"/>
      </w:pPr>
      <w:rPr>
        <w:rFonts w:hint="default"/>
        <w:lang w:val="en-US" w:eastAsia="en-US" w:bidi="en-US"/>
      </w:rPr>
    </w:lvl>
    <w:lvl w:ilvl="6" w:tplc="34784AD4">
      <w:numFmt w:val="bullet"/>
      <w:lvlText w:val="•"/>
      <w:lvlJc w:val="left"/>
      <w:pPr>
        <w:ind w:left="3195" w:hanging="272"/>
      </w:pPr>
      <w:rPr>
        <w:rFonts w:hint="default"/>
        <w:lang w:val="en-US" w:eastAsia="en-US" w:bidi="en-US"/>
      </w:rPr>
    </w:lvl>
    <w:lvl w:ilvl="7" w:tplc="029C7912">
      <w:numFmt w:val="bullet"/>
      <w:lvlText w:val="•"/>
      <w:lvlJc w:val="left"/>
      <w:pPr>
        <w:ind w:left="3665" w:hanging="272"/>
      </w:pPr>
      <w:rPr>
        <w:rFonts w:hint="default"/>
        <w:lang w:val="en-US" w:eastAsia="en-US" w:bidi="en-US"/>
      </w:rPr>
    </w:lvl>
    <w:lvl w:ilvl="8" w:tplc="06487C1A">
      <w:numFmt w:val="bullet"/>
      <w:lvlText w:val="•"/>
      <w:lvlJc w:val="left"/>
      <w:pPr>
        <w:ind w:left="4134" w:hanging="272"/>
      </w:pPr>
      <w:rPr>
        <w:rFonts w:hint="default"/>
        <w:lang w:val="en-US" w:eastAsia="en-US" w:bidi="en-US"/>
      </w:rPr>
    </w:lvl>
  </w:abstractNum>
  <w:abstractNum w:abstractNumId="31" w15:restartNumberingAfterBreak="0">
    <w:nsid w:val="5B8670B1"/>
    <w:multiLevelType w:val="hybridMultilevel"/>
    <w:tmpl w:val="1A3841B2"/>
    <w:lvl w:ilvl="0" w:tplc="CD84E890">
      <w:numFmt w:val="bullet"/>
      <w:lvlText w:val="☐"/>
      <w:lvlJc w:val="left"/>
      <w:pPr>
        <w:ind w:left="329" w:hanging="222"/>
      </w:pPr>
      <w:rPr>
        <w:rFonts w:ascii="MS Gothic" w:eastAsia="MS Gothic" w:hAnsi="MS Gothic" w:cs="MS Gothic" w:hint="default"/>
        <w:color w:val="0000FF"/>
        <w:spacing w:val="-29"/>
        <w:w w:val="100"/>
        <w:sz w:val="20"/>
        <w:szCs w:val="20"/>
        <w:lang w:val="en-US" w:eastAsia="en-US" w:bidi="en-US"/>
      </w:rPr>
    </w:lvl>
    <w:lvl w:ilvl="1" w:tplc="8B8CE1F8">
      <w:numFmt w:val="bullet"/>
      <w:lvlText w:val="•"/>
      <w:lvlJc w:val="left"/>
      <w:pPr>
        <w:ind w:left="678" w:hanging="222"/>
      </w:pPr>
      <w:rPr>
        <w:rFonts w:hint="default"/>
        <w:lang w:val="en-US" w:eastAsia="en-US" w:bidi="en-US"/>
      </w:rPr>
    </w:lvl>
    <w:lvl w:ilvl="2" w:tplc="81587DAC">
      <w:numFmt w:val="bullet"/>
      <w:lvlText w:val="•"/>
      <w:lvlJc w:val="left"/>
      <w:pPr>
        <w:ind w:left="1036" w:hanging="222"/>
      </w:pPr>
      <w:rPr>
        <w:rFonts w:hint="default"/>
        <w:lang w:val="en-US" w:eastAsia="en-US" w:bidi="en-US"/>
      </w:rPr>
    </w:lvl>
    <w:lvl w:ilvl="3" w:tplc="A9909A42">
      <w:numFmt w:val="bullet"/>
      <w:lvlText w:val="•"/>
      <w:lvlJc w:val="left"/>
      <w:pPr>
        <w:ind w:left="1394" w:hanging="222"/>
      </w:pPr>
      <w:rPr>
        <w:rFonts w:hint="default"/>
        <w:lang w:val="en-US" w:eastAsia="en-US" w:bidi="en-US"/>
      </w:rPr>
    </w:lvl>
    <w:lvl w:ilvl="4" w:tplc="54E2E5EA">
      <w:numFmt w:val="bullet"/>
      <w:lvlText w:val="•"/>
      <w:lvlJc w:val="left"/>
      <w:pPr>
        <w:ind w:left="1752" w:hanging="222"/>
      </w:pPr>
      <w:rPr>
        <w:rFonts w:hint="default"/>
        <w:lang w:val="en-US" w:eastAsia="en-US" w:bidi="en-US"/>
      </w:rPr>
    </w:lvl>
    <w:lvl w:ilvl="5" w:tplc="F9B2DBE2">
      <w:numFmt w:val="bullet"/>
      <w:lvlText w:val="•"/>
      <w:lvlJc w:val="left"/>
      <w:pPr>
        <w:ind w:left="2110" w:hanging="222"/>
      </w:pPr>
      <w:rPr>
        <w:rFonts w:hint="default"/>
        <w:lang w:val="en-US" w:eastAsia="en-US" w:bidi="en-US"/>
      </w:rPr>
    </w:lvl>
    <w:lvl w:ilvl="6" w:tplc="243EB394">
      <w:numFmt w:val="bullet"/>
      <w:lvlText w:val="•"/>
      <w:lvlJc w:val="left"/>
      <w:pPr>
        <w:ind w:left="2468" w:hanging="222"/>
      </w:pPr>
      <w:rPr>
        <w:rFonts w:hint="default"/>
        <w:lang w:val="en-US" w:eastAsia="en-US" w:bidi="en-US"/>
      </w:rPr>
    </w:lvl>
    <w:lvl w:ilvl="7" w:tplc="C34002CC">
      <w:numFmt w:val="bullet"/>
      <w:lvlText w:val="•"/>
      <w:lvlJc w:val="left"/>
      <w:pPr>
        <w:ind w:left="2826" w:hanging="222"/>
      </w:pPr>
      <w:rPr>
        <w:rFonts w:hint="default"/>
        <w:lang w:val="en-US" w:eastAsia="en-US" w:bidi="en-US"/>
      </w:rPr>
    </w:lvl>
    <w:lvl w:ilvl="8" w:tplc="C96A79F2">
      <w:numFmt w:val="bullet"/>
      <w:lvlText w:val="•"/>
      <w:lvlJc w:val="left"/>
      <w:pPr>
        <w:ind w:left="3184" w:hanging="222"/>
      </w:pPr>
      <w:rPr>
        <w:rFonts w:hint="default"/>
        <w:lang w:val="en-US" w:eastAsia="en-US" w:bidi="en-US"/>
      </w:rPr>
    </w:lvl>
  </w:abstractNum>
  <w:abstractNum w:abstractNumId="32" w15:restartNumberingAfterBreak="0">
    <w:nsid w:val="5BFC2B67"/>
    <w:multiLevelType w:val="hybridMultilevel"/>
    <w:tmpl w:val="7556CB86"/>
    <w:lvl w:ilvl="0" w:tplc="5C2EC974">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E384D828">
      <w:numFmt w:val="bullet"/>
      <w:lvlText w:val="•"/>
      <w:lvlJc w:val="left"/>
      <w:pPr>
        <w:ind w:left="831" w:hanging="272"/>
      </w:pPr>
      <w:rPr>
        <w:rFonts w:hint="default"/>
        <w:lang w:val="en-US" w:eastAsia="en-US" w:bidi="en-US"/>
      </w:rPr>
    </w:lvl>
    <w:lvl w:ilvl="2" w:tplc="2D9033B2">
      <w:numFmt w:val="bullet"/>
      <w:lvlText w:val="•"/>
      <w:lvlJc w:val="left"/>
      <w:pPr>
        <w:ind w:left="1283" w:hanging="272"/>
      </w:pPr>
      <w:rPr>
        <w:rFonts w:hint="default"/>
        <w:lang w:val="en-US" w:eastAsia="en-US" w:bidi="en-US"/>
      </w:rPr>
    </w:lvl>
    <w:lvl w:ilvl="3" w:tplc="8828D2B4">
      <w:numFmt w:val="bullet"/>
      <w:lvlText w:val="•"/>
      <w:lvlJc w:val="left"/>
      <w:pPr>
        <w:ind w:left="1735" w:hanging="272"/>
      </w:pPr>
      <w:rPr>
        <w:rFonts w:hint="default"/>
        <w:lang w:val="en-US" w:eastAsia="en-US" w:bidi="en-US"/>
      </w:rPr>
    </w:lvl>
    <w:lvl w:ilvl="4" w:tplc="F80A4C80">
      <w:numFmt w:val="bullet"/>
      <w:lvlText w:val="•"/>
      <w:lvlJc w:val="left"/>
      <w:pPr>
        <w:ind w:left="2187" w:hanging="272"/>
      </w:pPr>
      <w:rPr>
        <w:rFonts w:hint="default"/>
        <w:lang w:val="en-US" w:eastAsia="en-US" w:bidi="en-US"/>
      </w:rPr>
    </w:lvl>
    <w:lvl w:ilvl="5" w:tplc="5DBC6652">
      <w:numFmt w:val="bullet"/>
      <w:lvlText w:val="•"/>
      <w:lvlJc w:val="left"/>
      <w:pPr>
        <w:ind w:left="2639" w:hanging="272"/>
      </w:pPr>
      <w:rPr>
        <w:rFonts w:hint="default"/>
        <w:lang w:val="en-US" w:eastAsia="en-US" w:bidi="en-US"/>
      </w:rPr>
    </w:lvl>
    <w:lvl w:ilvl="6" w:tplc="B032DE86">
      <w:numFmt w:val="bullet"/>
      <w:lvlText w:val="•"/>
      <w:lvlJc w:val="left"/>
      <w:pPr>
        <w:ind w:left="3090" w:hanging="272"/>
      </w:pPr>
      <w:rPr>
        <w:rFonts w:hint="default"/>
        <w:lang w:val="en-US" w:eastAsia="en-US" w:bidi="en-US"/>
      </w:rPr>
    </w:lvl>
    <w:lvl w:ilvl="7" w:tplc="3A309394">
      <w:numFmt w:val="bullet"/>
      <w:lvlText w:val="•"/>
      <w:lvlJc w:val="left"/>
      <w:pPr>
        <w:ind w:left="3542" w:hanging="272"/>
      </w:pPr>
      <w:rPr>
        <w:rFonts w:hint="default"/>
        <w:lang w:val="en-US" w:eastAsia="en-US" w:bidi="en-US"/>
      </w:rPr>
    </w:lvl>
    <w:lvl w:ilvl="8" w:tplc="0A301894">
      <w:numFmt w:val="bullet"/>
      <w:lvlText w:val="•"/>
      <w:lvlJc w:val="left"/>
      <w:pPr>
        <w:ind w:left="3994" w:hanging="272"/>
      </w:pPr>
      <w:rPr>
        <w:rFonts w:hint="default"/>
        <w:lang w:val="en-US" w:eastAsia="en-US" w:bidi="en-US"/>
      </w:rPr>
    </w:lvl>
  </w:abstractNum>
  <w:abstractNum w:abstractNumId="33" w15:restartNumberingAfterBreak="0">
    <w:nsid w:val="5C8A5C43"/>
    <w:multiLevelType w:val="hybridMultilevel"/>
    <w:tmpl w:val="6C461DC0"/>
    <w:lvl w:ilvl="0" w:tplc="98CEBA4E">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B888B958">
      <w:numFmt w:val="bullet"/>
      <w:lvlText w:val="•"/>
      <w:lvlJc w:val="left"/>
      <w:pPr>
        <w:ind w:left="814" w:hanging="272"/>
      </w:pPr>
      <w:rPr>
        <w:rFonts w:hint="default"/>
        <w:lang w:val="en-US" w:eastAsia="en-US" w:bidi="en-US"/>
      </w:rPr>
    </w:lvl>
    <w:lvl w:ilvl="2" w:tplc="0F021272">
      <w:numFmt w:val="bullet"/>
      <w:lvlText w:val="•"/>
      <w:lvlJc w:val="left"/>
      <w:pPr>
        <w:ind w:left="1249" w:hanging="272"/>
      </w:pPr>
      <w:rPr>
        <w:rFonts w:hint="default"/>
        <w:lang w:val="en-US" w:eastAsia="en-US" w:bidi="en-US"/>
      </w:rPr>
    </w:lvl>
    <w:lvl w:ilvl="3" w:tplc="01849896">
      <w:numFmt w:val="bullet"/>
      <w:lvlText w:val="•"/>
      <w:lvlJc w:val="left"/>
      <w:pPr>
        <w:ind w:left="1683" w:hanging="272"/>
      </w:pPr>
      <w:rPr>
        <w:rFonts w:hint="default"/>
        <w:lang w:val="en-US" w:eastAsia="en-US" w:bidi="en-US"/>
      </w:rPr>
    </w:lvl>
    <w:lvl w:ilvl="4" w:tplc="5F584924">
      <w:numFmt w:val="bullet"/>
      <w:lvlText w:val="•"/>
      <w:lvlJc w:val="left"/>
      <w:pPr>
        <w:ind w:left="2118" w:hanging="272"/>
      </w:pPr>
      <w:rPr>
        <w:rFonts w:hint="default"/>
        <w:lang w:val="en-US" w:eastAsia="en-US" w:bidi="en-US"/>
      </w:rPr>
    </w:lvl>
    <w:lvl w:ilvl="5" w:tplc="7F821016">
      <w:numFmt w:val="bullet"/>
      <w:lvlText w:val="•"/>
      <w:lvlJc w:val="left"/>
      <w:pPr>
        <w:ind w:left="2552" w:hanging="272"/>
      </w:pPr>
      <w:rPr>
        <w:rFonts w:hint="default"/>
        <w:lang w:val="en-US" w:eastAsia="en-US" w:bidi="en-US"/>
      </w:rPr>
    </w:lvl>
    <w:lvl w:ilvl="6" w:tplc="85C67AEA">
      <w:numFmt w:val="bullet"/>
      <w:lvlText w:val="•"/>
      <w:lvlJc w:val="left"/>
      <w:pPr>
        <w:ind w:left="2987" w:hanging="272"/>
      </w:pPr>
      <w:rPr>
        <w:rFonts w:hint="default"/>
        <w:lang w:val="en-US" w:eastAsia="en-US" w:bidi="en-US"/>
      </w:rPr>
    </w:lvl>
    <w:lvl w:ilvl="7" w:tplc="FBD0213C">
      <w:numFmt w:val="bullet"/>
      <w:lvlText w:val="•"/>
      <w:lvlJc w:val="left"/>
      <w:pPr>
        <w:ind w:left="3421" w:hanging="272"/>
      </w:pPr>
      <w:rPr>
        <w:rFonts w:hint="default"/>
        <w:lang w:val="en-US" w:eastAsia="en-US" w:bidi="en-US"/>
      </w:rPr>
    </w:lvl>
    <w:lvl w:ilvl="8" w:tplc="61AC8DCE">
      <w:numFmt w:val="bullet"/>
      <w:lvlText w:val="•"/>
      <w:lvlJc w:val="left"/>
      <w:pPr>
        <w:ind w:left="3856" w:hanging="272"/>
      </w:pPr>
      <w:rPr>
        <w:rFonts w:hint="default"/>
        <w:lang w:val="en-US" w:eastAsia="en-US" w:bidi="en-US"/>
      </w:rPr>
    </w:lvl>
  </w:abstractNum>
  <w:abstractNum w:abstractNumId="34" w15:restartNumberingAfterBreak="0">
    <w:nsid w:val="652053C4"/>
    <w:multiLevelType w:val="hybridMultilevel"/>
    <w:tmpl w:val="7AF8FD80"/>
    <w:lvl w:ilvl="0" w:tplc="DF660F40">
      <w:numFmt w:val="bullet"/>
      <w:lvlText w:val="☐"/>
      <w:lvlJc w:val="left"/>
      <w:pPr>
        <w:ind w:left="106" w:hanging="272"/>
      </w:pPr>
      <w:rPr>
        <w:rFonts w:ascii="MS Gothic" w:eastAsia="MS Gothic" w:hAnsi="MS Gothic" w:cs="MS Gothic" w:hint="default"/>
        <w:w w:val="100"/>
        <w:sz w:val="22"/>
        <w:szCs w:val="22"/>
        <w:lang w:val="en-US" w:eastAsia="en-US" w:bidi="en-US"/>
      </w:rPr>
    </w:lvl>
    <w:lvl w:ilvl="1" w:tplc="60283506">
      <w:numFmt w:val="bullet"/>
      <w:lvlText w:val="•"/>
      <w:lvlJc w:val="left"/>
      <w:pPr>
        <w:ind w:left="475" w:hanging="272"/>
      </w:pPr>
      <w:rPr>
        <w:rFonts w:hint="default"/>
        <w:lang w:val="en-US" w:eastAsia="en-US" w:bidi="en-US"/>
      </w:rPr>
    </w:lvl>
    <w:lvl w:ilvl="2" w:tplc="9F0ADB14">
      <w:numFmt w:val="bullet"/>
      <w:lvlText w:val="•"/>
      <w:lvlJc w:val="left"/>
      <w:pPr>
        <w:ind w:left="851" w:hanging="272"/>
      </w:pPr>
      <w:rPr>
        <w:rFonts w:hint="default"/>
        <w:lang w:val="en-US" w:eastAsia="en-US" w:bidi="en-US"/>
      </w:rPr>
    </w:lvl>
    <w:lvl w:ilvl="3" w:tplc="0D168990">
      <w:numFmt w:val="bullet"/>
      <w:lvlText w:val="•"/>
      <w:lvlJc w:val="left"/>
      <w:pPr>
        <w:ind w:left="1227" w:hanging="272"/>
      </w:pPr>
      <w:rPr>
        <w:rFonts w:hint="default"/>
        <w:lang w:val="en-US" w:eastAsia="en-US" w:bidi="en-US"/>
      </w:rPr>
    </w:lvl>
    <w:lvl w:ilvl="4" w:tplc="F1E0A142">
      <w:numFmt w:val="bullet"/>
      <w:lvlText w:val="•"/>
      <w:lvlJc w:val="left"/>
      <w:pPr>
        <w:ind w:left="1603" w:hanging="272"/>
      </w:pPr>
      <w:rPr>
        <w:rFonts w:hint="default"/>
        <w:lang w:val="en-US" w:eastAsia="en-US" w:bidi="en-US"/>
      </w:rPr>
    </w:lvl>
    <w:lvl w:ilvl="5" w:tplc="FA287DB8">
      <w:numFmt w:val="bullet"/>
      <w:lvlText w:val="•"/>
      <w:lvlJc w:val="left"/>
      <w:pPr>
        <w:ind w:left="1979" w:hanging="272"/>
      </w:pPr>
      <w:rPr>
        <w:rFonts w:hint="default"/>
        <w:lang w:val="en-US" w:eastAsia="en-US" w:bidi="en-US"/>
      </w:rPr>
    </w:lvl>
    <w:lvl w:ilvl="6" w:tplc="60D8A18A">
      <w:numFmt w:val="bullet"/>
      <w:lvlText w:val="•"/>
      <w:lvlJc w:val="left"/>
      <w:pPr>
        <w:ind w:left="2355" w:hanging="272"/>
      </w:pPr>
      <w:rPr>
        <w:rFonts w:hint="default"/>
        <w:lang w:val="en-US" w:eastAsia="en-US" w:bidi="en-US"/>
      </w:rPr>
    </w:lvl>
    <w:lvl w:ilvl="7" w:tplc="AA3670EC">
      <w:numFmt w:val="bullet"/>
      <w:lvlText w:val="•"/>
      <w:lvlJc w:val="left"/>
      <w:pPr>
        <w:ind w:left="2731" w:hanging="272"/>
      </w:pPr>
      <w:rPr>
        <w:rFonts w:hint="default"/>
        <w:lang w:val="en-US" w:eastAsia="en-US" w:bidi="en-US"/>
      </w:rPr>
    </w:lvl>
    <w:lvl w:ilvl="8" w:tplc="9C5CDE5C">
      <w:numFmt w:val="bullet"/>
      <w:lvlText w:val="•"/>
      <w:lvlJc w:val="left"/>
      <w:pPr>
        <w:ind w:left="3107" w:hanging="272"/>
      </w:pPr>
      <w:rPr>
        <w:rFonts w:hint="default"/>
        <w:lang w:val="en-US" w:eastAsia="en-US" w:bidi="en-US"/>
      </w:rPr>
    </w:lvl>
  </w:abstractNum>
  <w:abstractNum w:abstractNumId="35" w15:restartNumberingAfterBreak="0">
    <w:nsid w:val="67F866E3"/>
    <w:multiLevelType w:val="hybridMultilevel"/>
    <w:tmpl w:val="CE7CE782"/>
    <w:lvl w:ilvl="0" w:tplc="2DCC5CC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6A64352">
      <w:numFmt w:val="bullet"/>
      <w:lvlText w:val="•"/>
      <w:lvlJc w:val="left"/>
      <w:pPr>
        <w:ind w:left="732" w:hanging="272"/>
      </w:pPr>
      <w:rPr>
        <w:rFonts w:hint="default"/>
        <w:lang w:val="en-US" w:eastAsia="en-US" w:bidi="en-US"/>
      </w:rPr>
    </w:lvl>
    <w:lvl w:ilvl="2" w:tplc="18002B30">
      <w:numFmt w:val="bullet"/>
      <w:lvlText w:val="•"/>
      <w:lvlJc w:val="left"/>
      <w:pPr>
        <w:ind w:left="1084" w:hanging="272"/>
      </w:pPr>
      <w:rPr>
        <w:rFonts w:hint="default"/>
        <w:lang w:val="en-US" w:eastAsia="en-US" w:bidi="en-US"/>
      </w:rPr>
    </w:lvl>
    <w:lvl w:ilvl="3" w:tplc="39D64200">
      <w:numFmt w:val="bullet"/>
      <w:lvlText w:val="•"/>
      <w:lvlJc w:val="left"/>
      <w:pPr>
        <w:ind w:left="1436" w:hanging="272"/>
      </w:pPr>
      <w:rPr>
        <w:rFonts w:hint="default"/>
        <w:lang w:val="en-US" w:eastAsia="en-US" w:bidi="en-US"/>
      </w:rPr>
    </w:lvl>
    <w:lvl w:ilvl="4" w:tplc="6D3CF17E">
      <w:numFmt w:val="bullet"/>
      <w:lvlText w:val="•"/>
      <w:lvlJc w:val="left"/>
      <w:pPr>
        <w:ind w:left="1788" w:hanging="272"/>
      </w:pPr>
      <w:rPr>
        <w:rFonts w:hint="default"/>
        <w:lang w:val="en-US" w:eastAsia="en-US" w:bidi="en-US"/>
      </w:rPr>
    </w:lvl>
    <w:lvl w:ilvl="5" w:tplc="04DE0CC6">
      <w:numFmt w:val="bullet"/>
      <w:lvlText w:val="•"/>
      <w:lvlJc w:val="left"/>
      <w:pPr>
        <w:ind w:left="2140" w:hanging="272"/>
      </w:pPr>
      <w:rPr>
        <w:rFonts w:hint="default"/>
        <w:lang w:val="en-US" w:eastAsia="en-US" w:bidi="en-US"/>
      </w:rPr>
    </w:lvl>
    <w:lvl w:ilvl="6" w:tplc="78389678">
      <w:numFmt w:val="bullet"/>
      <w:lvlText w:val="•"/>
      <w:lvlJc w:val="left"/>
      <w:pPr>
        <w:ind w:left="2492" w:hanging="272"/>
      </w:pPr>
      <w:rPr>
        <w:rFonts w:hint="default"/>
        <w:lang w:val="en-US" w:eastAsia="en-US" w:bidi="en-US"/>
      </w:rPr>
    </w:lvl>
    <w:lvl w:ilvl="7" w:tplc="F202CA4E">
      <w:numFmt w:val="bullet"/>
      <w:lvlText w:val="•"/>
      <w:lvlJc w:val="left"/>
      <w:pPr>
        <w:ind w:left="2844" w:hanging="272"/>
      </w:pPr>
      <w:rPr>
        <w:rFonts w:hint="default"/>
        <w:lang w:val="en-US" w:eastAsia="en-US" w:bidi="en-US"/>
      </w:rPr>
    </w:lvl>
    <w:lvl w:ilvl="8" w:tplc="A93AC152">
      <w:numFmt w:val="bullet"/>
      <w:lvlText w:val="•"/>
      <w:lvlJc w:val="left"/>
      <w:pPr>
        <w:ind w:left="3196" w:hanging="272"/>
      </w:pPr>
      <w:rPr>
        <w:rFonts w:hint="default"/>
        <w:lang w:val="en-US" w:eastAsia="en-US" w:bidi="en-US"/>
      </w:rPr>
    </w:lvl>
  </w:abstractNum>
  <w:abstractNum w:abstractNumId="36" w15:restartNumberingAfterBreak="0">
    <w:nsid w:val="69886194"/>
    <w:multiLevelType w:val="hybridMultilevel"/>
    <w:tmpl w:val="831E9F60"/>
    <w:lvl w:ilvl="0" w:tplc="9E525314">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BC9887A8">
      <w:numFmt w:val="bullet"/>
      <w:lvlText w:val="•"/>
      <w:lvlJc w:val="left"/>
      <w:pPr>
        <w:ind w:left="831" w:hanging="272"/>
      </w:pPr>
      <w:rPr>
        <w:rFonts w:hint="default"/>
        <w:lang w:val="en-US" w:eastAsia="en-US" w:bidi="en-US"/>
      </w:rPr>
    </w:lvl>
    <w:lvl w:ilvl="2" w:tplc="C486F7D0">
      <w:numFmt w:val="bullet"/>
      <w:lvlText w:val="•"/>
      <w:lvlJc w:val="left"/>
      <w:pPr>
        <w:ind w:left="1283" w:hanging="272"/>
      </w:pPr>
      <w:rPr>
        <w:rFonts w:hint="default"/>
        <w:lang w:val="en-US" w:eastAsia="en-US" w:bidi="en-US"/>
      </w:rPr>
    </w:lvl>
    <w:lvl w:ilvl="3" w:tplc="962CA328">
      <w:numFmt w:val="bullet"/>
      <w:lvlText w:val="•"/>
      <w:lvlJc w:val="left"/>
      <w:pPr>
        <w:ind w:left="1735" w:hanging="272"/>
      </w:pPr>
      <w:rPr>
        <w:rFonts w:hint="default"/>
        <w:lang w:val="en-US" w:eastAsia="en-US" w:bidi="en-US"/>
      </w:rPr>
    </w:lvl>
    <w:lvl w:ilvl="4" w:tplc="A51CADD0">
      <w:numFmt w:val="bullet"/>
      <w:lvlText w:val="•"/>
      <w:lvlJc w:val="left"/>
      <w:pPr>
        <w:ind w:left="2187" w:hanging="272"/>
      </w:pPr>
      <w:rPr>
        <w:rFonts w:hint="default"/>
        <w:lang w:val="en-US" w:eastAsia="en-US" w:bidi="en-US"/>
      </w:rPr>
    </w:lvl>
    <w:lvl w:ilvl="5" w:tplc="95D6CDD6">
      <w:numFmt w:val="bullet"/>
      <w:lvlText w:val="•"/>
      <w:lvlJc w:val="left"/>
      <w:pPr>
        <w:ind w:left="2639" w:hanging="272"/>
      </w:pPr>
      <w:rPr>
        <w:rFonts w:hint="default"/>
        <w:lang w:val="en-US" w:eastAsia="en-US" w:bidi="en-US"/>
      </w:rPr>
    </w:lvl>
    <w:lvl w:ilvl="6" w:tplc="287460BA">
      <w:numFmt w:val="bullet"/>
      <w:lvlText w:val="•"/>
      <w:lvlJc w:val="left"/>
      <w:pPr>
        <w:ind w:left="3090" w:hanging="272"/>
      </w:pPr>
      <w:rPr>
        <w:rFonts w:hint="default"/>
        <w:lang w:val="en-US" w:eastAsia="en-US" w:bidi="en-US"/>
      </w:rPr>
    </w:lvl>
    <w:lvl w:ilvl="7" w:tplc="4CEC58DC">
      <w:numFmt w:val="bullet"/>
      <w:lvlText w:val="•"/>
      <w:lvlJc w:val="left"/>
      <w:pPr>
        <w:ind w:left="3542" w:hanging="272"/>
      </w:pPr>
      <w:rPr>
        <w:rFonts w:hint="default"/>
        <w:lang w:val="en-US" w:eastAsia="en-US" w:bidi="en-US"/>
      </w:rPr>
    </w:lvl>
    <w:lvl w:ilvl="8" w:tplc="57D4F926">
      <w:numFmt w:val="bullet"/>
      <w:lvlText w:val="•"/>
      <w:lvlJc w:val="left"/>
      <w:pPr>
        <w:ind w:left="3994" w:hanging="272"/>
      </w:pPr>
      <w:rPr>
        <w:rFonts w:hint="default"/>
        <w:lang w:val="en-US" w:eastAsia="en-US" w:bidi="en-US"/>
      </w:rPr>
    </w:lvl>
  </w:abstractNum>
  <w:abstractNum w:abstractNumId="37" w15:restartNumberingAfterBreak="0">
    <w:nsid w:val="698A1076"/>
    <w:multiLevelType w:val="hybridMultilevel"/>
    <w:tmpl w:val="86CCCD7C"/>
    <w:lvl w:ilvl="0" w:tplc="8B84AFF8">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36581A62">
      <w:numFmt w:val="bullet"/>
      <w:lvlText w:val="•"/>
      <w:lvlJc w:val="left"/>
      <w:pPr>
        <w:ind w:left="831" w:hanging="272"/>
      </w:pPr>
      <w:rPr>
        <w:rFonts w:hint="default"/>
        <w:lang w:val="en-US" w:eastAsia="en-US" w:bidi="en-US"/>
      </w:rPr>
    </w:lvl>
    <w:lvl w:ilvl="2" w:tplc="6F30FEF4">
      <w:numFmt w:val="bullet"/>
      <w:lvlText w:val="•"/>
      <w:lvlJc w:val="left"/>
      <w:pPr>
        <w:ind w:left="1283" w:hanging="272"/>
      </w:pPr>
      <w:rPr>
        <w:rFonts w:hint="default"/>
        <w:lang w:val="en-US" w:eastAsia="en-US" w:bidi="en-US"/>
      </w:rPr>
    </w:lvl>
    <w:lvl w:ilvl="3" w:tplc="88024E78">
      <w:numFmt w:val="bullet"/>
      <w:lvlText w:val="•"/>
      <w:lvlJc w:val="left"/>
      <w:pPr>
        <w:ind w:left="1735" w:hanging="272"/>
      </w:pPr>
      <w:rPr>
        <w:rFonts w:hint="default"/>
        <w:lang w:val="en-US" w:eastAsia="en-US" w:bidi="en-US"/>
      </w:rPr>
    </w:lvl>
    <w:lvl w:ilvl="4" w:tplc="E708D094">
      <w:numFmt w:val="bullet"/>
      <w:lvlText w:val="•"/>
      <w:lvlJc w:val="left"/>
      <w:pPr>
        <w:ind w:left="2187" w:hanging="272"/>
      </w:pPr>
      <w:rPr>
        <w:rFonts w:hint="default"/>
        <w:lang w:val="en-US" w:eastAsia="en-US" w:bidi="en-US"/>
      </w:rPr>
    </w:lvl>
    <w:lvl w:ilvl="5" w:tplc="6FBC085A">
      <w:numFmt w:val="bullet"/>
      <w:lvlText w:val="•"/>
      <w:lvlJc w:val="left"/>
      <w:pPr>
        <w:ind w:left="2639" w:hanging="272"/>
      </w:pPr>
      <w:rPr>
        <w:rFonts w:hint="default"/>
        <w:lang w:val="en-US" w:eastAsia="en-US" w:bidi="en-US"/>
      </w:rPr>
    </w:lvl>
    <w:lvl w:ilvl="6" w:tplc="DB50089C">
      <w:numFmt w:val="bullet"/>
      <w:lvlText w:val="•"/>
      <w:lvlJc w:val="left"/>
      <w:pPr>
        <w:ind w:left="3090" w:hanging="272"/>
      </w:pPr>
      <w:rPr>
        <w:rFonts w:hint="default"/>
        <w:lang w:val="en-US" w:eastAsia="en-US" w:bidi="en-US"/>
      </w:rPr>
    </w:lvl>
    <w:lvl w:ilvl="7" w:tplc="92A08654">
      <w:numFmt w:val="bullet"/>
      <w:lvlText w:val="•"/>
      <w:lvlJc w:val="left"/>
      <w:pPr>
        <w:ind w:left="3542" w:hanging="272"/>
      </w:pPr>
      <w:rPr>
        <w:rFonts w:hint="default"/>
        <w:lang w:val="en-US" w:eastAsia="en-US" w:bidi="en-US"/>
      </w:rPr>
    </w:lvl>
    <w:lvl w:ilvl="8" w:tplc="D2966146">
      <w:numFmt w:val="bullet"/>
      <w:lvlText w:val="•"/>
      <w:lvlJc w:val="left"/>
      <w:pPr>
        <w:ind w:left="3994" w:hanging="272"/>
      </w:pPr>
      <w:rPr>
        <w:rFonts w:hint="default"/>
        <w:lang w:val="en-US" w:eastAsia="en-US" w:bidi="en-US"/>
      </w:rPr>
    </w:lvl>
  </w:abstractNum>
  <w:abstractNum w:abstractNumId="38" w15:restartNumberingAfterBreak="0">
    <w:nsid w:val="6CFF3A01"/>
    <w:multiLevelType w:val="hybridMultilevel"/>
    <w:tmpl w:val="EC787DE4"/>
    <w:lvl w:ilvl="0" w:tplc="F7B6981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02140378">
      <w:numFmt w:val="bullet"/>
      <w:lvlText w:val="•"/>
      <w:lvlJc w:val="left"/>
      <w:pPr>
        <w:ind w:left="832" w:hanging="272"/>
      </w:pPr>
      <w:rPr>
        <w:rFonts w:hint="default"/>
        <w:lang w:val="en-US" w:eastAsia="en-US" w:bidi="en-US"/>
      </w:rPr>
    </w:lvl>
    <w:lvl w:ilvl="2" w:tplc="5C34AB5C">
      <w:numFmt w:val="bullet"/>
      <w:lvlText w:val="•"/>
      <w:lvlJc w:val="left"/>
      <w:pPr>
        <w:ind w:left="1284" w:hanging="272"/>
      </w:pPr>
      <w:rPr>
        <w:rFonts w:hint="default"/>
        <w:lang w:val="en-US" w:eastAsia="en-US" w:bidi="en-US"/>
      </w:rPr>
    </w:lvl>
    <w:lvl w:ilvl="3" w:tplc="7A28AF2C">
      <w:numFmt w:val="bullet"/>
      <w:lvlText w:val="•"/>
      <w:lvlJc w:val="left"/>
      <w:pPr>
        <w:ind w:left="1736" w:hanging="272"/>
      </w:pPr>
      <w:rPr>
        <w:rFonts w:hint="default"/>
        <w:lang w:val="en-US" w:eastAsia="en-US" w:bidi="en-US"/>
      </w:rPr>
    </w:lvl>
    <w:lvl w:ilvl="4" w:tplc="CF7C6300">
      <w:numFmt w:val="bullet"/>
      <w:lvlText w:val="•"/>
      <w:lvlJc w:val="left"/>
      <w:pPr>
        <w:ind w:left="2188" w:hanging="272"/>
      </w:pPr>
      <w:rPr>
        <w:rFonts w:hint="default"/>
        <w:lang w:val="en-US" w:eastAsia="en-US" w:bidi="en-US"/>
      </w:rPr>
    </w:lvl>
    <w:lvl w:ilvl="5" w:tplc="6ACEBB78">
      <w:numFmt w:val="bullet"/>
      <w:lvlText w:val="•"/>
      <w:lvlJc w:val="left"/>
      <w:pPr>
        <w:ind w:left="2640" w:hanging="272"/>
      </w:pPr>
      <w:rPr>
        <w:rFonts w:hint="default"/>
        <w:lang w:val="en-US" w:eastAsia="en-US" w:bidi="en-US"/>
      </w:rPr>
    </w:lvl>
    <w:lvl w:ilvl="6" w:tplc="77625CD2">
      <w:numFmt w:val="bullet"/>
      <w:lvlText w:val="•"/>
      <w:lvlJc w:val="left"/>
      <w:pPr>
        <w:ind w:left="3092" w:hanging="272"/>
      </w:pPr>
      <w:rPr>
        <w:rFonts w:hint="default"/>
        <w:lang w:val="en-US" w:eastAsia="en-US" w:bidi="en-US"/>
      </w:rPr>
    </w:lvl>
    <w:lvl w:ilvl="7" w:tplc="49AEFF68">
      <w:numFmt w:val="bullet"/>
      <w:lvlText w:val="•"/>
      <w:lvlJc w:val="left"/>
      <w:pPr>
        <w:ind w:left="3544" w:hanging="272"/>
      </w:pPr>
      <w:rPr>
        <w:rFonts w:hint="default"/>
        <w:lang w:val="en-US" w:eastAsia="en-US" w:bidi="en-US"/>
      </w:rPr>
    </w:lvl>
    <w:lvl w:ilvl="8" w:tplc="F9A2754A">
      <w:numFmt w:val="bullet"/>
      <w:lvlText w:val="•"/>
      <w:lvlJc w:val="left"/>
      <w:pPr>
        <w:ind w:left="3996" w:hanging="272"/>
      </w:pPr>
      <w:rPr>
        <w:rFonts w:hint="default"/>
        <w:lang w:val="en-US" w:eastAsia="en-US" w:bidi="en-US"/>
      </w:rPr>
    </w:lvl>
  </w:abstractNum>
  <w:abstractNum w:abstractNumId="39" w15:restartNumberingAfterBreak="0">
    <w:nsid w:val="731B2999"/>
    <w:multiLevelType w:val="hybridMultilevel"/>
    <w:tmpl w:val="22CC6400"/>
    <w:lvl w:ilvl="0" w:tplc="D0A8433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925A181A">
      <w:numFmt w:val="bullet"/>
      <w:lvlText w:val="•"/>
      <w:lvlJc w:val="left"/>
      <w:pPr>
        <w:ind w:left="832" w:hanging="272"/>
      </w:pPr>
      <w:rPr>
        <w:rFonts w:hint="default"/>
        <w:lang w:val="en-US" w:eastAsia="en-US" w:bidi="en-US"/>
      </w:rPr>
    </w:lvl>
    <w:lvl w:ilvl="2" w:tplc="F6C8EBB8">
      <w:numFmt w:val="bullet"/>
      <w:lvlText w:val="•"/>
      <w:lvlJc w:val="left"/>
      <w:pPr>
        <w:ind w:left="1284" w:hanging="272"/>
      </w:pPr>
      <w:rPr>
        <w:rFonts w:hint="default"/>
        <w:lang w:val="en-US" w:eastAsia="en-US" w:bidi="en-US"/>
      </w:rPr>
    </w:lvl>
    <w:lvl w:ilvl="3" w:tplc="9A1249AE">
      <w:numFmt w:val="bullet"/>
      <w:lvlText w:val="•"/>
      <w:lvlJc w:val="left"/>
      <w:pPr>
        <w:ind w:left="1736" w:hanging="272"/>
      </w:pPr>
      <w:rPr>
        <w:rFonts w:hint="default"/>
        <w:lang w:val="en-US" w:eastAsia="en-US" w:bidi="en-US"/>
      </w:rPr>
    </w:lvl>
    <w:lvl w:ilvl="4" w:tplc="09D202F2">
      <w:numFmt w:val="bullet"/>
      <w:lvlText w:val="•"/>
      <w:lvlJc w:val="left"/>
      <w:pPr>
        <w:ind w:left="2188" w:hanging="272"/>
      </w:pPr>
      <w:rPr>
        <w:rFonts w:hint="default"/>
        <w:lang w:val="en-US" w:eastAsia="en-US" w:bidi="en-US"/>
      </w:rPr>
    </w:lvl>
    <w:lvl w:ilvl="5" w:tplc="58F63796">
      <w:numFmt w:val="bullet"/>
      <w:lvlText w:val="•"/>
      <w:lvlJc w:val="left"/>
      <w:pPr>
        <w:ind w:left="2640" w:hanging="272"/>
      </w:pPr>
      <w:rPr>
        <w:rFonts w:hint="default"/>
        <w:lang w:val="en-US" w:eastAsia="en-US" w:bidi="en-US"/>
      </w:rPr>
    </w:lvl>
    <w:lvl w:ilvl="6" w:tplc="BFCEEB94">
      <w:numFmt w:val="bullet"/>
      <w:lvlText w:val="•"/>
      <w:lvlJc w:val="left"/>
      <w:pPr>
        <w:ind w:left="3092" w:hanging="272"/>
      </w:pPr>
      <w:rPr>
        <w:rFonts w:hint="default"/>
        <w:lang w:val="en-US" w:eastAsia="en-US" w:bidi="en-US"/>
      </w:rPr>
    </w:lvl>
    <w:lvl w:ilvl="7" w:tplc="4CE0BACA">
      <w:numFmt w:val="bullet"/>
      <w:lvlText w:val="•"/>
      <w:lvlJc w:val="left"/>
      <w:pPr>
        <w:ind w:left="3544" w:hanging="272"/>
      </w:pPr>
      <w:rPr>
        <w:rFonts w:hint="default"/>
        <w:lang w:val="en-US" w:eastAsia="en-US" w:bidi="en-US"/>
      </w:rPr>
    </w:lvl>
    <w:lvl w:ilvl="8" w:tplc="85B26850">
      <w:numFmt w:val="bullet"/>
      <w:lvlText w:val="•"/>
      <w:lvlJc w:val="left"/>
      <w:pPr>
        <w:ind w:left="3996" w:hanging="272"/>
      </w:pPr>
      <w:rPr>
        <w:rFonts w:hint="default"/>
        <w:lang w:val="en-US" w:eastAsia="en-US" w:bidi="en-US"/>
      </w:rPr>
    </w:lvl>
  </w:abstractNum>
  <w:abstractNum w:abstractNumId="40" w15:restartNumberingAfterBreak="0">
    <w:nsid w:val="73D16ACB"/>
    <w:multiLevelType w:val="hybridMultilevel"/>
    <w:tmpl w:val="6D304FF2"/>
    <w:lvl w:ilvl="0" w:tplc="6724690E">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A2DC5DA6">
      <w:numFmt w:val="bullet"/>
      <w:lvlText w:val="•"/>
      <w:lvlJc w:val="left"/>
      <w:pPr>
        <w:ind w:left="814" w:hanging="272"/>
      </w:pPr>
      <w:rPr>
        <w:rFonts w:hint="default"/>
        <w:lang w:val="en-US" w:eastAsia="en-US" w:bidi="en-US"/>
      </w:rPr>
    </w:lvl>
    <w:lvl w:ilvl="2" w:tplc="297CD966">
      <w:numFmt w:val="bullet"/>
      <w:lvlText w:val="•"/>
      <w:lvlJc w:val="left"/>
      <w:pPr>
        <w:ind w:left="1249" w:hanging="272"/>
      </w:pPr>
      <w:rPr>
        <w:rFonts w:hint="default"/>
        <w:lang w:val="en-US" w:eastAsia="en-US" w:bidi="en-US"/>
      </w:rPr>
    </w:lvl>
    <w:lvl w:ilvl="3" w:tplc="9AE83A52">
      <w:numFmt w:val="bullet"/>
      <w:lvlText w:val="•"/>
      <w:lvlJc w:val="left"/>
      <w:pPr>
        <w:ind w:left="1683" w:hanging="272"/>
      </w:pPr>
      <w:rPr>
        <w:rFonts w:hint="default"/>
        <w:lang w:val="en-US" w:eastAsia="en-US" w:bidi="en-US"/>
      </w:rPr>
    </w:lvl>
    <w:lvl w:ilvl="4" w:tplc="E7E2575A">
      <w:numFmt w:val="bullet"/>
      <w:lvlText w:val="•"/>
      <w:lvlJc w:val="left"/>
      <w:pPr>
        <w:ind w:left="2118" w:hanging="272"/>
      </w:pPr>
      <w:rPr>
        <w:rFonts w:hint="default"/>
        <w:lang w:val="en-US" w:eastAsia="en-US" w:bidi="en-US"/>
      </w:rPr>
    </w:lvl>
    <w:lvl w:ilvl="5" w:tplc="ABBA757E">
      <w:numFmt w:val="bullet"/>
      <w:lvlText w:val="•"/>
      <w:lvlJc w:val="left"/>
      <w:pPr>
        <w:ind w:left="2552" w:hanging="272"/>
      </w:pPr>
      <w:rPr>
        <w:rFonts w:hint="default"/>
        <w:lang w:val="en-US" w:eastAsia="en-US" w:bidi="en-US"/>
      </w:rPr>
    </w:lvl>
    <w:lvl w:ilvl="6" w:tplc="D3669FFC">
      <w:numFmt w:val="bullet"/>
      <w:lvlText w:val="•"/>
      <w:lvlJc w:val="left"/>
      <w:pPr>
        <w:ind w:left="2987" w:hanging="272"/>
      </w:pPr>
      <w:rPr>
        <w:rFonts w:hint="default"/>
        <w:lang w:val="en-US" w:eastAsia="en-US" w:bidi="en-US"/>
      </w:rPr>
    </w:lvl>
    <w:lvl w:ilvl="7" w:tplc="2B3865E6">
      <w:numFmt w:val="bullet"/>
      <w:lvlText w:val="•"/>
      <w:lvlJc w:val="left"/>
      <w:pPr>
        <w:ind w:left="3421" w:hanging="272"/>
      </w:pPr>
      <w:rPr>
        <w:rFonts w:hint="default"/>
        <w:lang w:val="en-US" w:eastAsia="en-US" w:bidi="en-US"/>
      </w:rPr>
    </w:lvl>
    <w:lvl w:ilvl="8" w:tplc="C64C0D6C">
      <w:numFmt w:val="bullet"/>
      <w:lvlText w:val="•"/>
      <w:lvlJc w:val="left"/>
      <w:pPr>
        <w:ind w:left="3856" w:hanging="272"/>
      </w:pPr>
      <w:rPr>
        <w:rFonts w:hint="default"/>
        <w:lang w:val="en-US" w:eastAsia="en-US" w:bidi="en-US"/>
      </w:rPr>
    </w:lvl>
  </w:abstractNum>
  <w:abstractNum w:abstractNumId="41" w15:restartNumberingAfterBreak="0">
    <w:nsid w:val="756442D5"/>
    <w:multiLevelType w:val="hybridMultilevel"/>
    <w:tmpl w:val="3BB84EC0"/>
    <w:lvl w:ilvl="0" w:tplc="74741E5E">
      <w:numFmt w:val="bullet"/>
      <w:lvlText w:val=""/>
      <w:lvlJc w:val="left"/>
      <w:pPr>
        <w:ind w:left="462" w:hanging="361"/>
      </w:pPr>
      <w:rPr>
        <w:rFonts w:ascii="Symbol" w:eastAsia="Symbol" w:hAnsi="Symbol" w:cs="Symbol" w:hint="default"/>
        <w:w w:val="100"/>
        <w:sz w:val="22"/>
        <w:szCs w:val="22"/>
        <w:lang w:val="en-US" w:eastAsia="en-US" w:bidi="en-US"/>
      </w:rPr>
    </w:lvl>
    <w:lvl w:ilvl="1" w:tplc="69A69A90">
      <w:numFmt w:val="bullet"/>
      <w:lvlText w:val="•"/>
      <w:lvlJc w:val="left"/>
      <w:pPr>
        <w:ind w:left="1441" w:hanging="361"/>
      </w:pPr>
      <w:rPr>
        <w:rFonts w:hint="default"/>
        <w:lang w:val="en-US" w:eastAsia="en-US" w:bidi="en-US"/>
      </w:rPr>
    </w:lvl>
    <w:lvl w:ilvl="2" w:tplc="047C6504">
      <w:numFmt w:val="bullet"/>
      <w:lvlText w:val="•"/>
      <w:lvlJc w:val="left"/>
      <w:pPr>
        <w:ind w:left="2423" w:hanging="361"/>
      </w:pPr>
      <w:rPr>
        <w:rFonts w:hint="default"/>
        <w:lang w:val="en-US" w:eastAsia="en-US" w:bidi="en-US"/>
      </w:rPr>
    </w:lvl>
    <w:lvl w:ilvl="3" w:tplc="B6929E80">
      <w:numFmt w:val="bullet"/>
      <w:lvlText w:val="•"/>
      <w:lvlJc w:val="left"/>
      <w:pPr>
        <w:ind w:left="3405" w:hanging="361"/>
      </w:pPr>
      <w:rPr>
        <w:rFonts w:hint="default"/>
        <w:lang w:val="en-US" w:eastAsia="en-US" w:bidi="en-US"/>
      </w:rPr>
    </w:lvl>
    <w:lvl w:ilvl="4" w:tplc="080C20C2">
      <w:numFmt w:val="bullet"/>
      <w:lvlText w:val="•"/>
      <w:lvlJc w:val="left"/>
      <w:pPr>
        <w:ind w:left="4386" w:hanging="361"/>
      </w:pPr>
      <w:rPr>
        <w:rFonts w:hint="default"/>
        <w:lang w:val="en-US" w:eastAsia="en-US" w:bidi="en-US"/>
      </w:rPr>
    </w:lvl>
    <w:lvl w:ilvl="5" w:tplc="009CB5D2">
      <w:numFmt w:val="bullet"/>
      <w:lvlText w:val="•"/>
      <w:lvlJc w:val="left"/>
      <w:pPr>
        <w:ind w:left="5368" w:hanging="361"/>
      </w:pPr>
      <w:rPr>
        <w:rFonts w:hint="default"/>
        <w:lang w:val="en-US" w:eastAsia="en-US" w:bidi="en-US"/>
      </w:rPr>
    </w:lvl>
    <w:lvl w:ilvl="6" w:tplc="D9169A94">
      <w:numFmt w:val="bullet"/>
      <w:lvlText w:val="•"/>
      <w:lvlJc w:val="left"/>
      <w:pPr>
        <w:ind w:left="6350" w:hanging="361"/>
      </w:pPr>
      <w:rPr>
        <w:rFonts w:hint="default"/>
        <w:lang w:val="en-US" w:eastAsia="en-US" w:bidi="en-US"/>
      </w:rPr>
    </w:lvl>
    <w:lvl w:ilvl="7" w:tplc="CBA4EDA6">
      <w:numFmt w:val="bullet"/>
      <w:lvlText w:val="•"/>
      <w:lvlJc w:val="left"/>
      <w:pPr>
        <w:ind w:left="7331" w:hanging="361"/>
      </w:pPr>
      <w:rPr>
        <w:rFonts w:hint="default"/>
        <w:lang w:val="en-US" w:eastAsia="en-US" w:bidi="en-US"/>
      </w:rPr>
    </w:lvl>
    <w:lvl w:ilvl="8" w:tplc="7936812A">
      <w:numFmt w:val="bullet"/>
      <w:lvlText w:val="•"/>
      <w:lvlJc w:val="left"/>
      <w:pPr>
        <w:ind w:left="8313" w:hanging="361"/>
      </w:pPr>
      <w:rPr>
        <w:rFonts w:hint="default"/>
        <w:lang w:val="en-US" w:eastAsia="en-US" w:bidi="en-US"/>
      </w:rPr>
    </w:lvl>
  </w:abstractNum>
  <w:abstractNum w:abstractNumId="42" w15:restartNumberingAfterBreak="0">
    <w:nsid w:val="7976788E"/>
    <w:multiLevelType w:val="hybridMultilevel"/>
    <w:tmpl w:val="70BAF784"/>
    <w:lvl w:ilvl="0" w:tplc="1DD869EE">
      <w:numFmt w:val="bullet"/>
      <w:lvlText w:val="☐"/>
      <w:lvlJc w:val="left"/>
      <w:pPr>
        <w:ind w:left="378" w:hanging="272"/>
      </w:pPr>
      <w:rPr>
        <w:rFonts w:ascii="MS Gothic" w:eastAsia="MS Gothic" w:hAnsi="MS Gothic" w:cs="MS Gothic" w:hint="default"/>
        <w:w w:val="100"/>
        <w:sz w:val="22"/>
        <w:szCs w:val="22"/>
        <w:lang w:val="en-US" w:eastAsia="en-US" w:bidi="en-US"/>
      </w:rPr>
    </w:lvl>
    <w:lvl w:ilvl="1" w:tplc="4ED4A476">
      <w:numFmt w:val="bullet"/>
      <w:lvlText w:val="•"/>
      <w:lvlJc w:val="left"/>
      <w:pPr>
        <w:ind w:left="727" w:hanging="272"/>
      </w:pPr>
      <w:rPr>
        <w:rFonts w:hint="default"/>
        <w:lang w:val="en-US" w:eastAsia="en-US" w:bidi="en-US"/>
      </w:rPr>
    </w:lvl>
    <w:lvl w:ilvl="2" w:tplc="C40E09E0">
      <w:numFmt w:val="bullet"/>
      <w:lvlText w:val="•"/>
      <w:lvlJc w:val="left"/>
      <w:pPr>
        <w:ind w:left="1075" w:hanging="272"/>
      </w:pPr>
      <w:rPr>
        <w:rFonts w:hint="default"/>
        <w:lang w:val="en-US" w:eastAsia="en-US" w:bidi="en-US"/>
      </w:rPr>
    </w:lvl>
    <w:lvl w:ilvl="3" w:tplc="2C783FA4">
      <w:numFmt w:val="bullet"/>
      <w:lvlText w:val="•"/>
      <w:lvlJc w:val="left"/>
      <w:pPr>
        <w:ind w:left="1423" w:hanging="272"/>
      </w:pPr>
      <w:rPr>
        <w:rFonts w:hint="default"/>
        <w:lang w:val="en-US" w:eastAsia="en-US" w:bidi="en-US"/>
      </w:rPr>
    </w:lvl>
    <w:lvl w:ilvl="4" w:tplc="CA14115C">
      <w:numFmt w:val="bullet"/>
      <w:lvlText w:val="•"/>
      <w:lvlJc w:val="left"/>
      <w:pPr>
        <w:ind w:left="1771" w:hanging="272"/>
      </w:pPr>
      <w:rPr>
        <w:rFonts w:hint="default"/>
        <w:lang w:val="en-US" w:eastAsia="en-US" w:bidi="en-US"/>
      </w:rPr>
    </w:lvl>
    <w:lvl w:ilvl="5" w:tplc="6BAC1712">
      <w:numFmt w:val="bullet"/>
      <w:lvlText w:val="•"/>
      <w:lvlJc w:val="left"/>
      <w:pPr>
        <w:ind w:left="2119" w:hanging="272"/>
      </w:pPr>
      <w:rPr>
        <w:rFonts w:hint="default"/>
        <w:lang w:val="en-US" w:eastAsia="en-US" w:bidi="en-US"/>
      </w:rPr>
    </w:lvl>
    <w:lvl w:ilvl="6" w:tplc="77C44074">
      <w:numFmt w:val="bullet"/>
      <w:lvlText w:val="•"/>
      <w:lvlJc w:val="left"/>
      <w:pPr>
        <w:ind w:left="2467" w:hanging="272"/>
      </w:pPr>
      <w:rPr>
        <w:rFonts w:hint="default"/>
        <w:lang w:val="en-US" w:eastAsia="en-US" w:bidi="en-US"/>
      </w:rPr>
    </w:lvl>
    <w:lvl w:ilvl="7" w:tplc="0822530C">
      <w:numFmt w:val="bullet"/>
      <w:lvlText w:val="•"/>
      <w:lvlJc w:val="left"/>
      <w:pPr>
        <w:ind w:left="2815" w:hanging="272"/>
      </w:pPr>
      <w:rPr>
        <w:rFonts w:hint="default"/>
        <w:lang w:val="en-US" w:eastAsia="en-US" w:bidi="en-US"/>
      </w:rPr>
    </w:lvl>
    <w:lvl w:ilvl="8" w:tplc="627C86B0">
      <w:numFmt w:val="bullet"/>
      <w:lvlText w:val="•"/>
      <w:lvlJc w:val="left"/>
      <w:pPr>
        <w:ind w:left="3163" w:hanging="272"/>
      </w:pPr>
      <w:rPr>
        <w:rFonts w:hint="default"/>
        <w:lang w:val="en-US" w:eastAsia="en-US" w:bidi="en-US"/>
      </w:rPr>
    </w:lvl>
  </w:abstractNum>
  <w:abstractNum w:abstractNumId="43" w15:restartNumberingAfterBreak="0">
    <w:nsid w:val="7B775AE9"/>
    <w:multiLevelType w:val="multilevel"/>
    <w:tmpl w:val="9A7E482E"/>
    <w:lvl w:ilvl="0">
      <w:start w:val="10"/>
      <w:numFmt w:val="decimal"/>
      <w:lvlText w:val="%1."/>
      <w:lvlJc w:val="left"/>
      <w:pPr>
        <w:ind w:left="224" w:hanging="300"/>
      </w:pPr>
      <w:rPr>
        <w:rFonts w:ascii="Calibri" w:eastAsia="Calibri" w:hAnsi="Calibri" w:cs="Calibri" w:hint="default"/>
        <w:b/>
        <w:bCs/>
        <w:spacing w:val="-1"/>
        <w:w w:val="99"/>
        <w:sz w:val="20"/>
        <w:szCs w:val="20"/>
        <w:lang w:val="en-US" w:eastAsia="en-US" w:bidi="en-US"/>
      </w:rPr>
    </w:lvl>
    <w:lvl w:ilvl="1">
      <w:start w:val="1"/>
      <w:numFmt w:val="decimal"/>
      <w:lvlText w:val="%2."/>
      <w:lvlJc w:val="left"/>
      <w:pPr>
        <w:ind w:left="800" w:hanging="221"/>
      </w:pPr>
      <w:rPr>
        <w:rFonts w:ascii="Calibri" w:eastAsia="Calibri" w:hAnsi="Calibri" w:cs="Calibri" w:hint="default"/>
        <w:b/>
        <w:bCs/>
        <w:w w:val="100"/>
        <w:sz w:val="22"/>
        <w:szCs w:val="22"/>
        <w:lang w:val="en-US" w:eastAsia="en-US" w:bidi="en-US"/>
      </w:rPr>
    </w:lvl>
    <w:lvl w:ilvl="2">
      <w:start w:val="1"/>
      <w:numFmt w:val="decimal"/>
      <w:lvlText w:val="%2.%3."/>
      <w:lvlJc w:val="left"/>
      <w:pPr>
        <w:ind w:left="754" w:hanging="394"/>
      </w:pPr>
      <w:rPr>
        <w:rFonts w:ascii="Calibri" w:eastAsia="Calibri" w:hAnsi="Calibri" w:cs="Calibri" w:hint="default"/>
        <w:b/>
        <w:bCs/>
        <w:spacing w:val="-2"/>
        <w:w w:val="100"/>
        <w:sz w:val="22"/>
        <w:szCs w:val="22"/>
        <w:lang w:val="en-US" w:eastAsia="en-US" w:bidi="en-US"/>
      </w:rPr>
    </w:lvl>
    <w:lvl w:ilvl="3">
      <w:numFmt w:val="bullet"/>
      <w:lvlText w:val="•"/>
      <w:lvlJc w:val="left"/>
      <w:pPr>
        <w:ind w:left="2015" w:hanging="394"/>
      </w:pPr>
      <w:rPr>
        <w:rFonts w:hint="default"/>
        <w:lang w:val="en-US" w:eastAsia="en-US" w:bidi="en-US"/>
      </w:rPr>
    </w:lvl>
    <w:lvl w:ilvl="4">
      <w:numFmt w:val="bullet"/>
      <w:lvlText w:val="•"/>
      <w:lvlJc w:val="left"/>
      <w:pPr>
        <w:ind w:left="3230" w:hanging="394"/>
      </w:pPr>
      <w:rPr>
        <w:rFonts w:hint="default"/>
        <w:lang w:val="en-US" w:eastAsia="en-US" w:bidi="en-US"/>
      </w:rPr>
    </w:lvl>
    <w:lvl w:ilvl="5">
      <w:numFmt w:val="bullet"/>
      <w:lvlText w:val="•"/>
      <w:lvlJc w:val="left"/>
      <w:pPr>
        <w:ind w:left="4445" w:hanging="394"/>
      </w:pPr>
      <w:rPr>
        <w:rFonts w:hint="default"/>
        <w:lang w:val="en-US" w:eastAsia="en-US" w:bidi="en-US"/>
      </w:rPr>
    </w:lvl>
    <w:lvl w:ilvl="6">
      <w:numFmt w:val="bullet"/>
      <w:lvlText w:val="•"/>
      <w:lvlJc w:val="left"/>
      <w:pPr>
        <w:ind w:left="5660" w:hanging="394"/>
      </w:pPr>
      <w:rPr>
        <w:rFonts w:hint="default"/>
        <w:lang w:val="en-US" w:eastAsia="en-US" w:bidi="en-US"/>
      </w:rPr>
    </w:lvl>
    <w:lvl w:ilvl="7">
      <w:numFmt w:val="bullet"/>
      <w:lvlText w:val="•"/>
      <w:lvlJc w:val="left"/>
      <w:pPr>
        <w:ind w:left="6875" w:hanging="394"/>
      </w:pPr>
      <w:rPr>
        <w:rFonts w:hint="default"/>
        <w:lang w:val="en-US" w:eastAsia="en-US" w:bidi="en-US"/>
      </w:rPr>
    </w:lvl>
    <w:lvl w:ilvl="8">
      <w:numFmt w:val="bullet"/>
      <w:lvlText w:val="•"/>
      <w:lvlJc w:val="left"/>
      <w:pPr>
        <w:ind w:left="8090" w:hanging="394"/>
      </w:pPr>
      <w:rPr>
        <w:rFonts w:hint="default"/>
        <w:lang w:val="en-US" w:eastAsia="en-US" w:bidi="en-US"/>
      </w:rPr>
    </w:lvl>
  </w:abstractNum>
  <w:num w:numId="1">
    <w:abstractNumId w:val="27"/>
  </w:num>
  <w:num w:numId="2">
    <w:abstractNumId w:val="14"/>
  </w:num>
  <w:num w:numId="3">
    <w:abstractNumId w:val="9"/>
  </w:num>
  <w:num w:numId="4">
    <w:abstractNumId w:val="16"/>
  </w:num>
  <w:num w:numId="5">
    <w:abstractNumId w:val="3"/>
  </w:num>
  <w:num w:numId="6">
    <w:abstractNumId w:val="37"/>
  </w:num>
  <w:num w:numId="7">
    <w:abstractNumId w:val="15"/>
  </w:num>
  <w:num w:numId="8">
    <w:abstractNumId w:val="28"/>
  </w:num>
  <w:num w:numId="9">
    <w:abstractNumId w:val="5"/>
  </w:num>
  <w:num w:numId="10">
    <w:abstractNumId w:val="32"/>
  </w:num>
  <w:num w:numId="11">
    <w:abstractNumId w:val="10"/>
  </w:num>
  <w:num w:numId="12">
    <w:abstractNumId w:val="25"/>
  </w:num>
  <w:num w:numId="13">
    <w:abstractNumId w:val="29"/>
  </w:num>
  <w:num w:numId="14">
    <w:abstractNumId w:val="0"/>
  </w:num>
  <w:num w:numId="15">
    <w:abstractNumId w:val="2"/>
  </w:num>
  <w:num w:numId="16">
    <w:abstractNumId w:val="33"/>
  </w:num>
  <w:num w:numId="17">
    <w:abstractNumId w:val="30"/>
  </w:num>
  <w:num w:numId="18">
    <w:abstractNumId w:val="21"/>
  </w:num>
  <w:num w:numId="19">
    <w:abstractNumId w:val="13"/>
  </w:num>
  <w:num w:numId="20">
    <w:abstractNumId w:val="12"/>
  </w:num>
  <w:num w:numId="21">
    <w:abstractNumId w:val="23"/>
  </w:num>
  <w:num w:numId="22">
    <w:abstractNumId w:val="40"/>
  </w:num>
  <w:num w:numId="23">
    <w:abstractNumId w:val="22"/>
  </w:num>
  <w:num w:numId="24">
    <w:abstractNumId w:val="43"/>
  </w:num>
  <w:num w:numId="25">
    <w:abstractNumId w:val="26"/>
  </w:num>
  <w:num w:numId="26">
    <w:abstractNumId w:val="41"/>
  </w:num>
  <w:num w:numId="27">
    <w:abstractNumId w:val="35"/>
  </w:num>
  <w:num w:numId="28">
    <w:abstractNumId w:val="42"/>
  </w:num>
  <w:num w:numId="29">
    <w:abstractNumId w:val="24"/>
  </w:num>
  <w:num w:numId="30">
    <w:abstractNumId w:val="8"/>
  </w:num>
  <w:num w:numId="31">
    <w:abstractNumId w:val="31"/>
  </w:num>
  <w:num w:numId="32">
    <w:abstractNumId w:val="34"/>
  </w:num>
  <w:num w:numId="33">
    <w:abstractNumId w:val="1"/>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1"/>
  </w:num>
  <w:num w:numId="37">
    <w:abstractNumId w:val="36"/>
  </w:num>
  <w:num w:numId="38">
    <w:abstractNumId w:val="39"/>
  </w:num>
  <w:num w:numId="39">
    <w:abstractNumId w:val="7"/>
  </w:num>
  <w:num w:numId="40">
    <w:abstractNumId w:val="18"/>
  </w:num>
  <w:num w:numId="41">
    <w:abstractNumId w:val="19"/>
  </w:num>
  <w:num w:numId="42">
    <w:abstractNumId w:val="6"/>
  </w:num>
  <w:num w:numId="43">
    <w:abstractNumId w:val="20"/>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ED0"/>
    <w:rsid w:val="000326BC"/>
    <w:rsid w:val="0005455F"/>
    <w:rsid w:val="001875F8"/>
    <w:rsid w:val="001A17BF"/>
    <w:rsid w:val="001A6482"/>
    <w:rsid w:val="00205ADD"/>
    <w:rsid w:val="00231E14"/>
    <w:rsid w:val="00234C3F"/>
    <w:rsid w:val="00296C00"/>
    <w:rsid w:val="002C7074"/>
    <w:rsid w:val="003648B5"/>
    <w:rsid w:val="0039185C"/>
    <w:rsid w:val="00396F9F"/>
    <w:rsid w:val="003A25D0"/>
    <w:rsid w:val="003B5C48"/>
    <w:rsid w:val="003C76D4"/>
    <w:rsid w:val="00431634"/>
    <w:rsid w:val="00442F8C"/>
    <w:rsid w:val="00474523"/>
    <w:rsid w:val="005629C2"/>
    <w:rsid w:val="005706F3"/>
    <w:rsid w:val="005916A5"/>
    <w:rsid w:val="006055DF"/>
    <w:rsid w:val="00612FC8"/>
    <w:rsid w:val="00662433"/>
    <w:rsid w:val="0067410D"/>
    <w:rsid w:val="0068192E"/>
    <w:rsid w:val="006F1354"/>
    <w:rsid w:val="007049FA"/>
    <w:rsid w:val="007324B8"/>
    <w:rsid w:val="00742A2A"/>
    <w:rsid w:val="007B270B"/>
    <w:rsid w:val="008839F3"/>
    <w:rsid w:val="008D694B"/>
    <w:rsid w:val="0095591B"/>
    <w:rsid w:val="00A408A3"/>
    <w:rsid w:val="00A6638E"/>
    <w:rsid w:val="00A972BB"/>
    <w:rsid w:val="00B00ED0"/>
    <w:rsid w:val="00B33E89"/>
    <w:rsid w:val="00B35617"/>
    <w:rsid w:val="00B82861"/>
    <w:rsid w:val="00B91159"/>
    <w:rsid w:val="00BB2F3D"/>
    <w:rsid w:val="00BC53E7"/>
    <w:rsid w:val="00BE31A1"/>
    <w:rsid w:val="00C7401B"/>
    <w:rsid w:val="00C75A15"/>
    <w:rsid w:val="00C83615"/>
    <w:rsid w:val="00CA6521"/>
    <w:rsid w:val="00CB4C7E"/>
    <w:rsid w:val="00D45CB4"/>
    <w:rsid w:val="00D47E01"/>
    <w:rsid w:val="00D95219"/>
    <w:rsid w:val="00DE1CA2"/>
    <w:rsid w:val="00E57781"/>
    <w:rsid w:val="00E93750"/>
    <w:rsid w:val="00E97ABD"/>
    <w:rsid w:val="00EE6591"/>
    <w:rsid w:val="00F415E3"/>
    <w:rsid w:val="00F93DE4"/>
    <w:rsid w:val="00FB66F5"/>
    <w:rsid w:val="00FC1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393E88"/>
  <w15:docId w15:val="{EF830F1D-2D2A-44B9-9704-F30E3B74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579"/>
      <w:outlineLvl w:val="0"/>
    </w:pPr>
    <w:rPr>
      <w:b/>
      <w:bCs/>
    </w:rPr>
  </w:style>
  <w:style w:type="paragraph" w:styleId="Heading2">
    <w:name w:val="heading 2"/>
    <w:basedOn w:val="Normal"/>
    <w:uiPriority w:val="9"/>
    <w:unhideWhenUsed/>
    <w:qFormat/>
    <w:pPr>
      <w:ind w:left="580"/>
      <w:outlineLvl w:val="1"/>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224"/>
    </w:pPr>
  </w:style>
  <w:style w:type="paragraph" w:customStyle="1" w:styleId="TableParagraph">
    <w:name w:val="Table Paragraph"/>
    <w:basedOn w:val="Normal"/>
    <w:uiPriority w:val="1"/>
    <w:qFormat/>
    <w:pPr>
      <w:spacing w:line="265" w:lineRule="exact"/>
      <w:ind w:left="378" w:hanging="271"/>
    </w:pPr>
  </w:style>
  <w:style w:type="character" w:styleId="CommentReference">
    <w:name w:val="annotation reference"/>
    <w:basedOn w:val="DefaultParagraphFont"/>
    <w:uiPriority w:val="99"/>
    <w:semiHidden/>
    <w:unhideWhenUsed/>
    <w:rsid w:val="000326BC"/>
    <w:rPr>
      <w:sz w:val="16"/>
      <w:szCs w:val="16"/>
    </w:rPr>
  </w:style>
  <w:style w:type="paragraph" w:styleId="CommentText">
    <w:name w:val="annotation text"/>
    <w:basedOn w:val="Normal"/>
    <w:link w:val="CommentTextChar"/>
    <w:uiPriority w:val="99"/>
    <w:unhideWhenUsed/>
    <w:rsid w:val="000326BC"/>
    <w:rPr>
      <w:sz w:val="20"/>
      <w:szCs w:val="20"/>
    </w:rPr>
  </w:style>
  <w:style w:type="character" w:customStyle="1" w:styleId="CommentTextChar">
    <w:name w:val="Comment Text Char"/>
    <w:basedOn w:val="DefaultParagraphFont"/>
    <w:link w:val="CommentText"/>
    <w:uiPriority w:val="99"/>
    <w:rsid w:val="000326BC"/>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0326BC"/>
    <w:rPr>
      <w:b/>
      <w:bCs/>
    </w:rPr>
  </w:style>
  <w:style w:type="character" w:customStyle="1" w:styleId="CommentSubjectChar">
    <w:name w:val="Comment Subject Char"/>
    <w:basedOn w:val="CommentTextChar"/>
    <w:link w:val="CommentSubject"/>
    <w:uiPriority w:val="99"/>
    <w:semiHidden/>
    <w:rsid w:val="000326BC"/>
    <w:rPr>
      <w:rFonts w:ascii="Calibri" w:eastAsia="Calibri" w:hAnsi="Calibri" w:cs="Calibri"/>
      <w:b/>
      <w:bCs/>
      <w:sz w:val="20"/>
      <w:szCs w:val="20"/>
      <w:lang w:bidi="en-US"/>
    </w:rPr>
  </w:style>
  <w:style w:type="paragraph" w:styleId="BalloonText">
    <w:name w:val="Balloon Text"/>
    <w:basedOn w:val="Normal"/>
    <w:link w:val="BalloonTextChar"/>
    <w:uiPriority w:val="99"/>
    <w:semiHidden/>
    <w:unhideWhenUsed/>
    <w:rsid w:val="000326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6BC"/>
    <w:rPr>
      <w:rFonts w:ascii="Segoe UI" w:eastAsia="Calibri" w:hAnsi="Segoe UI" w:cs="Segoe UI"/>
      <w:sz w:val="18"/>
      <w:szCs w:val="18"/>
      <w:lang w:bidi="en-US"/>
    </w:rPr>
  </w:style>
  <w:style w:type="paragraph" w:customStyle="1" w:styleId="Level1">
    <w:name w:val="Level 1"/>
    <w:basedOn w:val="Normal"/>
    <w:next w:val="Normal"/>
    <w:autoRedefine/>
    <w:rsid w:val="001A17BF"/>
    <w:pPr>
      <w:widowControl/>
      <w:autoSpaceDE/>
      <w:autoSpaceDN/>
      <w:spacing w:after="120"/>
      <w:outlineLvl w:val="0"/>
    </w:pPr>
    <w:rPr>
      <w:rFonts w:ascii="Arial Narrow" w:eastAsia="Times New Roman" w:hAnsi="Arial Narrow" w:cs="Times New Roman"/>
      <w:b/>
      <w:bCs/>
      <w:sz w:val="26"/>
      <w:szCs w:val="26"/>
      <w:lang w:bidi="ar-SA"/>
    </w:rPr>
  </w:style>
  <w:style w:type="paragraph" w:styleId="Header">
    <w:name w:val="header"/>
    <w:basedOn w:val="Normal"/>
    <w:link w:val="HeaderChar"/>
    <w:uiPriority w:val="99"/>
    <w:semiHidden/>
    <w:unhideWhenUsed/>
    <w:rsid w:val="00E57781"/>
    <w:pPr>
      <w:tabs>
        <w:tab w:val="center" w:pos="4680"/>
        <w:tab w:val="right" w:pos="9360"/>
      </w:tabs>
    </w:pPr>
  </w:style>
  <w:style w:type="character" w:customStyle="1" w:styleId="HeaderChar">
    <w:name w:val="Header Char"/>
    <w:basedOn w:val="DefaultParagraphFont"/>
    <w:link w:val="Header"/>
    <w:uiPriority w:val="99"/>
    <w:semiHidden/>
    <w:rsid w:val="00E57781"/>
    <w:rPr>
      <w:rFonts w:ascii="Calibri" w:eastAsia="Calibri" w:hAnsi="Calibri" w:cs="Calibri"/>
      <w:lang w:bidi="en-US"/>
    </w:rPr>
  </w:style>
  <w:style w:type="paragraph" w:styleId="Footer">
    <w:name w:val="footer"/>
    <w:basedOn w:val="Normal"/>
    <w:link w:val="FooterChar"/>
    <w:uiPriority w:val="99"/>
    <w:semiHidden/>
    <w:unhideWhenUsed/>
    <w:rsid w:val="00E57781"/>
    <w:pPr>
      <w:tabs>
        <w:tab w:val="center" w:pos="4680"/>
        <w:tab w:val="right" w:pos="9360"/>
      </w:tabs>
    </w:pPr>
  </w:style>
  <w:style w:type="character" w:customStyle="1" w:styleId="FooterChar">
    <w:name w:val="Footer Char"/>
    <w:basedOn w:val="DefaultParagraphFont"/>
    <w:link w:val="Footer"/>
    <w:uiPriority w:val="99"/>
    <w:semiHidden/>
    <w:rsid w:val="00E57781"/>
    <w:rPr>
      <w:rFonts w:ascii="Calibri" w:eastAsia="Calibri" w:hAnsi="Calibri" w:cs="Calibri"/>
      <w:lang w:bidi="en-US"/>
    </w:rPr>
  </w:style>
  <w:style w:type="character" w:styleId="Hyperlink">
    <w:name w:val="Hyperlink"/>
    <w:basedOn w:val="DefaultParagraphFont"/>
    <w:uiPriority w:val="99"/>
    <w:semiHidden/>
    <w:unhideWhenUsed/>
    <w:rsid w:val="008839F3"/>
    <w:rPr>
      <w:color w:val="0000FF"/>
      <w:u w:val="single"/>
    </w:rPr>
  </w:style>
  <w:style w:type="paragraph" w:customStyle="1" w:styleId="Compact">
    <w:name w:val="Compact"/>
    <w:basedOn w:val="BodyText"/>
    <w:qFormat/>
    <w:rsid w:val="008839F3"/>
    <w:pPr>
      <w:widowControl/>
      <w:autoSpaceDE/>
      <w:autoSpaceDN/>
      <w:spacing w:before="36" w:after="36"/>
    </w:pPr>
    <w:rPr>
      <w:rFonts w:ascii="Arial" w:eastAsiaTheme="minorHAnsi" w:hAnsi="Arial" w:cstheme="minorBidi"/>
      <w:szCs w:val="24"/>
      <w:lang w:bidi="ar-SA"/>
    </w:rPr>
  </w:style>
  <w:style w:type="table" w:customStyle="1" w:styleId="TableGrid1">
    <w:name w:val="Table Grid1"/>
    <w:basedOn w:val="TableNormal"/>
    <w:uiPriority w:val="59"/>
    <w:rsid w:val="008839F3"/>
    <w:pPr>
      <w:widowControl/>
      <w:autoSpaceDE/>
      <w:autoSpaceDN/>
      <w:ind w:left="936" w:hanging="216"/>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24852">
      <w:bodyDiv w:val="1"/>
      <w:marLeft w:val="0"/>
      <w:marRight w:val="0"/>
      <w:marTop w:val="0"/>
      <w:marBottom w:val="0"/>
      <w:divBdr>
        <w:top w:val="none" w:sz="0" w:space="0" w:color="auto"/>
        <w:left w:val="none" w:sz="0" w:space="0" w:color="auto"/>
        <w:bottom w:val="none" w:sz="0" w:space="0" w:color="auto"/>
        <w:right w:val="none" w:sz="0" w:space="0" w:color="auto"/>
      </w:divBdr>
    </w:div>
    <w:div w:id="156771270">
      <w:bodyDiv w:val="1"/>
      <w:marLeft w:val="0"/>
      <w:marRight w:val="0"/>
      <w:marTop w:val="0"/>
      <w:marBottom w:val="0"/>
      <w:divBdr>
        <w:top w:val="none" w:sz="0" w:space="0" w:color="auto"/>
        <w:left w:val="none" w:sz="0" w:space="0" w:color="auto"/>
        <w:bottom w:val="none" w:sz="0" w:space="0" w:color="auto"/>
        <w:right w:val="none" w:sz="0" w:space="0" w:color="auto"/>
      </w:divBdr>
    </w:div>
    <w:div w:id="456948894">
      <w:bodyDiv w:val="1"/>
      <w:marLeft w:val="0"/>
      <w:marRight w:val="0"/>
      <w:marTop w:val="0"/>
      <w:marBottom w:val="0"/>
      <w:divBdr>
        <w:top w:val="none" w:sz="0" w:space="0" w:color="auto"/>
        <w:left w:val="none" w:sz="0" w:space="0" w:color="auto"/>
        <w:bottom w:val="none" w:sz="0" w:space="0" w:color="auto"/>
        <w:right w:val="none" w:sz="0" w:space="0" w:color="auto"/>
      </w:divBdr>
    </w:div>
    <w:div w:id="521942327">
      <w:bodyDiv w:val="1"/>
      <w:marLeft w:val="0"/>
      <w:marRight w:val="0"/>
      <w:marTop w:val="0"/>
      <w:marBottom w:val="0"/>
      <w:divBdr>
        <w:top w:val="none" w:sz="0" w:space="0" w:color="auto"/>
        <w:left w:val="none" w:sz="0" w:space="0" w:color="auto"/>
        <w:bottom w:val="none" w:sz="0" w:space="0" w:color="auto"/>
        <w:right w:val="none" w:sz="0" w:space="0" w:color="auto"/>
      </w:divBdr>
    </w:div>
    <w:div w:id="526988994">
      <w:bodyDiv w:val="1"/>
      <w:marLeft w:val="0"/>
      <w:marRight w:val="0"/>
      <w:marTop w:val="0"/>
      <w:marBottom w:val="0"/>
      <w:divBdr>
        <w:top w:val="none" w:sz="0" w:space="0" w:color="auto"/>
        <w:left w:val="none" w:sz="0" w:space="0" w:color="auto"/>
        <w:bottom w:val="none" w:sz="0" w:space="0" w:color="auto"/>
        <w:right w:val="none" w:sz="0" w:space="0" w:color="auto"/>
      </w:divBdr>
    </w:div>
    <w:div w:id="618608211">
      <w:bodyDiv w:val="1"/>
      <w:marLeft w:val="0"/>
      <w:marRight w:val="0"/>
      <w:marTop w:val="0"/>
      <w:marBottom w:val="0"/>
      <w:divBdr>
        <w:top w:val="none" w:sz="0" w:space="0" w:color="auto"/>
        <w:left w:val="none" w:sz="0" w:space="0" w:color="auto"/>
        <w:bottom w:val="none" w:sz="0" w:space="0" w:color="auto"/>
        <w:right w:val="none" w:sz="0" w:space="0" w:color="auto"/>
      </w:divBdr>
    </w:div>
    <w:div w:id="713578254">
      <w:bodyDiv w:val="1"/>
      <w:marLeft w:val="0"/>
      <w:marRight w:val="0"/>
      <w:marTop w:val="0"/>
      <w:marBottom w:val="0"/>
      <w:divBdr>
        <w:top w:val="none" w:sz="0" w:space="0" w:color="auto"/>
        <w:left w:val="none" w:sz="0" w:space="0" w:color="auto"/>
        <w:bottom w:val="none" w:sz="0" w:space="0" w:color="auto"/>
        <w:right w:val="none" w:sz="0" w:space="0" w:color="auto"/>
      </w:divBdr>
    </w:div>
    <w:div w:id="729886417">
      <w:bodyDiv w:val="1"/>
      <w:marLeft w:val="0"/>
      <w:marRight w:val="0"/>
      <w:marTop w:val="0"/>
      <w:marBottom w:val="0"/>
      <w:divBdr>
        <w:top w:val="none" w:sz="0" w:space="0" w:color="auto"/>
        <w:left w:val="none" w:sz="0" w:space="0" w:color="auto"/>
        <w:bottom w:val="none" w:sz="0" w:space="0" w:color="auto"/>
        <w:right w:val="none" w:sz="0" w:space="0" w:color="auto"/>
      </w:divBdr>
    </w:div>
    <w:div w:id="738555547">
      <w:bodyDiv w:val="1"/>
      <w:marLeft w:val="0"/>
      <w:marRight w:val="0"/>
      <w:marTop w:val="0"/>
      <w:marBottom w:val="0"/>
      <w:divBdr>
        <w:top w:val="none" w:sz="0" w:space="0" w:color="auto"/>
        <w:left w:val="none" w:sz="0" w:space="0" w:color="auto"/>
        <w:bottom w:val="none" w:sz="0" w:space="0" w:color="auto"/>
        <w:right w:val="none" w:sz="0" w:space="0" w:color="auto"/>
      </w:divBdr>
    </w:div>
    <w:div w:id="800074120">
      <w:bodyDiv w:val="1"/>
      <w:marLeft w:val="0"/>
      <w:marRight w:val="0"/>
      <w:marTop w:val="0"/>
      <w:marBottom w:val="0"/>
      <w:divBdr>
        <w:top w:val="none" w:sz="0" w:space="0" w:color="auto"/>
        <w:left w:val="none" w:sz="0" w:space="0" w:color="auto"/>
        <w:bottom w:val="none" w:sz="0" w:space="0" w:color="auto"/>
        <w:right w:val="none" w:sz="0" w:space="0" w:color="auto"/>
      </w:divBdr>
    </w:div>
    <w:div w:id="845366353">
      <w:bodyDiv w:val="1"/>
      <w:marLeft w:val="0"/>
      <w:marRight w:val="0"/>
      <w:marTop w:val="0"/>
      <w:marBottom w:val="0"/>
      <w:divBdr>
        <w:top w:val="none" w:sz="0" w:space="0" w:color="auto"/>
        <w:left w:val="none" w:sz="0" w:space="0" w:color="auto"/>
        <w:bottom w:val="none" w:sz="0" w:space="0" w:color="auto"/>
        <w:right w:val="none" w:sz="0" w:space="0" w:color="auto"/>
      </w:divBdr>
    </w:div>
    <w:div w:id="862210280">
      <w:bodyDiv w:val="1"/>
      <w:marLeft w:val="0"/>
      <w:marRight w:val="0"/>
      <w:marTop w:val="0"/>
      <w:marBottom w:val="0"/>
      <w:divBdr>
        <w:top w:val="none" w:sz="0" w:space="0" w:color="auto"/>
        <w:left w:val="none" w:sz="0" w:space="0" w:color="auto"/>
        <w:bottom w:val="none" w:sz="0" w:space="0" w:color="auto"/>
        <w:right w:val="none" w:sz="0" w:space="0" w:color="auto"/>
      </w:divBdr>
    </w:div>
    <w:div w:id="936250905">
      <w:bodyDiv w:val="1"/>
      <w:marLeft w:val="0"/>
      <w:marRight w:val="0"/>
      <w:marTop w:val="0"/>
      <w:marBottom w:val="0"/>
      <w:divBdr>
        <w:top w:val="none" w:sz="0" w:space="0" w:color="auto"/>
        <w:left w:val="none" w:sz="0" w:space="0" w:color="auto"/>
        <w:bottom w:val="none" w:sz="0" w:space="0" w:color="auto"/>
        <w:right w:val="none" w:sz="0" w:space="0" w:color="auto"/>
      </w:divBdr>
    </w:div>
    <w:div w:id="1012682965">
      <w:bodyDiv w:val="1"/>
      <w:marLeft w:val="0"/>
      <w:marRight w:val="0"/>
      <w:marTop w:val="0"/>
      <w:marBottom w:val="0"/>
      <w:divBdr>
        <w:top w:val="none" w:sz="0" w:space="0" w:color="auto"/>
        <w:left w:val="none" w:sz="0" w:space="0" w:color="auto"/>
        <w:bottom w:val="none" w:sz="0" w:space="0" w:color="auto"/>
        <w:right w:val="none" w:sz="0" w:space="0" w:color="auto"/>
      </w:divBdr>
    </w:div>
    <w:div w:id="1030184427">
      <w:bodyDiv w:val="1"/>
      <w:marLeft w:val="0"/>
      <w:marRight w:val="0"/>
      <w:marTop w:val="0"/>
      <w:marBottom w:val="0"/>
      <w:divBdr>
        <w:top w:val="none" w:sz="0" w:space="0" w:color="auto"/>
        <w:left w:val="none" w:sz="0" w:space="0" w:color="auto"/>
        <w:bottom w:val="none" w:sz="0" w:space="0" w:color="auto"/>
        <w:right w:val="none" w:sz="0" w:space="0" w:color="auto"/>
      </w:divBdr>
    </w:div>
    <w:div w:id="1201435543">
      <w:bodyDiv w:val="1"/>
      <w:marLeft w:val="0"/>
      <w:marRight w:val="0"/>
      <w:marTop w:val="0"/>
      <w:marBottom w:val="0"/>
      <w:divBdr>
        <w:top w:val="none" w:sz="0" w:space="0" w:color="auto"/>
        <w:left w:val="none" w:sz="0" w:space="0" w:color="auto"/>
        <w:bottom w:val="none" w:sz="0" w:space="0" w:color="auto"/>
        <w:right w:val="none" w:sz="0" w:space="0" w:color="auto"/>
      </w:divBdr>
    </w:div>
    <w:div w:id="1258827046">
      <w:bodyDiv w:val="1"/>
      <w:marLeft w:val="0"/>
      <w:marRight w:val="0"/>
      <w:marTop w:val="0"/>
      <w:marBottom w:val="0"/>
      <w:divBdr>
        <w:top w:val="none" w:sz="0" w:space="0" w:color="auto"/>
        <w:left w:val="none" w:sz="0" w:space="0" w:color="auto"/>
        <w:bottom w:val="none" w:sz="0" w:space="0" w:color="auto"/>
        <w:right w:val="none" w:sz="0" w:space="0" w:color="auto"/>
      </w:divBdr>
    </w:div>
    <w:div w:id="1315135753">
      <w:bodyDiv w:val="1"/>
      <w:marLeft w:val="0"/>
      <w:marRight w:val="0"/>
      <w:marTop w:val="0"/>
      <w:marBottom w:val="0"/>
      <w:divBdr>
        <w:top w:val="none" w:sz="0" w:space="0" w:color="auto"/>
        <w:left w:val="none" w:sz="0" w:space="0" w:color="auto"/>
        <w:bottom w:val="none" w:sz="0" w:space="0" w:color="auto"/>
        <w:right w:val="none" w:sz="0" w:space="0" w:color="auto"/>
      </w:divBdr>
    </w:div>
    <w:div w:id="1337921684">
      <w:bodyDiv w:val="1"/>
      <w:marLeft w:val="0"/>
      <w:marRight w:val="0"/>
      <w:marTop w:val="0"/>
      <w:marBottom w:val="0"/>
      <w:divBdr>
        <w:top w:val="none" w:sz="0" w:space="0" w:color="auto"/>
        <w:left w:val="none" w:sz="0" w:space="0" w:color="auto"/>
        <w:bottom w:val="none" w:sz="0" w:space="0" w:color="auto"/>
        <w:right w:val="none" w:sz="0" w:space="0" w:color="auto"/>
      </w:divBdr>
    </w:div>
    <w:div w:id="1350718681">
      <w:bodyDiv w:val="1"/>
      <w:marLeft w:val="0"/>
      <w:marRight w:val="0"/>
      <w:marTop w:val="0"/>
      <w:marBottom w:val="0"/>
      <w:divBdr>
        <w:top w:val="none" w:sz="0" w:space="0" w:color="auto"/>
        <w:left w:val="none" w:sz="0" w:space="0" w:color="auto"/>
        <w:bottom w:val="none" w:sz="0" w:space="0" w:color="auto"/>
        <w:right w:val="none" w:sz="0" w:space="0" w:color="auto"/>
      </w:divBdr>
    </w:div>
    <w:div w:id="1513497180">
      <w:bodyDiv w:val="1"/>
      <w:marLeft w:val="0"/>
      <w:marRight w:val="0"/>
      <w:marTop w:val="0"/>
      <w:marBottom w:val="0"/>
      <w:divBdr>
        <w:top w:val="none" w:sz="0" w:space="0" w:color="auto"/>
        <w:left w:val="none" w:sz="0" w:space="0" w:color="auto"/>
        <w:bottom w:val="none" w:sz="0" w:space="0" w:color="auto"/>
        <w:right w:val="none" w:sz="0" w:space="0" w:color="auto"/>
      </w:divBdr>
    </w:div>
    <w:div w:id="1553927390">
      <w:bodyDiv w:val="1"/>
      <w:marLeft w:val="0"/>
      <w:marRight w:val="0"/>
      <w:marTop w:val="0"/>
      <w:marBottom w:val="0"/>
      <w:divBdr>
        <w:top w:val="none" w:sz="0" w:space="0" w:color="auto"/>
        <w:left w:val="none" w:sz="0" w:space="0" w:color="auto"/>
        <w:bottom w:val="none" w:sz="0" w:space="0" w:color="auto"/>
        <w:right w:val="none" w:sz="0" w:space="0" w:color="auto"/>
      </w:divBdr>
    </w:div>
    <w:div w:id="1584412478">
      <w:bodyDiv w:val="1"/>
      <w:marLeft w:val="0"/>
      <w:marRight w:val="0"/>
      <w:marTop w:val="0"/>
      <w:marBottom w:val="0"/>
      <w:divBdr>
        <w:top w:val="none" w:sz="0" w:space="0" w:color="auto"/>
        <w:left w:val="none" w:sz="0" w:space="0" w:color="auto"/>
        <w:bottom w:val="none" w:sz="0" w:space="0" w:color="auto"/>
        <w:right w:val="none" w:sz="0" w:space="0" w:color="auto"/>
      </w:divBdr>
    </w:div>
    <w:div w:id="1884753461">
      <w:bodyDiv w:val="1"/>
      <w:marLeft w:val="0"/>
      <w:marRight w:val="0"/>
      <w:marTop w:val="0"/>
      <w:marBottom w:val="0"/>
      <w:divBdr>
        <w:top w:val="none" w:sz="0" w:space="0" w:color="auto"/>
        <w:left w:val="none" w:sz="0" w:space="0" w:color="auto"/>
        <w:bottom w:val="none" w:sz="0" w:space="0" w:color="auto"/>
        <w:right w:val="none" w:sz="0" w:space="0" w:color="auto"/>
      </w:divBdr>
    </w:div>
    <w:div w:id="1896816670">
      <w:bodyDiv w:val="1"/>
      <w:marLeft w:val="0"/>
      <w:marRight w:val="0"/>
      <w:marTop w:val="0"/>
      <w:marBottom w:val="0"/>
      <w:divBdr>
        <w:top w:val="none" w:sz="0" w:space="0" w:color="auto"/>
        <w:left w:val="none" w:sz="0" w:space="0" w:color="auto"/>
        <w:bottom w:val="none" w:sz="0" w:space="0" w:color="auto"/>
        <w:right w:val="none" w:sz="0" w:space="0" w:color="auto"/>
      </w:divBdr>
    </w:div>
    <w:div w:id="2029719409">
      <w:bodyDiv w:val="1"/>
      <w:marLeft w:val="0"/>
      <w:marRight w:val="0"/>
      <w:marTop w:val="0"/>
      <w:marBottom w:val="0"/>
      <w:divBdr>
        <w:top w:val="none" w:sz="0" w:space="0" w:color="auto"/>
        <w:left w:val="none" w:sz="0" w:space="0" w:color="auto"/>
        <w:bottom w:val="none" w:sz="0" w:space="0" w:color="auto"/>
        <w:right w:val="none" w:sz="0" w:space="0" w:color="auto"/>
      </w:divBdr>
    </w:div>
    <w:div w:id="2046563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and.org/pubs/technical_reports/TR86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qualityforum.org/Measuring_Performance/Submitting_Standards.aspx"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http://www.qualityforum.org/Measuring_Performance/Submitting_Standards.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07D0C86BB5124AAE0A00EDD783FB60" ma:contentTypeVersion="4" ma:contentTypeDescription="Create a new document." ma:contentTypeScope="" ma:versionID="93be73b6af73a61c50fc399693808de8">
  <xsd:schema xmlns:xsd="http://www.w3.org/2001/XMLSchema" xmlns:xs="http://www.w3.org/2001/XMLSchema" xmlns:p="http://schemas.microsoft.com/office/2006/metadata/properties" xmlns:ns2="2092472d-b0ba-44c3-9af1-5ee06e60b732" targetNamespace="http://schemas.microsoft.com/office/2006/metadata/properties" ma:root="true" ma:fieldsID="da0d1af7ed810bb5eecc2643e4803c01" ns2:_="">
    <xsd:import namespace="2092472d-b0ba-44c3-9af1-5ee06e60b732"/>
    <xsd:element name="properties">
      <xsd:complexType>
        <xsd:sequence>
          <xsd:element name="documentManagement">
            <xsd:complexType>
              <xsd:all>
                <xsd:element ref="ns2:_spia_rule" minOccurs="0"/>
                <xsd:element ref="ns2:_spia_type" minOccurs="0"/>
                <xsd:element ref="ns2:_spia_result" minOccurs="0"/>
                <xsd:element ref="ns2:Target_x0020_Audien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2472d-b0ba-44c3-9af1-5ee06e60b732"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element name="Target_x0020_Audiences" ma:index="11"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pia_rule xmlns="2092472d-b0ba-44c3-9af1-5ee06e60b732" xsi:nil="true"/>
    <_spia_type xmlns="2092472d-b0ba-44c3-9af1-5ee06e60b732" xsi:nil="true"/>
    <_spia_result xmlns="2092472d-b0ba-44c3-9af1-5ee06e60b732" xsi:nil="true"/>
    <Target_x0020_Audiences xmlns="2092472d-b0ba-44c3-9af1-5ee06e60b73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B94BA3-0E86-4F8F-A594-872AE9C5B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92472d-b0ba-44c3-9af1-5ee06e60b7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1C8F7-9E8A-4155-8C50-81A895E14172}">
  <ds:schemaRefs>
    <ds:schemaRef ds:uri="http://purl.org/dc/elements/1.1/"/>
    <ds:schemaRef ds:uri="http://schemas.openxmlformats.org/package/2006/metadata/core-properties"/>
    <ds:schemaRef ds:uri="http://schemas.microsoft.com/office/2006/documentManagement/types"/>
    <ds:schemaRef ds:uri="http://purl.org/dc/dcmitype/"/>
    <ds:schemaRef ds:uri="2092472d-b0ba-44c3-9af1-5ee06e60b732"/>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52295055-F9C6-4894-B4B9-46B7EB9F78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4910</Words>
  <Characters>27989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Testing Attachment</vt:lpstr>
    </vt:vector>
  </TitlesOfParts>
  <Company/>
  <LinksUpToDate>false</LinksUpToDate>
  <CharactersWithSpaces>32834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Measure Testing (subcriteria 2a2, 2b1-2b6)</dc:subject>
  <dc:creator>National Quality Forum</dc:creator>
  <cp:keywords>measure testing</cp:keywords>
  <cp:lastModifiedBy>August Knape</cp:lastModifiedBy>
  <cp:revision>3</cp:revision>
  <dcterms:created xsi:type="dcterms:W3CDTF">2019-07-30T18:09:00Z</dcterms:created>
  <dcterms:modified xsi:type="dcterms:W3CDTF">2019-07-31T18:30:00Z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2018-09-07T00:00:00Z</vt:filetime>
  </property>
  <property fmtid="{D5CDD505-2E9C-101B-9397-08002B2CF9AE}" pid="3" name="Creator">
    <vt:lpwstr>Acrobat PDFMaker 15 for Word</vt:lpwstr>
  </property>
  <property fmtid="{D5CDD505-2E9C-101B-9397-08002B2CF9AE}" pid="4" name="LastSaved">
    <vt:filetime>2019-06-04T00:00:00Z</vt:filetime>
  </property>
  <property fmtid="{D5CDD505-2E9C-101B-9397-08002B2CF9AE}" pid="5" name="ContentTypeId">
    <vt:lpwstr>0x010100D207D0C86BB5124AAE0A00EDD783FB60</vt:lpwstr>
  </property>
</Properties>
</file>