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4000" w:type="pct"/>
        <w:tblCellSpacing w:w="15" w:type="dxa"/>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954"/>
        <w:gridCol w:w="2180"/>
        <w:gridCol w:w="1420"/>
        <w:gridCol w:w="2195"/>
      </w:tblGrid>
      <w:tr w:rsidR="0032446C" w14:paraId="036F1895" w14:textId="77777777" w:rsidTr="001816DB">
        <w:trPr>
          <w:tblCellSpacing w:w="15" w:type="dxa"/>
        </w:trPr>
        <w:tc>
          <w:tcPr>
            <w:tcW w:w="1000" w:type="pct"/>
            <w:shd w:val="clear" w:color="auto" w:fill="656565"/>
            <w:tcMar>
              <w:top w:w="57" w:type="dxa"/>
              <w:left w:w="113" w:type="dxa"/>
              <w:bottom w:w="57" w:type="dxa"/>
              <w:right w:w="113" w:type="dxa"/>
            </w:tcMar>
            <w:hideMark/>
          </w:tcPr>
          <w:p w14:paraId="036F1893" w14:textId="77777777" w:rsidR="00EA027E" w:rsidRDefault="000D067E">
            <w:pPr>
              <w:spacing w:line="200" w:lineRule="atLeast"/>
              <w:rPr>
                <w:rFonts w:ascii="Verdana" w:eastAsia="Times New Roman" w:hAnsi="Verdana"/>
                <w:color w:val="1A1A1A"/>
                <w:sz w:val="17"/>
                <w:szCs w:val="17"/>
              </w:rPr>
            </w:pPr>
            <w:proofErr w:type="spellStart"/>
            <w:r>
              <w:rPr>
                <w:rStyle w:val="tdlabel1"/>
                <w:rFonts w:ascii="Verdana" w:eastAsia="Times New Roman" w:hAnsi="Verdana"/>
                <w:sz w:val="17"/>
                <w:szCs w:val="17"/>
              </w:rPr>
              <w:t>eMeasure</w:t>
            </w:r>
            <w:proofErr w:type="spellEnd"/>
            <w:r>
              <w:rPr>
                <w:rStyle w:val="tdlabel1"/>
                <w:rFonts w:ascii="Verdana" w:eastAsia="Times New Roman" w:hAnsi="Verdana"/>
                <w:sz w:val="17"/>
                <w:szCs w:val="17"/>
              </w:rPr>
              <w:t xml:space="preserve"> Title</w:t>
            </w:r>
          </w:p>
        </w:tc>
        <w:tc>
          <w:tcPr>
            <w:tcW w:w="4000" w:type="pct"/>
            <w:gridSpan w:val="3"/>
            <w:shd w:val="clear" w:color="auto" w:fill="E0E0E0"/>
            <w:tcMar>
              <w:top w:w="57" w:type="dxa"/>
              <w:left w:w="113" w:type="dxa"/>
              <w:bottom w:w="57" w:type="dxa"/>
              <w:right w:w="113" w:type="dxa"/>
            </w:tcMar>
            <w:hideMark/>
          </w:tcPr>
          <w:p w14:paraId="036F1894" w14:textId="77777777" w:rsidR="00EA027E" w:rsidRDefault="000D067E">
            <w:pPr>
              <w:spacing w:line="200" w:lineRule="atLeast"/>
              <w:rPr>
                <w:rFonts w:ascii="Verdana" w:eastAsia="Times New Roman" w:hAnsi="Verdana"/>
                <w:color w:val="1A1A1A"/>
                <w:sz w:val="17"/>
                <w:szCs w:val="17"/>
              </w:rPr>
            </w:pPr>
            <w:r>
              <w:rPr>
                <w:rFonts w:ascii="Verdana" w:eastAsia="Times New Roman" w:hAnsi="Verdana"/>
                <w:color w:val="1A1A1A"/>
                <w:sz w:val="17"/>
                <w:szCs w:val="17"/>
              </w:rPr>
              <w:t>Disease Activity Measurement for Patients with RA</w:t>
            </w:r>
          </w:p>
        </w:tc>
      </w:tr>
      <w:tr w:rsidR="0032446C" w14:paraId="036F189A" w14:textId="77777777" w:rsidTr="001816DB">
        <w:trPr>
          <w:tblCellSpacing w:w="15" w:type="dxa"/>
        </w:trPr>
        <w:tc>
          <w:tcPr>
            <w:tcW w:w="1000" w:type="pct"/>
            <w:shd w:val="clear" w:color="auto" w:fill="656565"/>
            <w:tcMar>
              <w:top w:w="57" w:type="dxa"/>
              <w:left w:w="113" w:type="dxa"/>
              <w:bottom w:w="57" w:type="dxa"/>
              <w:right w:w="113" w:type="dxa"/>
            </w:tcMar>
            <w:hideMark/>
          </w:tcPr>
          <w:p w14:paraId="036F1896"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eMeasure Identifier</w:t>
            </w:r>
            <w:r>
              <w:rPr>
                <w:rFonts w:ascii="Verdana" w:eastAsia="Times New Roman" w:hAnsi="Verdana"/>
                <w:b/>
                <w:bCs/>
                <w:color w:val="FFFFFF"/>
                <w:sz w:val="17"/>
                <w:szCs w:val="17"/>
              </w:rPr>
              <w:br/>
            </w:r>
            <w:r>
              <w:rPr>
                <w:rStyle w:val="tdlabel1"/>
                <w:rFonts w:ascii="Verdana" w:eastAsia="Times New Roman" w:hAnsi="Verdana"/>
                <w:sz w:val="17"/>
                <w:szCs w:val="17"/>
              </w:rPr>
              <w:t>(Measure Authoring Tool)</w:t>
            </w:r>
          </w:p>
        </w:tc>
        <w:tc>
          <w:tcPr>
            <w:tcW w:w="1500" w:type="pct"/>
            <w:shd w:val="clear" w:color="auto" w:fill="E0E0E0"/>
            <w:tcMar>
              <w:top w:w="57" w:type="dxa"/>
              <w:left w:w="113" w:type="dxa"/>
              <w:bottom w:w="57" w:type="dxa"/>
              <w:right w:w="113" w:type="dxa"/>
            </w:tcMar>
            <w:hideMark/>
          </w:tcPr>
          <w:p w14:paraId="036F1897" w14:textId="77777777" w:rsidR="00EA027E" w:rsidRDefault="000D067E">
            <w:pPr>
              <w:spacing w:line="200" w:lineRule="atLeast"/>
              <w:rPr>
                <w:rFonts w:ascii="Verdana" w:eastAsia="Times New Roman" w:hAnsi="Verdana"/>
                <w:color w:val="1A1A1A"/>
                <w:sz w:val="17"/>
                <w:szCs w:val="17"/>
              </w:rPr>
            </w:pPr>
            <w:r>
              <w:rPr>
                <w:rFonts w:ascii="Verdana" w:eastAsia="Times New Roman" w:hAnsi="Verdana"/>
                <w:color w:val="1A1A1A"/>
                <w:sz w:val="17"/>
                <w:szCs w:val="17"/>
              </w:rPr>
              <w:t>214</w:t>
            </w:r>
          </w:p>
        </w:tc>
        <w:tc>
          <w:tcPr>
            <w:tcW w:w="1000" w:type="pct"/>
            <w:shd w:val="clear" w:color="auto" w:fill="656565"/>
            <w:tcMar>
              <w:top w:w="57" w:type="dxa"/>
              <w:left w:w="113" w:type="dxa"/>
              <w:bottom w:w="57" w:type="dxa"/>
              <w:right w:w="113" w:type="dxa"/>
            </w:tcMar>
            <w:hideMark/>
          </w:tcPr>
          <w:p w14:paraId="036F1898"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eMeasure Version number</w:t>
            </w:r>
          </w:p>
        </w:tc>
        <w:tc>
          <w:tcPr>
            <w:tcW w:w="1500" w:type="pct"/>
            <w:shd w:val="clear" w:color="auto" w:fill="E0E0E0"/>
            <w:tcMar>
              <w:top w:w="57" w:type="dxa"/>
              <w:left w:w="113" w:type="dxa"/>
              <w:bottom w:w="57" w:type="dxa"/>
              <w:right w:w="113" w:type="dxa"/>
            </w:tcMar>
            <w:hideMark/>
          </w:tcPr>
          <w:p w14:paraId="036F1899" w14:textId="77777777" w:rsidR="00EA027E" w:rsidRDefault="000D067E">
            <w:pPr>
              <w:spacing w:line="200" w:lineRule="atLeast"/>
              <w:rPr>
                <w:rFonts w:ascii="Verdana" w:eastAsia="Times New Roman" w:hAnsi="Verdana"/>
                <w:color w:val="1A1A1A"/>
                <w:sz w:val="17"/>
                <w:szCs w:val="17"/>
              </w:rPr>
            </w:pPr>
            <w:r>
              <w:rPr>
                <w:rFonts w:ascii="Verdana" w:eastAsia="Times New Roman" w:hAnsi="Verdana"/>
                <w:color w:val="1A1A1A"/>
                <w:sz w:val="17"/>
                <w:szCs w:val="17"/>
              </w:rPr>
              <w:t>0</w:t>
            </w:r>
          </w:p>
        </w:tc>
      </w:tr>
      <w:tr w:rsidR="0032446C" w14:paraId="036F189F" w14:textId="77777777" w:rsidTr="001816DB">
        <w:trPr>
          <w:tblCellSpacing w:w="15" w:type="dxa"/>
        </w:trPr>
        <w:tc>
          <w:tcPr>
            <w:tcW w:w="1000" w:type="pct"/>
            <w:shd w:val="clear" w:color="auto" w:fill="656565"/>
            <w:tcMar>
              <w:top w:w="57" w:type="dxa"/>
              <w:left w:w="113" w:type="dxa"/>
              <w:bottom w:w="57" w:type="dxa"/>
              <w:right w:w="113" w:type="dxa"/>
            </w:tcMar>
            <w:hideMark/>
          </w:tcPr>
          <w:p w14:paraId="036F189B"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NQF Number</w:t>
            </w:r>
          </w:p>
        </w:tc>
        <w:tc>
          <w:tcPr>
            <w:tcW w:w="1500" w:type="pct"/>
            <w:shd w:val="clear" w:color="auto" w:fill="E0E0E0"/>
            <w:tcMar>
              <w:top w:w="57" w:type="dxa"/>
              <w:left w:w="113" w:type="dxa"/>
              <w:bottom w:w="57" w:type="dxa"/>
              <w:right w:w="113" w:type="dxa"/>
            </w:tcMar>
            <w:hideMark/>
          </w:tcPr>
          <w:p w14:paraId="036F189C" w14:textId="62E1784B" w:rsidR="00EA027E" w:rsidRDefault="0004273D">
            <w:pPr>
              <w:spacing w:line="200" w:lineRule="atLeast"/>
              <w:rPr>
                <w:rFonts w:ascii="Verdana" w:eastAsia="Times New Roman" w:hAnsi="Verdana"/>
                <w:color w:val="1A1A1A"/>
                <w:sz w:val="17"/>
                <w:szCs w:val="17"/>
              </w:rPr>
            </w:pPr>
            <w:r>
              <w:rPr>
                <w:rFonts w:ascii="Verdana" w:eastAsia="Times New Roman" w:hAnsi="Verdana"/>
                <w:color w:val="1A1A1A"/>
                <w:sz w:val="17"/>
                <w:szCs w:val="17"/>
              </w:rPr>
              <w:t>Not Applicable</w:t>
            </w:r>
          </w:p>
        </w:tc>
        <w:tc>
          <w:tcPr>
            <w:tcW w:w="1000" w:type="pct"/>
            <w:shd w:val="clear" w:color="auto" w:fill="656565"/>
            <w:tcMar>
              <w:top w:w="57" w:type="dxa"/>
              <w:left w:w="113" w:type="dxa"/>
              <w:bottom w:w="57" w:type="dxa"/>
              <w:right w:w="113" w:type="dxa"/>
            </w:tcMar>
            <w:hideMark/>
          </w:tcPr>
          <w:p w14:paraId="036F189D"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GUID</w:t>
            </w:r>
          </w:p>
        </w:tc>
        <w:tc>
          <w:tcPr>
            <w:tcW w:w="0" w:type="auto"/>
            <w:shd w:val="clear" w:color="auto" w:fill="E0E0E0"/>
            <w:tcMar>
              <w:top w:w="57" w:type="dxa"/>
              <w:left w:w="113" w:type="dxa"/>
              <w:bottom w:w="57" w:type="dxa"/>
              <w:right w:w="113" w:type="dxa"/>
            </w:tcMar>
            <w:hideMark/>
          </w:tcPr>
          <w:p w14:paraId="036F189E" w14:textId="77777777" w:rsidR="00EA027E" w:rsidRDefault="000D067E">
            <w:pPr>
              <w:spacing w:line="200" w:lineRule="atLeast"/>
              <w:rPr>
                <w:rFonts w:ascii="Verdana" w:eastAsia="Times New Roman" w:hAnsi="Verdana"/>
                <w:color w:val="1A1A1A"/>
                <w:sz w:val="17"/>
                <w:szCs w:val="17"/>
              </w:rPr>
            </w:pPr>
            <w:r>
              <w:rPr>
                <w:rFonts w:ascii="Verdana" w:eastAsia="Times New Roman" w:hAnsi="Verdana"/>
                <w:color w:val="1A1A1A"/>
                <w:sz w:val="17"/>
                <w:szCs w:val="17"/>
              </w:rPr>
              <w:t>2731ead9-8437-4fd0-9135-1c71c48b4ef4</w:t>
            </w:r>
          </w:p>
        </w:tc>
      </w:tr>
      <w:tr w:rsidR="0032446C" w14:paraId="036F18A2" w14:textId="77777777" w:rsidTr="001816DB">
        <w:trPr>
          <w:tblCellSpacing w:w="15" w:type="dxa"/>
        </w:trPr>
        <w:tc>
          <w:tcPr>
            <w:tcW w:w="1000" w:type="pct"/>
            <w:shd w:val="clear" w:color="auto" w:fill="656565"/>
            <w:tcMar>
              <w:top w:w="57" w:type="dxa"/>
              <w:left w:w="113" w:type="dxa"/>
              <w:bottom w:w="57" w:type="dxa"/>
              <w:right w:w="113" w:type="dxa"/>
            </w:tcMar>
            <w:hideMark/>
          </w:tcPr>
          <w:p w14:paraId="036F18A0"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Measurement Period</w:t>
            </w:r>
          </w:p>
        </w:tc>
        <w:tc>
          <w:tcPr>
            <w:tcW w:w="4000" w:type="pct"/>
            <w:gridSpan w:val="3"/>
            <w:shd w:val="clear" w:color="auto" w:fill="E0E0E0"/>
            <w:tcMar>
              <w:top w:w="57" w:type="dxa"/>
              <w:left w:w="113" w:type="dxa"/>
              <w:bottom w:w="57" w:type="dxa"/>
              <w:right w:w="113" w:type="dxa"/>
            </w:tcMar>
            <w:hideMark/>
          </w:tcPr>
          <w:p w14:paraId="036F18A1" w14:textId="77777777" w:rsidR="00EA027E" w:rsidRDefault="000D067E">
            <w:pPr>
              <w:spacing w:line="200" w:lineRule="atLeast"/>
              <w:rPr>
                <w:rFonts w:ascii="Verdana" w:eastAsia="Times New Roman" w:hAnsi="Verdana"/>
                <w:color w:val="1A1A1A"/>
                <w:sz w:val="17"/>
                <w:szCs w:val="17"/>
              </w:rPr>
            </w:pPr>
            <w:r>
              <w:rPr>
                <w:rFonts w:ascii="Verdana" w:eastAsia="Times New Roman" w:hAnsi="Verdana"/>
                <w:color w:val="1A1A1A"/>
                <w:sz w:val="17"/>
                <w:szCs w:val="17"/>
              </w:rPr>
              <w:t xml:space="preserve">January 1, 20xx through December 31, 20xx </w:t>
            </w:r>
          </w:p>
        </w:tc>
      </w:tr>
      <w:tr w:rsidR="0032446C" w14:paraId="036F18A5" w14:textId="77777777" w:rsidTr="001816DB">
        <w:trPr>
          <w:tblCellSpacing w:w="15" w:type="dxa"/>
        </w:trPr>
        <w:tc>
          <w:tcPr>
            <w:tcW w:w="1000" w:type="pct"/>
            <w:shd w:val="clear" w:color="auto" w:fill="656565"/>
            <w:tcMar>
              <w:top w:w="57" w:type="dxa"/>
              <w:left w:w="113" w:type="dxa"/>
              <w:bottom w:w="57" w:type="dxa"/>
              <w:right w:w="113" w:type="dxa"/>
            </w:tcMar>
            <w:hideMark/>
          </w:tcPr>
          <w:p w14:paraId="036F18A3"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Steward</w:t>
            </w:r>
          </w:p>
        </w:tc>
        <w:tc>
          <w:tcPr>
            <w:tcW w:w="4000" w:type="pct"/>
            <w:gridSpan w:val="3"/>
            <w:shd w:val="clear" w:color="auto" w:fill="E0E0E0"/>
            <w:tcMar>
              <w:top w:w="57" w:type="dxa"/>
              <w:left w:w="113" w:type="dxa"/>
              <w:bottom w:w="57" w:type="dxa"/>
              <w:right w:w="113" w:type="dxa"/>
            </w:tcMar>
            <w:hideMark/>
          </w:tcPr>
          <w:p w14:paraId="036F18A4" w14:textId="77777777" w:rsidR="00EA027E" w:rsidRDefault="000D067E">
            <w:pPr>
              <w:spacing w:line="200" w:lineRule="atLeast"/>
              <w:rPr>
                <w:rFonts w:ascii="Verdana" w:eastAsia="Times New Roman" w:hAnsi="Verdana"/>
                <w:color w:val="1A1A1A"/>
                <w:sz w:val="17"/>
                <w:szCs w:val="17"/>
              </w:rPr>
            </w:pPr>
            <w:r>
              <w:rPr>
                <w:rFonts w:ascii="Verdana" w:eastAsia="Times New Roman" w:hAnsi="Verdana"/>
                <w:color w:val="1A1A1A"/>
                <w:sz w:val="17"/>
                <w:szCs w:val="17"/>
              </w:rPr>
              <w:t>American College of Rheumatology</w:t>
            </w:r>
          </w:p>
        </w:tc>
      </w:tr>
      <w:tr w:rsidR="0032446C" w14:paraId="036F18A8" w14:textId="77777777" w:rsidTr="001816DB">
        <w:trPr>
          <w:tblCellSpacing w:w="15" w:type="dxa"/>
        </w:trPr>
        <w:tc>
          <w:tcPr>
            <w:tcW w:w="1000" w:type="pct"/>
            <w:shd w:val="clear" w:color="auto" w:fill="656565"/>
            <w:tcMar>
              <w:top w:w="57" w:type="dxa"/>
              <w:left w:w="113" w:type="dxa"/>
              <w:bottom w:w="57" w:type="dxa"/>
              <w:right w:w="113" w:type="dxa"/>
            </w:tcMar>
            <w:hideMark/>
          </w:tcPr>
          <w:p w14:paraId="036F18A6"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Developer</w:t>
            </w:r>
          </w:p>
        </w:tc>
        <w:tc>
          <w:tcPr>
            <w:tcW w:w="4000" w:type="pct"/>
            <w:gridSpan w:val="3"/>
            <w:shd w:val="clear" w:color="auto" w:fill="E0E0E0"/>
            <w:tcMar>
              <w:top w:w="57" w:type="dxa"/>
              <w:left w:w="113" w:type="dxa"/>
              <w:bottom w:w="57" w:type="dxa"/>
              <w:right w:w="113" w:type="dxa"/>
            </w:tcMar>
            <w:hideMark/>
          </w:tcPr>
          <w:p w14:paraId="036F18A7" w14:textId="77777777" w:rsidR="00EA027E" w:rsidRDefault="000D067E">
            <w:pPr>
              <w:spacing w:line="200" w:lineRule="atLeast"/>
              <w:rPr>
                <w:rFonts w:ascii="Verdana" w:eastAsia="Times New Roman" w:hAnsi="Verdana"/>
                <w:color w:val="1A1A1A"/>
                <w:sz w:val="17"/>
                <w:szCs w:val="17"/>
              </w:rPr>
            </w:pPr>
            <w:r>
              <w:rPr>
                <w:rFonts w:ascii="Verdana" w:eastAsia="Times New Roman" w:hAnsi="Verdana"/>
                <w:color w:val="1A1A1A"/>
                <w:sz w:val="17"/>
                <w:szCs w:val="17"/>
              </w:rPr>
              <w:t>American College of Rheumatology</w:t>
            </w:r>
          </w:p>
        </w:tc>
      </w:tr>
      <w:tr w:rsidR="0032446C" w14:paraId="036F18AB" w14:textId="77777777" w:rsidTr="001816DB">
        <w:trPr>
          <w:tblCellSpacing w:w="15" w:type="dxa"/>
        </w:trPr>
        <w:tc>
          <w:tcPr>
            <w:tcW w:w="1000" w:type="pct"/>
            <w:shd w:val="clear" w:color="auto" w:fill="656565"/>
            <w:tcMar>
              <w:top w:w="57" w:type="dxa"/>
              <w:left w:w="113" w:type="dxa"/>
              <w:bottom w:w="57" w:type="dxa"/>
              <w:right w:w="113" w:type="dxa"/>
            </w:tcMar>
            <w:hideMark/>
          </w:tcPr>
          <w:p w14:paraId="036F18A9"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Endorsed By</w:t>
            </w:r>
          </w:p>
        </w:tc>
        <w:tc>
          <w:tcPr>
            <w:tcW w:w="4000" w:type="pct"/>
            <w:gridSpan w:val="3"/>
            <w:shd w:val="clear" w:color="auto" w:fill="E0E0E0"/>
            <w:tcMar>
              <w:top w:w="57" w:type="dxa"/>
              <w:left w:w="113" w:type="dxa"/>
              <w:bottom w:w="57" w:type="dxa"/>
              <w:right w:w="113" w:type="dxa"/>
            </w:tcMar>
            <w:hideMark/>
          </w:tcPr>
          <w:p w14:paraId="036F18AA" w14:textId="77777777" w:rsidR="00EA027E" w:rsidRDefault="000D067E">
            <w:pPr>
              <w:spacing w:line="200" w:lineRule="atLeast"/>
              <w:rPr>
                <w:rFonts w:ascii="Verdana" w:eastAsia="Times New Roman" w:hAnsi="Verdana"/>
                <w:color w:val="1A1A1A"/>
                <w:sz w:val="17"/>
                <w:szCs w:val="17"/>
              </w:rPr>
            </w:pPr>
            <w:r>
              <w:rPr>
                <w:rFonts w:ascii="Verdana" w:eastAsia="Times New Roman" w:hAnsi="Verdana"/>
                <w:color w:val="1A1A1A"/>
                <w:sz w:val="17"/>
                <w:szCs w:val="17"/>
              </w:rPr>
              <w:t>None</w:t>
            </w:r>
          </w:p>
        </w:tc>
      </w:tr>
      <w:tr w:rsidR="0032446C" w14:paraId="036F18AE" w14:textId="77777777" w:rsidTr="001816DB">
        <w:trPr>
          <w:tblCellSpacing w:w="15" w:type="dxa"/>
        </w:trPr>
        <w:tc>
          <w:tcPr>
            <w:tcW w:w="1000" w:type="pct"/>
            <w:shd w:val="clear" w:color="auto" w:fill="656565"/>
            <w:tcMar>
              <w:top w:w="57" w:type="dxa"/>
              <w:left w:w="113" w:type="dxa"/>
              <w:bottom w:w="57" w:type="dxa"/>
              <w:right w:w="113" w:type="dxa"/>
            </w:tcMar>
            <w:hideMark/>
          </w:tcPr>
          <w:p w14:paraId="036F18AC"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Description</w:t>
            </w:r>
          </w:p>
        </w:tc>
        <w:tc>
          <w:tcPr>
            <w:tcW w:w="4000" w:type="pct"/>
            <w:gridSpan w:val="3"/>
            <w:shd w:val="clear" w:color="auto" w:fill="E0E0E0"/>
            <w:tcMar>
              <w:top w:w="57" w:type="dxa"/>
              <w:left w:w="113" w:type="dxa"/>
              <w:bottom w:w="57" w:type="dxa"/>
              <w:right w:w="113" w:type="dxa"/>
            </w:tcMar>
            <w:hideMark/>
          </w:tcPr>
          <w:p w14:paraId="036F18AD" w14:textId="77777777" w:rsidR="00EA027E" w:rsidRDefault="000D067E">
            <w:pPr>
              <w:pStyle w:val="HTMLPreformatted"/>
              <w:spacing w:line="200" w:lineRule="atLeast"/>
              <w:divId w:val="206912343"/>
              <w:rPr>
                <w:color w:val="1A1A1A"/>
              </w:rPr>
            </w:pPr>
            <w:r>
              <w:rPr>
                <w:color w:val="1A1A1A"/>
              </w:rPr>
              <w:t>If a patient has rheumatoid arthritis, then disease activity using a standardized measurement tool should be assessed at &gt;=50% of encounters for RA.</w:t>
            </w:r>
          </w:p>
        </w:tc>
      </w:tr>
      <w:tr w:rsidR="0032446C" w14:paraId="036F18B1" w14:textId="77777777" w:rsidTr="001816DB">
        <w:trPr>
          <w:tblCellSpacing w:w="15" w:type="dxa"/>
        </w:trPr>
        <w:tc>
          <w:tcPr>
            <w:tcW w:w="1000" w:type="pct"/>
            <w:shd w:val="clear" w:color="auto" w:fill="656565"/>
            <w:tcMar>
              <w:top w:w="57" w:type="dxa"/>
              <w:left w:w="113" w:type="dxa"/>
              <w:bottom w:w="57" w:type="dxa"/>
              <w:right w:w="113" w:type="dxa"/>
            </w:tcMar>
            <w:hideMark/>
          </w:tcPr>
          <w:p w14:paraId="036F18AF"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Copyright</w:t>
            </w:r>
          </w:p>
        </w:tc>
        <w:tc>
          <w:tcPr>
            <w:tcW w:w="4000" w:type="pct"/>
            <w:gridSpan w:val="3"/>
            <w:shd w:val="clear" w:color="auto" w:fill="E0E0E0"/>
            <w:tcMar>
              <w:top w:w="57" w:type="dxa"/>
              <w:left w:w="113" w:type="dxa"/>
              <w:bottom w:w="57" w:type="dxa"/>
              <w:right w:w="113" w:type="dxa"/>
            </w:tcMar>
            <w:hideMark/>
          </w:tcPr>
          <w:p w14:paraId="036F18B0" w14:textId="7087E88F" w:rsidR="00EA027E" w:rsidRDefault="00EA027E">
            <w:pPr>
              <w:pStyle w:val="HTMLPreformatted"/>
              <w:spacing w:line="200" w:lineRule="atLeast"/>
              <w:divId w:val="258299344"/>
              <w:rPr>
                <w:color w:val="1A1A1A"/>
              </w:rPr>
            </w:pPr>
          </w:p>
        </w:tc>
      </w:tr>
      <w:tr w:rsidR="0032446C" w14:paraId="036F18B4" w14:textId="77777777" w:rsidTr="001816DB">
        <w:trPr>
          <w:tblCellSpacing w:w="15" w:type="dxa"/>
        </w:trPr>
        <w:tc>
          <w:tcPr>
            <w:tcW w:w="1000" w:type="pct"/>
            <w:shd w:val="clear" w:color="auto" w:fill="656565"/>
            <w:tcMar>
              <w:top w:w="57" w:type="dxa"/>
              <w:left w:w="113" w:type="dxa"/>
              <w:bottom w:w="57" w:type="dxa"/>
              <w:right w:w="113" w:type="dxa"/>
            </w:tcMar>
            <w:hideMark/>
          </w:tcPr>
          <w:p w14:paraId="036F18B2"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Disclaimer</w:t>
            </w:r>
          </w:p>
        </w:tc>
        <w:tc>
          <w:tcPr>
            <w:tcW w:w="4000" w:type="pct"/>
            <w:gridSpan w:val="3"/>
            <w:shd w:val="clear" w:color="auto" w:fill="E0E0E0"/>
            <w:tcMar>
              <w:top w:w="57" w:type="dxa"/>
              <w:left w:w="113" w:type="dxa"/>
              <w:bottom w:w="57" w:type="dxa"/>
              <w:right w:w="113" w:type="dxa"/>
            </w:tcMar>
            <w:hideMark/>
          </w:tcPr>
          <w:p w14:paraId="36A509CA" w14:textId="65C189C7" w:rsidR="00BE2856" w:rsidRDefault="009227E3" w:rsidP="00922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990138460"/>
              <w:rPr>
                <w:rFonts w:ascii="Verdana" w:eastAsia="Times New Roman" w:hAnsi="Verdana" w:cs="Courier New"/>
                <w:color w:val="1A1A1A"/>
                <w:sz w:val="17"/>
                <w:szCs w:val="17"/>
              </w:rPr>
            </w:pPr>
            <w:r w:rsidRPr="001A5C30">
              <w:rPr>
                <w:rFonts w:ascii="Verdana" w:eastAsia="Times New Roman" w:hAnsi="Verdana" w:cs="Courier New"/>
                <w:color w:val="1A1A1A"/>
                <w:sz w:val="17"/>
                <w:szCs w:val="17"/>
              </w:rPr>
              <w:t>CPT(R) contained in the Measure specifications is copyright 2004-201</w:t>
            </w:r>
            <w:r w:rsidR="00B004FE">
              <w:rPr>
                <w:rFonts w:ascii="Verdana" w:eastAsia="Times New Roman" w:hAnsi="Verdana" w:cs="Courier New"/>
                <w:color w:val="1A1A1A"/>
                <w:sz w:val="17"/>
                <w:szCs w:val="17"/>
              </w:rPr>
              <w:t>3</w:t>
            </w:r>
            <w:r w:rsidRPr="001A5C30">
              <w:rPr>
                <w:rFonts w:ascii="Verdana" w:eastAsia="Times New Roman" w:hAnsi="Verdana" w:cs="Courier New"/>
                <w:color w:val="1A1A1A"/>
                <w:sz w:val="17"/>
                <w:szCs w:val="17"/>
              </w:rPr>
              <w:t xml:space="preserve"> American Medical Association.</w:t>
            </w:r>
          </w:p>
          <w:p w14:paraId="2887DAAB" w14:textId="7DC7E7F1" w:rsidR="00BE2856" w:rsidRDefault="009227E3" w:rsidP="00922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990138460"/>
              <w:rPr>
                <w:rFonts w:ascii="Verdana" w:eastAsia="Times New Roman" w:hAnsi="Verdana" w:cs="Courier New"/>
                <w:color w:val="1A1A1A"/>
                <w:sz w:val="17"/>
                <w:szCs w:val="17"/>
              </w:rPr>
            </w:pPr>
            <w:r w:rsidRPr="001A5C30">
              <w:rPr>
                <w:rFonts w:ascii="Verdana" w:eastAsia="Times New Roman" w:hAnsi="Verdana" w:cs="Courier New"/>
                <w:color w:val="1A1A1A"/>
                <w:sz w:val="17"/>
                <w:szCs w:val="17"/>
              </w:rPr>
              <w:t xml:space="preserve">LOINC(R) copyright 2004-2012 </w:t>
            </w:r>
            <w:proofErr w:type="spellStart"/>
            <w:r w:rsidRPr="001A5C30">
              <w:rPr>
                <w:rFonts w:ascii="Verdana" w:eastAsia="Times New Roman" w:hAnsi="Verdana" w:cs="Courier New"/>
                <w:color w:val="1A1A1A"/>
                <w:sz w:val="17"/>
                <w:szCs w:val="17"/>
              </w:rPr>
              <w:t>Regenstrief</w:t>
            </w:r>
            <w:proofErr w:type="spellEnd"/>
            <w:r w:rsidRPr="001A5C30">
              <w:rPr>
                <w:rFonts w:ascii="Verdana" w:eastAsia="Times New Roman" w:hAnsi="Verdana" w:cs="Courier New"/>
                <w:color w:val="1A1A1A"/>
                <w:sz w:val="17"/>
                <w:szCs w:val="17"/>
              </w:rPr>
              <w:t xml:space="preserve"> Institute, Inc. </w:t>
            </w:r>
          </w:p>
          <w:p w14:paraId="532317F4" w14:textId="7EDCA151" w:rsidR="00BE2856" w:rsidRDefault="009227E3" w:rsidP="00922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990138460"/>
              <w:rPr>
                <w:rFonts w:ascii="Verdana" w:eastAsia="Times New Roman" w:hAnsi="Verdana" w:cs="Courier New"/>
                <w:color w:val="1A1A1A"/>
                <w:sz w:val="17"/>
                <w:szCs w:val="17"/>
              </w:rPr>
            </w:pPr>
            <w:r w:rsidRPr="001A5C30">
              <w:rPr>
                <w:rFonts w:ascii="Verdana" w:eastAsia="Times New Roman" w:hAnsi="Verdana" w:cs="Courier New"/>
                <w:color w:val="1A1A1A"/>
                <w:sz w:val="17"/>
                <w:szCs w:val="17"/>
              </w:rPr>
              <w:t>This material contains SNOMED Clinical Terms(R) (SNOMED CT[R]) copyright 2004-2012 International Health Terminology Standards Development Organisation.</w:t>
            </w:r>
          </w:p>
          <w:p w14:paraId="7B1E2969" w14:textId="791A1364" w:rsidR="009227E3" w:rsidRPr="001A5C30" w:rsidRDefault="009227E3" w:rsidP="00922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990138460"/>
              <w:rPr>
                <w:rFonts w:ascii="Verdana" w:eastAsia="Times New Roman" w:hAnsi="Verdana" w:cs="Courier New"/>
                <w:color w:val="1A1A1A"/>
                <w:sz w:val="17"/>
                <w:szCs w:val="17"/>
              </w:rPr>
            </w:pPr>
            <w:r w:rsidRPr="001A5C30">
              <w:rPr>
                <w:rFonts w:ascii="Verdana" w:eastAsia="Times New Roman" w:hAnsi="Verdana" w:cs="Courier New"/>
                <w:color w:val="1A1A1A"/>
                <w:sz w:val="17"/>
                <w:szCs w:val="17"/>
              </w:rPr>
              <w:t>ICD-10 copyright 2012 World Health Organization. All Rights Reserved.</w:t>
            </w:r>
          </w:p>
          <w:p w14:paraId="4F279907" w14:textId="77777777" w:rsidR="009227E3" w:rsidRPr="00BE2856" w:rsidRDefault="009227E3" w:rsidP="00922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divId w:val="990138460"/>
              <w:rPr>
                <w:rFonts w:ascii="Verdana" w:eastAsia="Times New Roman" w:hAnsi="Verdana" w:cs="Courier New"/>
                <w:color w:val="1A1A1A"/>
                <w:sz w:val="17"/>
                <w:szCs w:val="17"/>
              </w:rPr>
            </w:pPr>
          </w:p>
          <w:p w14:paraId="036F18B3" w14:textId="58381602" w:rsidR="00EA027E" w:rsidRDefault="009227E3" w:rsidP="009227E3">
            <w:pPr>
              <w:pStyle w:val="HTMLPreformatted"/>
              <w:spacing w:line="200" w:lineRule="atLeast"/>
              <w:divId w:val="990138460"/>
              <w:rPr>
                <w:color w:val="1A1A1A"/>
              </w:rPr>
            </w:pPr>
            <w:r w:rsidRPr="001A5C30">
              <w:rPr>
                <w:rFonts w:eastAsia="Times New Roman" w:cs="Times New Roman"/>
                <w:color w:val="1A1A1A"/>
              </w:rPr>
              <w:t>Due to technical limitations, registered trademarks are indicated by (R) or [R] and unregistered trademarks are indicated by (TM) or [TM].</w:t>
            </w:r>
          </w:p>
        </w:tc>
      </w:tr>
      <w:tr w:rsidR="0032446C" w14:paraId="036F18B7" w14:textId="77777777" w:rsidTr="001816DB">
        <w:trPr>
          <w:tblCellSpacing w:w="15" w:type="dxa"/>
        </w:trPr>
        <w:tc>
          <w:tcPr>
            <w:tcW w:w="1000" w:type="pct"/>
            <w:shd w:val="clear" w:color="auto" w:fill="656565"/>
            <w:tcMar>
              <w:top w:w="57" w:type="dxa"/>
              <w:left w:w="113" w:type="dxa"/>
              <w:bottom w:w="57" w:type="dxa"/>
              <w:right w:w="113" w:type="dxa"/>
            </w:tcMar>
            <w:hideMark/>
          </w:tcPr>
          <w:p w14:paraId="036F18B5"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Scoring</w:t>
            </w:r>
          </w:p>
        </w:tc>
        <w:tc>
          <w:tcPr>
            <w:tcW w:w="4000" w:type="pct"/>
            <w:gridSpan w:val="3"/>
            <w:shd w:val="clear" w:color="auto" w:fill="E0E0E0"/>
            <w:tcMar>
              <w:top w:w="57" w:type="dxa"/>
              <w:left w:w="113" w:type="dxa"/>
              <w:bottom w:w="57" w:type="dxa"/>
              <w:right w:w="113" w:type="dxa"/>
            </w:tcMar>
            <w:hideMark/>
          </w:tcPr>
          <w:p w14:paraId="036F18B6" w14:textId="77777777" w:rsidR="00EA027E" w:rsidRDefault="000D067E">
            <w:pPr>
              <w:spacing w:line="200" w:lineRule="atLeast"/>
              <w:rPr>
                <w:rFonts w:ascii="Verdana" w:eastAsia="Times New Roman" w:hAnsi="Verdana"/>
                <w:color w:val="1A1A1A"/>
                <w:sz w:val="17"/>
                <w:szCs w:val="17"/>
              </w:rPr>
            </w:pPr>
            <w:r>
              <w:rPr>
                <w:rFonts w:ascii="Verdana" w:eastAsia="Times New Roman" w:hAnsi="Verdana"/>
                <w:color w:val="1A1A1A"/>
                <w:sz w:val="17"/>
                <w:szCs w:val="17"/>
              </w:rPr>
              <w:t>Proportion</w:t>
            </w:r>
          </w:p>
        </w:tc>
      </w:tr>
      <w:tr w:rsidR="0032446C" w14:paraId="036F18BA" w14:textId="77777777" w:rsidTr="001816DB">
        <w:trPr>
          <w:tblCellSpacing w:w="15" w:type="dxa"/>
        </w:trPr>
        <w:tc>
          <w:tcPr>
            <w:tcW w:w="1000" w:type="pct"/>
            <w:shd w:val="clear" w:color="auto" w:fill="656565"/>
            <w:tcMar>
              <w:top w:w="57" w:type="dxa"/>
              <w:left w:w="113" w:type="dxa"/>
              <w:bottom w:w="57" w:type="dxa"/>
              <w:right w:w="113" w:type="dxa"/>
            </w:tcMar>
            <w:hideMark/>
          </w:tcPr>
          <w:p w14:paraId="036F18B8"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Type</w:t>
            </w:r>
          </w:p>
        </w:tc>
        <w:tc>
          <w:tcPr>
            <w:tcW w:w="4000" w:type="pct"/>
            <w:gridSpan w:val="3"/>
            <w:shd w:val="clear" w:color="auto" w:fill="E0E0E0"/>
            <w:tcMar>
              <w:top w:w="57" w:type="dxa"/>
              <w:left w:w="113" w:type="dxa"/>
              <w:bottom w:w="57" w:type="dxa"/>
              <w:right w:w="113" w:type="dxa"/>
            </w:tcMar>
            <w:hideMark/>
          </w:tcPr>
          <w:p w14:paraId="036F18B9" w14:textId="77777777" w:rsidR="00EA027E" w:rsidRDefault="000D067E">
            <w:pPr>
              <w:spacing w:line="200" w:lineRule="atLeast"/>
              <w:rPr>
                <w:rFonts w:ascii="Verdana" w:eastAsia="Times New Roman" w:hAnsi="Verdana"/>
                <w:color w:val="1A1A1A"/>
                <w:sz w:val="17"/>
                <w:szCs w:val="17"/>
              </w:rPr>
            </w:pPr>
            <w:r>
              <w:rPr>
                <w:rFonts w:ascii="Verdana" w:eastAsia="Times New Roman" w:hAnsi="Verdana"/>
                <w:color w:val="1A1A1A"/>
                <w:sz w:val="17"/>
                <w:szCs w:val="17"/>
              </w:rPr>
              <w:t>Process</w:t>
            </w:r>
          </w:p>
        </w:tc>
      </w:tr>
      <w:tr w:rsidR="0032446C" w14:paraId="036F18BD" w14:textId="77777777" w:rsidTr="001816DB">
        <w:trPr>
          <w:tblCellSpacing w:w="15" w:type="dxa"/>
        </w:trPr>
        <w:tc>
          <w:tcPr>
            <w:tcW w:w="1000" w:type="pct"/>
            <w:shd w:val="clear" w:color="auto" w:fill="656565"/>
            <w:tcMar>
              <w:top w:w="57" w:type="dxa"/>
              <w:left w:w="113" w:type="dxa"/>
              <w:bottom w:w="57" w:type="dxa"/>
              <w:right w:w="113" w:type="dxa"/>
            </w:tcMar>
            <w:hideMark/>
          </w:tcPr>
          <w:p w14:paraId="036F18BB"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Stratification</w:t>
            </w:r>
          </w:p>
        </w:tc>
        <w:tc>
          <w:tcPr>
            <w:tcW w:w="4000" w:type="pct"/>
            <w:gridSpan w:val="3"/>
            <w:shd w:val="clear" w:color="auto" w:fill="E0E0E0"/>
            <w:tcMar>
              <w:top w:w="57" w:type="dxa"/>
              <w:left w:w="113" w:type="dxa"/>
              <w:bottom w:w="57" w:type="dxa"/>
              <w:right w:w="113" w:type="dxa"/>
            </w:tcMar>
            <w:hideMark/>
          </w:tcPr>
          <w:p w14:paraId="036F18BC" w14:textId="7125A067" w:rsidR="00EA027E" w:rsidRDefault="00D3530A">
            <w:pPr>
              <w:pStyle w:val="HTMLPreformatted"/>
              <w:spacing w:line="200" w:lineRule="atLeast"/>
              <w:divId w:val="1842115475"/>
              <w:rPr>
                <w:color w:val="1A1A1A"/>
              </w:rPr>
            </w:pPr>
            <w:r>
              <w:rPr>
                <w:color w:val="1A1A1A"/>
              </w:rPr>
              <w:t>None</w:t>
            </w:r>
          </w:p>
        </w:tc>
      </w:tr>
      <w:tr w:rsidR="0032446C" w14:paraId="036F18C0" w14:textId="77777777" w:rsidTr="001816DB">
        <w:trPr>
          <w:tblCellSpacing w:w="15" w:type="dxa"/>
        </w:trPr>
        <w:tc>
          <w:tcPr>
            <w:tcW w:w="1000" w:type="pct"/>
            <w:shd w:val="clear" w:color="auto" w:fill="656565"/>
            <w:tcMar>
              <w:top w:w="57" w:type="dxa"/>
              <w:left w:w="113" w:type="dxa"/>
              <w:bottom w:w="57" w:type="dxa"/>
              <w:right w:w="113" w:type="dxa"/>
            </w:tcMar>
            <w:hideMark/>
          </w:tcPr>
          <w:p w14:paraId="036F18BE"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Risk Adjustment</w:t>
            </w:r>
          </w:p>
        </w:tc>
        <w:tc>
          <w:tcPr>
            <w:tcW w:w="4000" w:type="pct"/>
            <w:gridSpan w:val="3"/>
            <w:shd w:val="clear" w:color="auto" w:fill="E0E0E0"/>
            <w:tcMar>
              <w:top w:w="57" w:type="dxa"/>
              <w:left w:w="113" w:type="dxa"/>
              <w:bottom w:w="57" w:type="dxa"/>
              <w:right w:w="113" w:type="dxa"/>
            </w:tcMar>
            <w:hideMark/>
          </w:tcPr>
          <w:p w14:paraId="036F18BF" w14:textId="4B87728C" w:rsidR="00EA027E" w:rsidRDefault="00D3530A">
            <w:pPr>
              <w:pStyle w:val="HTMLPreformatted"/>
              <w:spacing w:line="200" w:lineRule="atLeast"/>
              <w:divId w:val="1959409296"/>
              <w:rPr>
                <w:color w:val="1A1A1A"/>
              </w:rPr>
            </w:pPr>
            <w:r>
              <w:rPr>
                <w:color w:val="1A1A1A"/>
              </w:rPr>
              <w:t>None</w:t>
            </w:r>
          </w:p>
        </w:tc>
      </w:tr>
      <w:tr w:rsidR="0032446C" w14:paraId="036F18C3" w14:textId="77777777" w:rsidTr="001816DB">
        <w:trPr>
          <w:tblCellSpacing w:w="15" w:type="dxa"/>
        </w:trPr>
        <w:tc>
          <w:tcPr>
            <w:tcW w:w="1000" w:type="pct"/>
            <w:shd w:val="clear" w:color="auto" w:fill="656565"/>
            <w:tcMar>
              <w:top w:w="57" w:type="dxa"/>
              <w:left w:w="113" w:type="dxa"/>
              <w:bottom w:w="57" w:type="dxa"/>
              <w:right w:w="113" w:type="dxa"/>
            </w:tcMar>
            <w:hideMark/>
          </w:tcPr>
          <w:p w14:paraId="036F18C1"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Rate Aggregation</w:t>
            </w:r>
          </w:p>
        </w:tc>
        <w:tc>
          <w:tcPr>
            <w:tcW w:w="4000" w:type="pct"/>
            <w:gridSpan w:val="3"/>
            <w:shd w:val="clear" w:color="auto" w:fill="E0E0E0"/>
            <w:tcMar>
              <w:top w:w="57" w:type="dxa"/>
              <w:left w:w="113" w:type="dxa"/>
              <w:bottom w:w="57" w:type="dxa"/>
              <w:right w:w="113" w:type="dxa"/>
            </w:tcMar>
            <w:hideMark/>
          </w:tcPr>
          <w:p w14:paraId="036F18C2" w14:textId="26424AB0" w:rsidR="00EA027E" w:rsidRDefault="009F249A">
            <w:pPr>
              <w:pStyle w:val="HTMLPreformatted"/>
              <w:spacing w:line="200" w:lineRule="atLeast"/>
              <w:divId w:val="1310400176"/>
              <w:rPr>
                <w:color w:val="1A1A1A"/>
              </w:rPr>
            </w:pPr>
            <w:r>
              <w:rPr>
                <w:color w:val="1A1A1A"/>
              </w:rPr>
              <w:t>None</w:t>
            </w:r>
          </w:p>
        </w:tc>
      </w:tr>
      <w:tr w:rsidR="0032446C" w14:paraId="036F18C6" w14:textId="77777777" w:rsidTr="001816DB">
        <w:trPr>
          <w:tblCellSpacing w:w="15" w:type="dxa"/>
        </w:trPr>
        <w:tc>
          <w:tcPr>
            <w:tcW w:w="1000" w:type="pct"/>
            <w:shd w:val="clear" w:color="auto" w:fill="656565"/>
            <w:tcMar>
              <w:top w:w="57" w:type="dxa"/>
              <w:left w:w="113" w:type="dxa"/>
              <w:bottom w:w="57" w:type="dxa"/>
              <w:right w:w="113" w:type="dxa"/>
            </w:tcMar>
            <w:hideMark/>
          </w:tcPr>
          <w:p w14:paraId="036F18C4"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Rationale</w:t>
            </w:r>
          </w:p>
        </w:tc>
        <w:tc>
          <w:tcPr>
            <w:tcW w:w="4000" w:type="pct"/>
            <w:gridSpan w:val="3"/>
            <w:shd w:val="clear" w:color="auto" w:fill="E0E0E0"/>
            <w:tcMar>
              <w:top w:w="57" w:type="dxa"/>
              <w:left w:w="113" w:type="dxa"/>
              <w:bottom w:w="57" w:type="dxa"/>
              <w:right w:w="113" w:type="dxa"/>
            </w:tcMar>
            <w:hideMark/>
          </w:tcPr>
          <w:p w14:paraId="2406B419" w14:textId="73AB22F4" w:rsidR="001816DB" w:rsidRPr="001816DB" w:rsidRDefault="001816DB" w:rsidP="001816DB">
            <w:pPr>
              <w:pStyle w:val="HTMLPreformatted"/>
              <w:spacing w:line="200" w:lineRule="atLeast"/>
              <w:divId w:val="1403064657"/>
              <w:rPr>
                <w:color w:val="1A1A1A"/>
              </w:rPr>
            </w:pPr>
            <w:bookmarkStart w:id="0" w:name="_GoBack"/>
            <w:bookmarkEnd w:id="0"/>
            <w:r w:rsidRPr="001816DB">
              <w:rPr>
                <w:color w:val="1A1A1A"/>
              </w:rPr>
              <w:t>Target low disease activity or remission. The panel recommends targeting either low disease activity (Table 3) or remission (Table 2) in all patients with early RA (Figure 1; level of evidence C) and established RA (Figure 2; level of evidence C) receiving any DMARD or biologic agent.  (2012 guideline, page 631)</w:t>
            </w:r>
          </w:p>
          <w:p w14:paraId="3037F97A" w14:textId="77777777" w:rsidR="001816DB" w:rsidRPr="001816DB" w:rsidRDefault="001816DB" w:rsidP="001816DB">
            <w:pPr>
              <w:pStyle w:val="HTMLPreformatted"/>
              <w:spacing w:line="200" w:lineRule="atLeast"/>
              <w:divId w:val="1403064657"/>
              <w:rPr>
                <w:color w:val="1A1A1A"/>
              </w:rPr>
            </w:pPr>
          </w:p>
          <w:p w14:paraId="6E6A815A" w14:textId="77777777" w:rsidR="001816DB" w:rsidRPr="001816DB" w:rsidRDefault="001816DB" w:rsidP="001816DB">
            <w:pPr>
              <w:pStyle w:val="HTMLPreformatted"/>
              <w:spacing w:line="200" w:lineRule="atLeast"/>
              <w:divId w:val="1403064657"/>
              <w:rPr>
                <w:color w:val="1A1A1A"/>
              </w:rPr>
            </w:pPr>
            <w:r w:rsidRPr="001816DB">
              <w:rPr>
                <w:color w:val="1A1A1A"/>
              </w:rPr>
              <w:t>The goal for each RA patient should be low disease activity or remission. In ideal circumstances, RA remission should be the target of therapy, but in others, low disease activity may be an acceptable target. But for other patients, the decision about what the target should be for each patient is appropriately left to the clinician caring for each RA patient, in the context of patient preferences, comorbidities, and other individual considerations. Therefore, this article does not recommend a specific target for</w:t>
            </w:r>
          </w:p>
          <w:p w14:paraId="036F18C5" w14:textId="06F15734" w:rsidR="00EA027E" w:rsidRDefault="001816DB" w:rsidP="001816DB">
            <w:pPr>
              <w:pStyle w:val="HTMLPreformatted"/>
              <w:spacing w:line="200" w:lineRule="atLeast"/>
              <w:divId w:val="1403064657"/>
              <w:rPr>
                <w:color w:val="1A1A1A"/>
              </w:rPr>
            </w:pPr>
            <w:proofErr w:type="gramStart"/>
            <w:r w:rsidRPr="001816DB">
              <w:rPr>
                <w:color w:val="1A1A1A"/>
              </w:rPr>
              <w:t>all</w:t>
            </w:r>
            <w:proofErr w:type="gramEnd"/>
            <w:r w:rsidRPr="001816DB">
              <w:rPr>
                <w:color w:val="1A1A1A"/>
              </w:rPr>
              <w:t xml:space="preserve"> patients. (2012 RA guideline, page 637)</w:t>
            </w:r>
          </w:p>
        </w:tc>
      </w:tr>
      <w:tr w:rsidR="0032446C" w14:paraId="036F18C9" w14:textId="77777777" w:rsidTr="001816DB">
        <w:trPr>
          <w:tblCellSpacing w:w="15" w:type="dxa"/>
        </w:trPr>
        <w:tc>
          <w:tcPr>
            <w:tcW w:w="1000" w:type="pct"/>
            <w:shd w:val="clear" w:color="auto" w:fill="656565"/>
            <w:tcMar>
              <w:top w:w="57" w:type="dxa"/>
              <w:left w:w="113" w:type="dxa"/>
              <w:bottom w:w="57" w:type="dxa"/>
              <w:right w:w="113" w:type="dxa"/>
            </w:tcMar>
            <w:hideMark/>
          </w:tcPr>
          <w:p w14:paraId="036F18C7"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Clinical Recommendation Statement</w:t>
            </w:r>
          </w:p>
        </w:tc>
        <w:tc>
          <w:tcPr>
            <w:tcW w:w="4000" w:type="pct"/>
            <w:gridSpan w:val="3"/>
            <w:shd w:val="clear" w:color="auto" w:fill="E0E0E0"/>
            <w:tcMar>
              <w:top w:w="57" w:type="dxa"/>
              <w:left w:w="113" w:type="dxa"/>
              <w:bottom w:w="57" w:type="dxa"/>
              <w:right w:w="113" w:type="dxa"/>
            </w:tcMar>
            <w:hideMark/>
          </w:tcPr>
          <w:p w14:paraId="036F18C8" w14:textId="54701888" w:rsidR="00EA027E" w:rsidRDefault="001816DB">
            <w:pPr>
              <w:pStyle w:val="HTMLPreformatted"/>
              <w:spacing w:line="200" w:lineRule="atLeast"/>
              <w:divId w:val="1585799256"/>
              <w:rPr>
                <w:color w:val="1A1A1A"/>
              </w:rPr>
            </w:pPr>
            <w:r w:rsidRPr="001816DB">
              <w:rPr>
                <w:color w:val="1A1A1A"/>
              </w:rPr>
              <w:t xml:space="preserve">In 2008, the American Medical Association’s Physician Consortium for Performance Improvement (AMA PCPI), the National Committee for Quality Assurance (NCQA) and the American College of Rheumatology (ACR) collaborated to develop a rheumatoid arthritis (RA) quality measure set for the Physical Quality Reporting System (PQRS), including a measure related to disease activity assessment.  The measure assessed whether disease activity was assessed at least once per year and categorized as remission, low, moderate or high.  The ACR subsequently developed a national registry platform, the Rheumatology Clinical Registry (RCR), to aid rheumatologists in reporting this PQRS measure.  In 2012, performance on the measure was 54% among participating rheumatologists.  Feedback from the rheumatology community and experts suggested potential ways to improve the measure (Desai S and </w:t>
            </w:r>
            <w:proofErr w:type="spellStart"/>
            <w:r w:rsidRPr="001816DB">
              <w:rPr>
                <w:color w:val="1A1A1A"/>
              </w:rPr>
              <w:t>Yazdany</w:t>
            </w:r>
            <w:proofErr w:type="spellEnd"/>
            <w:r w:rsidRPr="001816DB">
              <w:rPr>
                <w:color w:val="1A1A1A"/>
              </w:rPr>
              <w:t xml:space="preserve"> J. Arthritis Rheum. 2011 Dec</w:t>
            </w:r>
            <w:proofErr w:type="gramStart"/>
            <w:r w:rsidRPr="001816DB">
              <w:rPr>
                <w:color w:val="1A1A1A"/>
              </w:rPr>
              <w:t>;63</w:t>
            </w:r>
            <w:proofErr w:type="gramEnd"/>
            <w:r w:rsidRPr="001816DB">
              <w:rPr>
                <w:color w:val="1A1A1A"/>
              </w:rPr>
              <w:t>(12):3649-60).  The current e-measure builds on the experience of the last 6 years to add specificity and greater validity to disease activity assessment in RA (only validated and feasible measures are listed as acceptable, and the requirement for performing assessments has been increased to ≥50% or more of all RA encounters).  These changes more closely align with ACR guidelines for measuring disease activity and “treating to target” in RA (Singh J, Arthritis Care Res. 2012 May</w:t>
            </w:r>
            <w:proofErr w:type="gramStart"/>
            <w:r w:rsidRPr="001816DB">
              <w:rPr>
                <w:color w:val="1A1A1A"/>
              </w:rPr>
              <w:t>;64</w:t>
            </w:r>
            <w:proofErr w:type="gramEnd"/>
            <w:r w:rsidRPr="001816DB">
              <w:rPr>
                <w:color w:val="1A1A1A"/>
              </w:rPr>
              <w:t>(5):625-39) and Anderson J, Arthritis Care Res (Hoboken). 2012 May</w:t>
            </w:r>
            <w:proofErr w:type="gramStart"/>
            <w:r w:rsidRPr="001816DB">
              <w:rPr>
                <w:color w:val="1A1A1A"/>
              </w:rPr>
              <w:t>;64</w:t>
            </w:r>
            <w:proofErr w:type="gramEnd"/>
            <w:r w:rsidRPr="001816DB">
              <w:rPr>
                <w:color w:val="1A1A1A"/>
              </w:rPr>
              <w:t>(5):640-7).</w:t>
            </w:r>
          </w:p>
        </w:tc>
      </w:tr>
      <w:tr w:rsidR="0032446C" w14:paraId="036F18CC" w14:textId="77777777" w:rsidTr="001816DB">
        <w:trPr>
          <w:tblCellSpacing w:w="15" w:type="dxa"/>
        </w:trPr>
        <w:tc>
          <w:tcPr>
            <w:tcW w:w="1000" w:type="pct"/>
            <w:shd w:val="clear" w:color="auto" w:fill="656565"/>
            <w:tcMar>
              <w:top w:w="57" w:type="dxa"/>
              <w:left w:w="113" w:type="dxa"/>
              <w:bottom w:w="57" w:type="dxa"/>
              <w:right w:w="113" w:type="dxa"/>
            </w:tcMar>
            <w:hideMark/>
          </w:tcPr>
          <w:p w14:paraId="036F18CA"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Improvement Notation</w:t>
            </w:r>
          </w:p>
        </w:tc>
        <w:tc>
          <w:tcPr>
            <w:tcW w:w="4000" w:type="pct"/>
            <w:gridSpan w:val="3"/>
            <w:shd w:val="clear" w:color="auto" w:fill="E0E0E0"/>
            <w:tcMar>
              <w:top w:w="57" w:type="dxa"/>
              <w:left w:w="113" w:type="dxa"/>
              <w:bottom w:w="57" w:type="dxa"/>
              <w:right w:w="113" w:type="dxa"/>
            </w:tcMar>
            <w:hideMark/>
          </w:tcPr>
          <w:p w14:paraId="036F18CB" w14:textId="513EFDD5" w:rsidR="00EA027E" w:rsidRDefault="00040A0E">
            <w:pPr>
              <w:pStyle w:val="HTMLPreformatted"/>
              <w:spacing w:line="200" w:lineRule="atLeast"/>
              <w:divId w:val="1066564905"/>
              <w:rPr>
                <w:color w:val="1A1A1A"/>
              </w:rPr>
            </w:pPr>
            <w:r>
              <w:rPr>
                <w:color w:val="1A1A1A"/>
              </w:rPr>
              <w:t>Higher score indicates better quality</w:t>
            </w:r>
          </w:p>
        </w:tc>
      </w:tr>
      <w:tr w:rsidR="0032446C" w14:paraId="036F18CF" w14:textId="77777777" w:rsidTr="001816DB">
        <w:trPr>
          <w:tblCellSpacing w:w="15" w:type="dxa"/>
        </w:trPr>
        <w:tc>
          <w:tcPr>
            <w:tcW w:w="1000" w:type="pct"/>
            <w:shd w:val="clear" w:color="auto" w:fill="656565"/>
            <w:tcMar>
              <w:top w:w="57" w:type="dxa"/>
              <w:left w:w="113" w:type="dxa"/>
              <w:bottom w:w="57" w:type="dxa"/>
              <w:right w:w="113" w:type="dxa"/>
            </w:tcMar>
            <w:hideMark/>
          </w:tcPr>
          <w:p w14:paraId="036F18CD"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Reference</w:t>
            </w:r>
          </w:p>
        </w:tc>
        <w:tc>
          <w:tcPr>
            <w:tcW w:w="4000" w:type="pct"/>
            <w:gridSpan w:val="3"/>
            <w:shd w:val="clear" w:color="auto" w:fill="E0E0E0"/>
            <w:tcMar>
              <w:top w:w="57" w:type="dxa"/>
              <w:left w:w="113" w:type="dxa"/>
              <w:bottom w:w="57" w:type="dxa"/>
              <w:right w:w="113" w:type="dxa"/>
            </w:tcMar>
            <w:hideMark/>
          </w:tcPr>
          <w:p w14:paraId="036F18CE" w14:textId="77777777" w:rsidR="00EA027E" w:rsidRDefault="000D067E">
            <w:pPr>
              <w:pStyle w:val="HTMLPreformatted"/>
              <w:spacing w:line="200" w:lineRule="atLeast"/>
              <w:divId w:val="1039940247"/>
              <w:rPr>
                <w:color w:val="1A1A1A"/>
              </w:rPr>
            </w:pPr>
            <w:r>
              <w:rPr>
                <w:color w:val="1A1A1A"/>
              </w:rPr>
              <w:t>Recommendation 1A in 2012 ACR RA guideline (Singh et al. AC&amp;R, 2012)</w:t>
            </w:r>
          </w:p>
        </w:tc>
      </w:tr>
      <w:tr w:rsidR="0032446C" w14:paraId="036F18D9" w14:textId="77777777" w:rsidTr="001816DB">
        <w:trPr>
          <w:tblCellSpacing w:w="15" w:type="dxa"/>
        </w:trPr>
        <w:tc>
          <w:tcPr>
            <w:tcW w:w="1000" w:type="pct"/>
            <w:shd w:val="clear" w:color="auto" w:fill="656565"/>
            <w:tcMar>
              <w:top w:w="57" w:type="dxa"/>
              <w:left w:w="113" w:type="dxa"/>
              <w:bottom w:w="57" w:type="dxa"/>
              <w:right w:w="113" w:type="dxa"/>
            </w:tcMar>
            <w:hideMark/>
          </w:tcPr>
          <w:p w14:paraId="036F18D0"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Definition</w:t>
            </w:r>
          </w:p>
        </w:tc>
        <w:tc>
          <w:tcPr>
            <w:tcW w:w="4000" w:type="pct"/>
            <w:gridSpan w:val="3"/>
            <w:shd w:val="clear" w:color="auto" w:fill="E0E0E0"/>
            <w:tcMar>
              <w:top w:w="57" w:type="dxa"/>
              <w:left w:w="113" w:type="dxa"/>
              <w:bottom w:w="57" w:type="dxa"/>
              <w:right w:w="113" w:type="dxa"/>
            </w:tcMar>
            <w:hideMark/>
          </w:tcPr>
          <w:p w14:paraId="036F18D1" w14:textId="789CAD9E" w:rsidR="007A6CA8" w:rsidRPr="007C02D8" w:rsidRDefault="00433C6F" w:rsidP="0032446C">
            <w:pPr>
              <w:pStyle w:val="HTMLPreformatted"/>
              <w:spacing w:line="200" w:lineRule="atLeast"/>
              <w:divId w:val="1054891621"/>
              <w:rPr>
                <w:color w:val="1A1A1A"/>
              </w:rPr>
            </w:pPr>
            <w:r w:rsidRPr="0032446C">
              <w:rPr>
                <w:color w:val="1A1A1A"/>
              </w:rPr>
              <w:t>For purposes of this measure, “</w:t>
            </w:r>
            <w:r w:rsidRPr="0032446C">
              <w:rPr>
                <w:rFonts w:eastAsia="Times New Roman"/>
                <w:color w:val="1A1A1A"/>
              </w:rPr>
              <w:t>Rheuma</w:t>
            </w:r>
            <w:r w:rsidRPr="009E641C">
              <w:rPr>
                <w:rFonts w:eastAsia="Times New Roman"/>
                <w:color w:val="1A1A1A"/>
              </w:rPr>
              <w:t>toid Arthritis Disease Activity Measurement Tools</w:t>
            </w:r>
            <w:r w:rsidRPr="0032446C">
              <w:rPr>
                <w:rFonts w:eastAsia="Times New Roman"/>
                <w:color w:val="1A1A1A"/>
              </w:rPr>
              <w:t>” incl</w:t>
            </w:r>
            <w:r w:rsidR="007A6CA8" w:rsidRPr="0032446C">
              <w:rPr>
                <w:rFonts w:eastAsia="Times New Roman"/>
                <w:color w:val="1A1A1A"/>
              </w:rPr>
              <w:t>ude the following instruments:</w:t>
            </w:r>
          </w:p>
          <w:p w14:paraId="036F18D2" w14:textId="77777777" w:rsidR="007A6CA8" w:rsidRPr="0032446C" w:rsidRDefault="007A6CA8" w:rsidP="0032446C">
            <w:pPr>
              <w:pStyle w:val="HTMLPreformatted"/>
              <w:spacing w:line="200" w:lineRule="atLeast"/>
              <w:divId w:val="1054891621"/>
              <w:rPr>
                <w:color w:val="000000"/>
              </w:rPr>
            </w:pPr>
            <w:r w:rsidRPr="0032446C">
              <w:rPr>
                <w:rFonts w:eastAsia="Times New Roman"/>
                <w:color w:val="1A1A1A"/>
              </w:rPr>
              <w:t>-</w:t>
            </w:r>
            <w:r w:rsidRPr="0032446C">
              <w:rPr>
                <w:color w:val="000000"/>
              </w:rPr>
              <w:t>Clinical Disease Activity Index (CDAI)</w:t>
            </w:r>
          </w:p>
          <w:p w14:paraId="036F18D3" w14:textId="77777777" w:rsidR="007A6CA8" w:rsidRPr="0032446C" w:rsidRDefault="007A6CA8" w:rsidP="0032446C">
            <w:pPr>
              <w:pStyle w:val="HTMLPreformatted"/>
              <w:spacing w:line="200" w:lineRule="atLeast"/>
              <w:divId w:val="1054891621"/>
              <w:rPr>
                <w:color w:val="000000"/>
              </w:rPr>
            </w:pPr>
            <w:r w:rsidRPr="0032446C">
              <w:rPr>
                <w:color w:val="000000"/>
              </w:rPr>
              <w:t>-Disease Activity Score with 28-joint counts (erythrocyte sedimentation rate or C-reactive protein) (DAS-28)</w:t>
            </w:r>
          </w:p>
          <w:p w14:paraId="036F18D4" w14:textId="77777777" w:rsidR="007A6CA8" w:rsidRPr="0032446C" w:rsidRDefault="007A6CA8" w:rsidP="0032446C">
            <w:pPr>
              <w:pStyle w:val="HTMLPreformatted"/>
              <w:spacing w:line="200" w:lineRule="atLeast"/>
              <w:divId w:val="1054891621"/>
              <w:rPr>
                <w:color w:val="000000"/>
              </w:rPr>
            </w:pPr>
            <w:r w:rsidRPr="0032446C">
              <w:rPr>
                <w:color w:val="000000"/>
              </w:rPr>
              <w:t>-Patient Activity Scale (PAS)</w:t>
            </w:r>
          </w:p>
          <w:p w14:paraId="036F18D5" w14:textId="7A19E272" w:rsidR="007A6CA8" w:rsidRPr="0032446C" w:rsidRDefault="007A6CA8" w:rsidP="0032446C">
            <w:pPr>
              <w:pStyle w:val="HTMLPreformatted"/>
              <w:spacing w:line="200" w:lineRule="atLeast"/>
              <w:divId w:val="1054891621"/>
              <w:rPr>
                <w:color w:val="000000"/>
              </w:rPr>
            </w:pPr>
            <w:r w:rsidRPr="0032446C">
              <w:rPr>
                <w:color w:val="000000"/>
              </w:rPr>
              <w:t>-P</w:t>
            </w:r>
            <w:r w:rsidR="00E15C83">
              <w:rPr>
                <w:color w:val="000000"/>
              </w:rPr>
              <w:t xml:space="preserve">atient </w:t>
            </w:r>
            <w:r w:rsidRPr="0032446C">
              <w:rPr>
                <w:color w:val="000000"/>
              </w:rPr>
              <w:t>A</w:t>
            </w:r>
            <w:r w:rsidR="00E15C83">
              <w:rPr>
                <w:color w:val="000000"/>
              </w:rPr>
              <w:t xml:space="preserve">ctivity </w:t>
            </w:r>
            <w:r w:rsidRPr="0032446C">
              <w:rPr>
                <w:color w:val="000000"/>
              </w:rPr>
              <w:t>S</w:t>
            </w:r>
            <w:r w:rsidR="00E15C83">
              <w:rPr>
                <w:color w:val="000000"/>
              </w:rPr>
              <w:t>core</w:t>
            </w:r>
            <w:r w:rsidRPr="0032446C">
              <w:rPr>
                <w:color w:val="000000"/>
              </w:rPr>
              <w:t>-II</w:t>
            </w:r>
            <w:r w:rsidR="00E15C83">
              <w:rPr>
                <w:color w:val="000000"/>
              </w:rPr>
              <w:t xml:space="preserve"> (PA</w:t>
            </w:r>
            <w:r w:rsidR="00931E7A">
              <w:rPr>
                <w:color w:val="000000"/>
              </w:rPr>
              <w:t>S</w:t>
            </w:r>
            <w:r w:rsidR="00E15C83">
              <w:rPr>
                <w:color w:val="000000"/>
              </w:rPr>
              <w:t>-II)</w:t>
            </w:r>
          </w:p>
          <w:p w14:paraId="036F18D6" w14:textId="77777777" w:rsidR="007A6CA8" w:rsidRPr="0032446C" w:rsidRDefault="007A6CA8" w:rsidP="0032446C">
            <w:pPr>
              <w:pStyle w:val="HTMLPreformatted"/>
              <w:spacing w:line="200" w:lineRule="atLeast"/>
              <w:divId w:val="1054891621"/>
              <w:rPr>
                <w:color w:val="000000"/>
              </w:rPr>
            </w:pPr>
            <w:r w:rsidRPr="0032446C">
              <w:rPr>
                <w:color w:val="000000"/>
              </w:rPr>
              <w:t>-Routine Assessment of Patient Index Data with 3 measures (RAPID 3)</w:t>
            </w:r>
          </w:p>
          <w:p w14:paraId="036F18D7" w14:textId="77777777" w:rsidR="007A6CA8" w:rsidRPr="0032446C" w:rsidRDefault="007A6CA8" w:rsidP="0032446C">
            <w:pPr>
              <w:pStyle w:val="HTMLPreformatted"/>
              <w:spacing w:line="200" w:lineRule="atLeast"/>
              <w:divId w:val="1054891621"/>
              <w:rPr>
                <w:rFonts w:eastAsia="Times New Roman"/>
                <w:color w:val="1A1A1A"/>
              </w:rPr>
            </w:pPr>
            <w:r w:rsidRPr="0032446C">
              <w:rPr>
                <w:color w:val="000000"/>
              </w:rPr>
              <w:t>-Simplified Disease Activity Index (SDAI)</w:t>
            </w:r>
          </w:p>
          <w:p w14:paraId="036F18D8" w14:textId="77777777" w:rsidR="00215868" w:rsidRDefault="007A6CA8" w:rsidP="0032446C">
            <w:pPr>
              <w:pStyle w:val="HTMLPreformatted"/>
              <w:spacing w:line="200" w:lineRule="atLeast"/>
              <w:divId w:val="1054891621"/>
              <w:rPr>
                <w:color w:val="1A1A1A"/>
              </w:rPr>
            </w:pPr>
            <w:r w:rsidRPr="0032446C">
              <w:rPr>
                <w:rFonts w:eastAsia="Times New Roman"/>
                <w:color w:val="1A1A1A"/>
              </w:rPr>
              <w:t xml:space="preserve"> </w:t>
            </w:r>
            <w:r w:rsidR="00215868" w:rsidRPr="0032446C">
              <w:rPr>
                <w:rFonts w:eastAsia="Times New Roman"/>
                <w:color w:val="1A1A1A"/>
              </w:rPr>
              <w:t>A result of any kind qualifies for meeting numerator performance.</w:t>
            </w:r>
          </w:p>
        </w:tc>
      </w:tr>
      <w:tr w:rsidR="0032446C" w14:paraId="036F18DC" w14:textId="77777777" w:rsidTr="001816DB">
        <w:trPr>
          <w:tblCellSpacing w:w="15" w:type="dxa"/>
        </w:trPr>
        <w:tc>
          <w:tcPr>
            <w:tcW w:w="1000" w:type="pct"/>
            <w:shd w:val="clear" w:color="auto" w:fill="656565"/>
            <w:tcMar>
              <w:top w:w="57" w:type="dxa"/>
              <w:left w:w="113" w:type="dxa"/>
              <w:bottom w:w="57" w:type="dxa"/>
              <w:right w:w="113" w:type="dxa"/>
            </w:tcMar>
            <w:hideMark/>
          </w:tcPr>
          <w:p w14:paraId="036F18DA"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Guidance</w:t>
            </w:r>
          </w:p>
        </w:tc>
        <w:tc>
          <w:tcPr>
            <w:tcW w:w="4000" w:type="pct"/>
            <w:gridSpan w:val="3"/>
            <w:shd w:val="clear" w:color="auto" w:fill="E0E0E0"/>
            <w:tcMar>
              <w:top w:w="57" w:type="dxa"/>
              <w:left w:w="113" w:type="dxa"/>
              <w:bottom w:w="57" w:type="dxa"/>
              <w:right w:w="113" w:type="dxa"/>
            </w:tcMar>
            <w:hideMark/>
          </w:tcPr>
          <w:p w14:paraId="5B55521B" w14:textId="77777777" w:rsidR="00842A15" w:rsidRDefault="00842A15" w:rsidP="00842A15">
            <w:pPr>
              <w:pStyle w:val="HTMLPreformatted"/>
              <w:spacing w:line="200" w:lineRule="atLeast"/>
              <w:divId w:val="1602369037"/>
              <w:rPr>
                <w:color w:val="1A1A1A"/>
              </w:rPr>
            </w:pPr>
            <w:r>
              <w:rPr>
                <w:color w:val="1A1A1A"/>
              </w:rPr>
              <w:t xml:space="preserve">One of the requirements for a patient to be included in the Initial Patient Population is that the patient has a minimum of 2 RA encounters with the same provider, all occurring during the measurement period.  </w:t>
            </w:r>
          </w:p>
          <w:p w14:paraId="036F18DB" w14:textId="560779C1" w:rsidR="00B004FE" w:rsidRDefault="00842A15" w:rsidP="00A07680">
            <w:pPr>
              <w:pStyle w:val="HTMLPreformatted"/>
              <w:spacing w:line="200" w:lineRule="atLeast"/>
              <w:divId w:val="1602369037"/>
              <w:rPr>
                <w:color w:val="1A1A1A"/>
              </w:rPr>
            </w:pPr>
            <w:r>
              <w:rPr>
                <w:color w:val="1A1A1A"/>
              </w:rPr>
              <w:t>If the patient qualifies for the Initial Patient Population, then every encounter for RA should be evaluated to determine whether disease activity using a standardized measurement tool was assessed.  The logic represented in this measure will determine if the patient had a disease activity assessment performed at each visit during the measurement period (</w:t>
            </w:r>
            <w:proofErr w:type="spellStart"/>
            <w:r>
              <w:rPr>
                <w:color w:val="1A1A1A"/>
              </w:rPr>
              <w:t>ie</w:t>
            </w:r>
            <w:proofErr w:type="spellEnd"/>
            <w:r>
              <w:rPr>
                <w:color w:val="1A1A1A"/>
              </w:rPr>
              <w:t xml:space="preserve">, Occurrence A of Encounter, Performed).  The measure requires all of the eligible encounters to be analyzed in order to determine if the patient’s disease activity was assessed at &gt;=50% of encounters for RA.  Once it has been determined if the patient meets &gt;=50% threshold, all patient data across a single physician should be aggregated to determine the performance rate. </w:t>
            </w:r>
          </w:p>
        </w:tc>
      </w:tr>
      <w:tr w:rsidR="0032446C" w14:paraId="036F18DF" w14:textId="77777777" w:rsidTr="001816DB">
        <w:trPr>
          <w:tblCellSpacing w:w="15" w:type="dxa"/>
        </w:trPr>
        <w:tc>
          <w:tcPr>
            <w:tcW w:w="1000" w:type="pct"/>
            <w:shd w:val="clear" w:color="auto" w:fill="656565"/>
            <w:tcMar>
              <w:top w:w="57" w:type="dxa"/>
              <w:left w:w="113" w:type="dxa"/>
              <w:bottom w:w="57" w:type="dxa"/>
              <w:right w:w="113" w:type="dxa"/>
            </w:tcMar>
            <w:hideMark/>
          </w:tcPr>
          <w:p w14:paraId="036F18DD"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Transmission Format</w:t>
            </w:r>
          </w:p>
        </w:tc>
        <w:tc>
          <w:tcPr>
            <w:tcW w:w="4000" w:type="pct"/>
            <w:gridSpan w:val="3"/>
            <w:shd w:val="clear" w:color="auto" w:fill="E0E0E0"/>
            <w:tcMar>
              <w:top w:w="57" w:type="dxa"/>
              <w:left w:w="113" w:type="dxa"/>
              <w:bottom w:w="57" w:type="dxa"/>
              <w:right w:w="113" w:type="dxa"/>
            </w:tcMar>
            <w:hideMark/>
          </w:tcPr>
          <w:p w14:paraId="036F18DE" w14:textId="1445148A" w:rsidR="00EA027E" w:rsidRDefault="006874D9">
            <w:pPr>
              <w:pStyle w:val="HTMLPreformatted"/>
              <w:spacing w:line="200" w:lineRule="atLeast"/>
              <w:divId w:val="523446483"/>
              <w:rPr>
                <w:color w:val="1A1A1A"/>
              </w:rPr>
            </w:pPr>
            <w:r>
              <w:rPr>
                <w:color w:val="1A1A1A"/>
              </w:rPr>
              <w:t>TBD</w:t>
            </w:r>
          </w:p>
        </w:tc>
      </w:tr>
      <w:tr w:rsidR="0032446C" w14:paraId="036F18E2" w14:textId="77777777" w:rsidTr="001816DB">
        <w:trPr>
          <w:tblCellSpacing w:w="15" w:type="dxa"/>
        </w:trPr>
        <w:tc>
          <w:tcPr>
            <w:tcW w:w="1000" w:type="pct"/>
            <w:shd w:val="clear" w:color="auto" w:fill="656565"/>
            <w:tcMar>
              <w:top w:w="57" w:type="dxa"/>
              <w:left w:w="113" w:type="dxa"/>
              <w:bottom w:w="57" w:type="dxa"/>
              <w:right w:w="113" w:type="dxa"/>
            </w:tcMar>
            <w:hideMark/>
          </w:tcPr>
          <w:p w14:paraId="036F18E0"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Initial Patient Population</w:t>
            </w:r>
          </w:p>
        </w:tc>
        <w:tc>
          <w:tcPr>
            <w:tcW w:w="4000" w:type="pct"/>
            <w:gridSpan w:val="3"/>
            <w:shd w:val="clear" w:color="auto" w:fill="E0E0E0"/>
            <w:tcMar>
              <w:top w:w="57" w:type="dxa"/>
              <w:left w:w="113" w:type="dxa"/>
              <w:bottom w:w="57" w:type="dxa"/>
              <w:right w:w="113" w:type="dxa"/>
            </w:tcMar>
            <w:hideMark/>
          </w:tcPr>
          <w:p w14:paraId="036F18E1" w14:textId="3931A5FC" w:rsidR="00EA027E" w:rsidRDefault="000D067E" w:rsidP="00714582">
            <w:pPr>
              <w:pStyle w:val="HTMLPreformatted"/>
              <w:spacing w:line="200" w:lineRule="atLeast"/>
              <w:divId w:val="1099788848"/>
              <w:rPr>
                <w:color w:val="1A1A1A"/>
              </w:rPr>
            </w:pPr>
            <w:r>
              <w:rPr>
                <w:color w:val="1A1A1A"/>
              </w:rPr>
              <w:t xml:space="preserve">Patients 18 years and older </w:t>
            </w:r>
            <w:r w:rsidR="00005ABB">
              <w:rPr>
                <w:color w:val="1A1A1A"/>
              </w:rPr>
              <w:t xml:space="preserve">with a diagnosis of rheumatoid arthritis seen for two or more face-to-face encounters for </w:t>
            </w:r>
            <w:r w:rsidR="00714582">
              <w:rPr>
                <w:color w:val="1A1A1A"/>
              </w:rPr>
              <w:t>RA</w:t>
            </w:r>
            <w:r w:rsidR="00005ABB">
              <w:rPr>
                <w:color w:val="1A1A1A"/>
              </w:rPr>
              <w:t xml:space="preserve"> with the same clinician during the measurement period</w:t>
            </w:r>
          </w:p>
        </w:tc>
      </w:tr>
      <w:tr w:rsidR="0032446C" w14:paraId="036F18E5" w14:textId="77777777" w:rsidTr="001816DB">
        <w:trPr>
          <w:tblCellSpacing w:w="15" w:type="dxa"/>
        </w:trPr>
        <w:tc>
          <w:tcPr>
            <w:tcW w:w="1000" w:type="pct"/>
            <w:shd w:val="clear" w:color="auto" w:fill="656565"/>
            <w:tcMar>
              <w:top w:w="57" w:type="dxa"/>
              <w:left w:w="113" w:type="dxa"/>
              <w:bottom w:w="57" w:type="dxa"/>
              <w:right w:w="113" w:type="dxa"/>
            </w:tcMar>
            <w:hideMark/>
          </w:tcPr>
          <w:p w14:paraId="036F18E3"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Denominator</w:t>
            </w:r>
          </w:p>
        </w:tc>
        <w:tc>
          <w:tcPr>
            <w:tcW w:w="4000" w:type="pct"/>
            <w:gridSpan w:val="3"/>
            <w:shd w:val="clear" w:color="auto" w:fill="E0E0E0"/>
            <w:tcMar>
              <w:top w:w="57" w:type="dxa"/>
              <w:left w:w="113" w:type="dxa"/>
              <w:bottom w:w="57" w:type="dxa"/>
              <w:right w:w="113" w:type="dxa"/>
            </w:tcMar>
            <w:hideMark/>
          </w:tcPr>
          <w:p w14:paraId="036F18E4" w14:textId="2B4A4A1C" w:rsidR="00EA027E" w:rsidRDefault="00003682" w:rsidP="00714582">
            <w:pPr>
              <w:pStyle w:val="HTMLPreformatted"/>
              <w:spacing w:line="200" w:lineRule="atLeast"/>
              <w:divId w:val="1352220807"/>
              <w:rPr>
                <w:color w:val="1A1A1A"/>
              </w:rPr>
            </w:pPr>
            <w:r>
              <w:rPr>
                <w:color w:val="1A1A1A"/>
              </w:rPr>
              <w:t xml:space="preserve">Equals Initial Patient Population </w:t>
            </w:r>
          </w:p>
        </w:tc>
      </w:tr>
      <w:tr w:rsidR="0032446C" w14:paraId="036F18E8" w14:textId="77777777" w:rsidTr="001816DB">
        <w:trPr>
          <w:tblCellSpacing w:w="15" w:type="dxa"/>
        </w:trPr>
        <w:tc>
          <w:tcPr>
            <w:tcW w:w="1000" w:type="pct"/>
            <w:shd w:val="clear" w:color="auto" w:fill="656565"/>
            <w:tcMar>
              <w:top w:w="57" w:type="dxa"/>
              <w:left w:w="113" w:type="dxa"/>
              <w:bottom w:w="57" w:type="dxa"/>
              <w:right w:w="113" w:type="dxa"/>
            </w:tcMar>
            <w:hideMark/>
          </w:tcPr>
          <w:p w14:paraId="036F18E6"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Denominator Exclusions</w:t>
            </w:r>
          </w:p>
        </w:tc>
        <w:tc>
          <w:tcPr>
            <w:tcW w:w="4000" w:type="pct"/>
            <w:gridSpan w:val="3"/>
            <w:shd w:val="clear" w:color="auto" w:fill="E0E0E0"/>
            <w:tcMar>
              <w:top w:w="57" w:type="dxa"/>
              <w:left w:w="113" w:type="dxa"/>
              <w:bottom w:w="57" w:type="dxa"/>
              <w:right w:w="113" w:type="dxa"/>
            </w:tcMar>
            <w:hideMark/>
          </w:tcPr>
          <w:p w14:paraId="036F18E7" w14:textId="77777777" w:rsidR="00EA027E" w:rsidRDefault="000D067E">
            <w:pPr>
              <w:pStyle w:val="HTMLPreformatted"/>
              <w:spacing w:line="200" w:lineRule="atLeast"/>
              <w:divId w:val="300427164"/>
              <w:rPr>
                <w:color w:val="1A1A1A"/>
              </w:rPr>
            </w:pPr>
            <w:r>
              <w:rPr>
                <w:color w:val="1A1A1A"/>
              </w:rPr>
              <w:t>None</w:t>
            </w:r>
          </w:p>
        </w:tc>
      </w:tr>
      <w:tr w:rsidR="0032446C" w14:paraId="036F18EB" w14:textId="77777777" w:rsidTr="001816DB">
        <w:trPr>
          <w:tblCellSpacing w:w="15" w:type="dxa"/>
        </w:trPr>
        <w:tc>
          <w:tcPr>
            <w:tcW w:w="1000" w:type="pct"/>
            <w:shd w:val="clear" w:color="auto" w:fill="656565"/>
            <w:tcMar>
              <w:top w:w="57" w:type="dxa"/>
              <w:left w:w="113" w:type="dxa"/>
              <w:bottom w:w="57" w:type="dxa"/>
              <w:right w:w="113" w:type="dxa"/>
            </w:tcMar>
            <w:hideMark/>
          </w:tcPr>
          <w:p w14:paraId="036F18E9"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Numerator</w:t>
            </w:r>
          </w:p>
        </w:tc>
        <w:tc>
          <w:tcPr>
            <w:tcW w:w="4000" w:type="pct"/>
            <w:gridSpan w:val="3"/>
            <w:shd w:val="clear" w:color="auto" w:fill="E0E0E0"/>
            <w:tcMar>
              <w:top w:w="57" w:type="dxa"/>
              <w:left w:w="113" w:type="dxa"/>
              <w:bottom w:w="57" w:type="dxa"/>
              <w:right w:w="113" w:type="dxa"/>
            </w:tcMar>
            <w:hideMark/>
          </w:tcPr>
          <w:p w14:paraId="036F18EA" w14:textId="77777777" w:rsidR="00EA027E" w:rsidRDefault="000D067E">
            <w:pPr>
              <w:pStyle w:val="HTMLPreformatted"/>
              <w:spacing w:line="200" w:lineRule="atLeast"/>
              <w:divId w:val="506556592"/>
              <w:rPr>
                <w:color w:val="1A1A1A"/>
              </w:rPr>
            </w:pPr>
            <w:r>
              <w:rPr>
                <w:color w:val="1A1A1A"/>
              </w:rPr>
              <w:t xml:space="preserve"># </w:t>
            </w:r>
            <w:proofErr w:type="gramStart"/>
            <w:r>
              <w:rPr>
                <w:color w:val="1A1A1A"/>
              </w:rPr>
              <w:t>of</w:t>
            </w:r>
            <w:proofErr w:type="gramEnd"/>
            <w:r>
              <w:rPr>
                <w:color w:val="1A1A1A"/>
              </w:rPr>
              <w:t xml:space="preserve"> patients with &gt;=50% of total number of outpatient RA encounters in the measurement year with assessment of disease activity using a standardized measure.</w:t>
            </w:r>
          </w:p>
        </w:tc>
      </w:tr>
      <w:tr w:rsidR="0032446C" w14:paraId="036F18EE" w14:textId="77777777" w:rsidTr="001816DB">
        <w:trPr>
          <w:tblCellSpacing w:w="15" w:type="dxa"/>
        </w:trPr>
        <w:tc>
          <w:tcPr>
            <w:tcW w:w="1000" w:type="pct"/>
            <w:shd w:val="clear" w:color="auto" w:fill="656565"/>
            <w:tcMar>
              <w:top w:w="57" w:type="dxa"/>
              <w:left w:w="113" w:type="dxa"/>
              <w:bottom w:w="57" w:type="dxa"/>
              <w:right w:w="113" w:type="dxa"/>
            </w:tcMar>
            <w:hideMark/>
          </w:tcPr>
          <w:p w14:paraId="036F18EC"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Numerator Exclusions</w:t>
            </w:r>
          </w:p>
        </w:tc>
        <w:tc>
          <w:tcPr>
            <w:tcW w:w="4000" w:type="pct"/>
            <w:gridSpan w:val="3"/>
            <w:shd w:val="clear" w:color="auto" w:fill="E0E0E0"/>
            <w:tcMar>
              <w:top w:w="57" w:type="dxa"/>
              <w:left w:w="113" w:type="dxa"/>
              <w:bottom w:w="57" w:type="dxa"/>
              <w:right w:w="113" w:type="dxa"/>
            </w:tcMar>
            <w:hideMark/>
          </w:tcPr>
          <w:p w14:paraId="036F18ED" w14:textId="6CDA70A6" w:rsidR="00EA027E" w:rsidRDefault="00E24348">
            <w:pPr>
              <w:pStyle w:val="HTMLPreformatted"/>
              <w:spacing w:line="200" w:lineRule="atLeast"/>
              <w:divId w:val="714308551"/>
              <w:rPr>
                <w:color w:val="1A1A1A"/>
              </w:rPr>
            </w:pPr>
            <w:r>
              <w:rPr>
                <w:color w:val="1A1A1A"/>
              </w:rPr>
              <w:t>Not Applicable</w:t>
            </w:r>
          </w:p>
        </w:tc>
      </w:tr>
      <w:tr w:rsidR="0032446C" w14:paraId="036F18F1" w14:textId="77777777" w:rsidTr="001816DB">
        <w:trPr>
          <w:tblCellSpacing w:w="15" w:type="dxa"/>
        </w:trPr>
        <w:tc>
          <w:tcPr>
            <w:tcW w:w="1000" w:type="pct"/>
            <w:shd w:val="clear" w:color="auto" w:fill="656565"/>
            <w:tcMar>
              <w:top w:w="57" w:type="dxa"/>
              <w:left w:w="113" w:type="dxa"/>
              <w:bottom w:w="57" w:type="dxa"/>
              <w:right w:w="113" w:type="dxa"/>
            </w:tcMar>
            <w:hideMark/>
          </w:tcPr>
          <w:p w14:paraId="036F18EF"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Denominator Exceptions</w:t>
            </w:r>
          </w:p>
        </w:tc>
        <w:tc>
          <w:tcPr>
            <w:tcW w:w="4000" w:type="pct"/>
            <w:gridSpan w:val="3"/>
            <w:shd w:val="clear" w:color="auto" w:fill="E0E0E0"/>
            <w:tcMar>
              <w:top w:w="57" w:type="dxa"/>
              <w:left w:w="113" w:type="dxa"/>
              <w:bottom w:w="57" w:type="dxa"/>
              <w:right w:w="113" w:type="dxa"/>
            </w:tcMar>
            <w:hideMark/>
          </w:tcPr>
          <w:p w14:paraId="036F18F0" w14:textId="03EE6D0E" w:rsidR="00EA027E" w:rsidRDefault="00723D5C">
            <w:pPr>
              <w:pStyle w:val="HTMLPreformatted"/>
              <w:spacing w:line="200" w:lineRule="atLeast"/>
              <w:divId w:val="568541384"/>
              <w:rPr>
                <w:color w:val="1A1A1A"/>
              </w:rPr>
            </w:pPr>
            <w:r>
              <w:rPr>
                <w:color w:val="1A1A1A"/>
              </w:rPr>
              <w:t>None</w:t>
            </w:r>
          </w:p>
        </w:tc>
      </w:tr>
      <w:tr w:rsidR="0032446C" w14:paraId="036F18F4" w14:textId="77777777" w:rsidTr="001816DB">
        <w:trPr>
          <w:tblCellSpacing w:w="15" w:type="dxa"/>
        </w:trPr>
        <w:tc>
          <w:tcPr>
            <w:tcW w:w="1000" w:type="pct"/>
            <w:shd w:val="clear" w:color="auto" w:fill="656565"/>
            <w:tcMar>
              <w:top w:w="57" w:type="dxa"/>
              <w:left w:w="113" w:type="dxa"/>
              <w:bottom w:w="57" w:type="dxa"/>
              <w:right w:w="113" w:type="dxa"/>
            </w:tcMar>
            <w:hideMark/>
          </w:tcPr>
          <w:p w14:paraId="036F18F2"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Population</w:t>
            </w:r>
          </w:p>
        </w:tc>
        <w:tc>
          <w:tcPr>
            <w:tcW w:w="4000" w:type="pct"/>
            <w:gridSpan w:val="3"/>
            <w:shd w:val="clear" w:color="auto" w:fill="E0E0E0"/>
            <w:tcMar>
              <w:top w:w="57" w:type="dxa"/>
              <w:left w:w="113" w:type="dxa"/>
              <w:bottom w:w="57" w:type="dxa"/>
              <w:right w:w="113" w:type="dxa"/>
            </w:tcMar>
            <w:hideMark/>
          </w:tcPr>
          <w:p w14:paraId="036F18F3" w14:textId="4D886097" w:rsidR="00EA027E" w:rsidRDefault="007E2745">
            <w:pPr>
              <w:pStyle w:val="HTMLPreformatted"/>
              <w:spacing w:line="200" w:lineRule="atLeast"/>
              <w:divId w:val="1352495078"/>
              <w:rPr>
                <w:color w:val="1A1A1A"/>
              </w:rPr>
            </w:pPr>
            <w:r>
              <w:rPr>
                <w:color w:val="1A1A1A"/>
              </w:rPr>
              <w:t>Not Applicable</w:t>
            </w:r>
          </w:p>
        </w:tc>
      </w:tr>
      <w:tr w:rsidR="0032446C" w14:paraId="036F18F7" w14:textId="77777777" w:rsidTr="001816DB">
        <w:trPr>
          <w:tblCellSpacing w:w="15" w:type="dxa"/>
        </w:trPr>
        <w:tc>
          <w:tcPr>
            <w:tcW w:w="1000" w:type="pct"/>
            <w:shd w:val="clear" w:color="auto" w:fill="656565"/>
            <w:tcMar>
              <w:top w:w="57" w:type="dxa"/>
              <w:left w:w="113" w:type="dxa"/>
              <w:bottom w:w="57" w:type="dxa"/>
              <w:right w:w="113" w:type="dxa"/>
            </w:tcMar>
            <w:hideMark/>
          </w:tcPr>
          <w:p w14:paraId="036F18F5"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Observations</w:t>
            </w:r>
          </w:p>
        </w:tc>
        <w:tc>
          <w:tcPr>
            <w:tcW w:w="4000" w:type="pct"/>
            <w:gridSpan w:val="3"/>
            <w:shd w:val="clear" w:color="auto" w:fill="E0E0E0"/>
            <w:tcMar>
              <w:top w:w="57" w:type="dxa"/>
              <w:left w:w="113" w:type="dxa"/>
              <w:bottom w:w="57" w:type="dxa"/>
              <w:right w:w="113" w:type="dxa"/>
            </w:tcMar>
            <w:hideMark/>
          </w:tcPr>
          <w:p w14:paraId="036F18F6" w14:textId="424AE036" w:rsidR="00EA027E" w:rsidRDefault="00C816B9">
            <w:pPr>
              <w:pStyle w:val="HTMLPreformatted"/>
              <w:spacing w:line="200" w:lineRule="atLeast"/>
              <w:divId w:val="1991056723"/>
              <w:rPr>
                <w:color w:val="1A1A1A"/>
              </w:rPr>
            </w:pPr>
            <w:r>
              <w:rPr>
                <w:color w:val="1A1A1A"/>
              </w:rPr>
              <w:t>Not Applicable</w:t>
            </w:r>
          </w:p>
        </w:tc>
      </w:tr>
      <w:tr w:rsidR="0032446C" w14:paraId="036F18FA" w14:textId="77777777" w:rsidTr="001816DB">
        <w:trPr>
          <w:tblCellSpacing w:w="15" w:type="dxa"/>
        </w:trPr>
        <w:tc>
          <w:tcPr>
            <w:tcW w:w="1000" w:type="pct"/>
            <w:shd w:val="clear" w:color="auto" w:fill="656565"/>
            <w:tcMar>
              <w:top w:w="57" w:type="dxa"/>
              <w:left w:w="113" w:type="dxa"/>
              <w:bottom w:w="57" w:type="dxa"/>
              <w:right w:w="113" w:type="dxa"/>
            </w:tcMar>
            <w:hideMark/>
          </w:tcPr>
          <w:p w14:paraId="036F18F8"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Supplemental Data Elements</w:t>
            </w:r>
          </w:p>
        </w:tc>
        <w:tc>
          <w:tcPr>
            <w:tcW w:w="4000" w:type="pct"/>
            <w:gridSpan w:val="3"/>
            <w:shd w:val="clear" w:color="auto" w:fill="E0E0E0"/>
            <w:tcMar>
              <w:top w:w="57" w:type="dxa"/>
              <w:left w:w="113" w:type="dxa"/>
              <w:bottom w:w="57" w:type="dxa"/>
              <w:right w:w="113" w:type="dxa"/>
            </w:tcMar>
            <w:hideMark/>
          </w:tcPr>
          <w:p w14:paraId="036F18F9" w14:textId="384ECE3E" w:rsidR="00EA027E" w:rsidRDefault="001F2200">
            <w:pPr>
              <w:pStyle w:val="HTMLPreformatted"/>
              <w:spacing w:line="200" w:lineRule="atLeast"/>
              <w:divId w:val="271203318"/>
              <w:rPr>
                <w:color w:val="1A1A1A"/>
              </w:rPr>
            </w:pPr>
            <w:r>
              <w:rPr>
                <w:color w:val="1A1A1A"/>
              </w:rPr>
              <w:t>For every patient evaluated by this measure also identify payer, race, ethnicity and sex.</w:t>
            </w:r>
          </w:p>
        </w:tc>
      </w:tr>
    </w:tbl>
    <w:p w14:paraId="036F18FB" w14:textId="77777777" w:rsidR="00EA027E" w:rsidRDefault="000D067E">
      <w:pPr>
        <w:pStyle w:val="Heading2"/>
        <w:rPr>
          <w:rFonts w:ascii="Verdana" w:eastAsia="Times New Roman" w:hAnsi="Verdana"/>
          <w:color w:val="1A1A1A"/>
        </w:rPr>
      </w:pPr>
      <w:bookmarkStart w:id="1" w:name="toc"/>
      <w:r>
        <w:rPr>
          <w:rFonts w:ascii="Verdana" w:eastAsia="Times New Roman" w:hAnsi="Verdana"/>
          <w:color w:val="0000FF"/>
          <w:shd w:val="clear" w:color="auto" w:fill="FFFFFF"/>
        </w:rPr>
        <w:t>Table of Contents</w:t>
      </w:r>
      <w:bookmarkEnd w:id="1"/>
    </w:p>
    <w:p w14:paraId="036F18FC" w14:textId="77777777" w:rsidR="00EA027E" w:rsidRDefault="001816DB">
      <w:pPr>
        <w:numPr>
          <w:ilvl w:val="0"/>
          <w:numId w:val="1"/>
        </w:numPr>
        <w:spacing w:before="100" w:beforeAutospacing="1" w:after="100" w:afterAutospacing="1"/>
        <w:rPr>
          <w:rFonts w:ascii="Verdana" w:eastAsia="Times New Roman" w:hAnsi="Verdana"/>
          <w:color w:val="1A1A1A"/>
          <w:sz w:val="17"/>
          <w:szCs w:val="17"/>
        </w:rPr>
      </w:pPr>
      <w:hyperlink w:anchor="d1e486" w:history="1">
        <w:r w:rsidR="000D067E">
          <w:rPr>
            <w:rStyle w:val="Hyperlink"/>
            <w:rFonts w:ascii="Verdana" w:eastAsia="Times New Roman" w:hAnsi="Verdana"/>
            <w:sz w:val="17"/>
            <w:szCs w:val="17"/>
          </w:rPr>
          <w:t>Population criteria</w:t>
        </w:r>
      </w:hyperlink>
    </w:p>
    <w:p w14:paraId="036F18FD" w14:textId="77777777" w:rsidR="00EA027E" w:rsidRDefault="001816DB">
      <w:pPr>
        <w:numPr>
          <w:ilvl w:val="0"/>
          <w:numId w:val="1"/>
        </w:numPr>
        <w:spacing w:before="100" w:beforeAutospacing="1" w:after="100" w:afterAutospacing="1"/>
        <w:rPr>
          <w:rFonts w:ascii="Verdana" w:eastAsia="Times New Roman" w:hAnsi="Verdana"/>
          <w:color w:val="1A1A1A"/>
          <w:sz w:val="17"/>
          <w:szCs w:val="17"/>
        </w:rPr>
      </w:pPr>
      <w:hyperlink w:anchor="d1e1058" w:history="1">
        <w:r w:rsidR="000D067E">
          <w:rPr>
            <w:rStyle w:val="Hyperlink"/>
            <w:rFonts w:ascii="Verdana" w:eastAsia="Times New Roman" w:hAnsi="Verdana"/>
            <w:sz w:val="17"/>
            <w:szCs w:val="17"/>
          </w:rPr>
          <w:t>Data criteria (QDM Data Elements)</w:t>
        </w:r>
      </w:hyperlink>
    </w:p>
    <w:p w14:paraId="036F18FE" w14:textId="77777777" w:rsidR="00EA027E" w:rsidRDefault="001816DB">
      <w:pPr>
        <w:numPr>
          <w:ilvl w:val="0"/>
          <w:numId w:val="1"/>
        </w:numPr>
        <w:spacing w:before="100" w:beforeAutospacing="1" w:after="100" w:afterAutospacing="1"/>
        <w:rPr>
          <w:rFonts w:ascii="Verdana" w:eastAsia="Times New Roman" w:hAnsi="Verdana"/>
          <w:color w:val="1A1A1A"/>
          <w:sz w:val="17"/>
          <w:szCs w:val="17"/>
        </w:rPr>
      </w:pPr>
      <w:hyperlink w:anchor="d1e1250" w:history="1">
        <w:r w:rsidR="000D067E">
          <w:rPr>
            <w:rStyle w:val="Hyperlink"/>
            <w:rFonts w:ascii="Verdana" w:eastAsia="Times New Roman" w:hAnsi="Verdana"/>
            <w:sz w:val="17"/>
            <w:szCs w:val="17"/>
          </w:rPr>
          <w:t>Reporting Stratification</w:t>
        </w:r>
      </w:hyperlink>
    </w:p>
    <w:p w14:paraId="036F18FF" w14:textId="77777777" w:rsidR="00EA027E" w:rsidRDefault="001816DB">
      <w:pPr>
        <w:numPr>
          <w:ilvl w:val="0"/>
          <w:numId w:val="1"/>
        </w:numPr>
        <w:spacing w:before="100" w:beforeAutospacing="1" w:after="100" w:afterAutospacing="1"/>
        <w:rPr>
          <w:rFonts w:ascii="Verdana" w:eastAsia="Times New Roman" w:hAnsi="Verdana"/>
          <w:color w:val="1A1A1A"/>
          <w:sz w:val="17"/>
          <w:szCs w:val="17"/>
        </w:rPr>
      </w:pPr>
      <w:hyperlink w:anchor="d1e1272" w:history="1">
        <w:r w:rsidR="000D067E">
          <w:rPr>
            <w:rStyle w:val="Hyperlink"/>
            <w:rFonts w:ascii="Verdana" w:eastAsia="Times New Roman" w:hAnsi="Verdana"/>
            <w:sz w:val="17"/>
            <w:szCs w:val="17"/>
          </w:rPr>
          <w:t>Supplemental Data Elements</w:t>
        </w:r>
      </w:hyperlink>
    </w:p>
    <w:p w14:paraId="036F1900" w14:textId="77777777" w:rsidR="00EA027E" w:rsidRDefault="001816DB">
      <w:pPr>
        <w:rPr>
          <w:rFonts w:ascii="Verdana" w:eastAsia="Times New Roman" w:hAnsi="Verdana"/>
          <w:color w:val="1A1A1A"/>
          <w:sz w:val="17"/>
          <w:szCs w:val="17"/>
        </w:rPr>
      </w:pPr>
      <w:r>
        <w:rPr>
          <w:rFonts w:ascii="Verdana" w:eastAsia="Times New Roman" w:hAnsi="Verdana"/>
          <w:color w:val="1A1A1A"/>
          <w:sz w:val="17"/>
          <w:szCs w:val="17"/>
        </w:rPr>
        <w:pict w14:anchorId="036F193E">
          <v:rect id="_x0000_i1025" style="width:.05pt;height:1.5pt" o:hrpct="800" o:hrstd="t" o:hrnoshade="t" o:hr="t" fillcolor="teal" stroked="f"/>
        </w:pict>
      </w:r>
    </w:p>
    <w:bookmarkStart w:id="2" w:name="d1e486"/>
    <w:p w14:paraId="036F1901" w14:textId="77777777" w:rsidR="00EA027E" w:rsidRDefault="000D067E">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Population criteria</w:t>
      </w:r>
      <w:r>
        <w:rPr>
          <w:rFonts w:ascii="Verdana" w:eastAsia="Times New Roman" w:hAnsi="Verdana"/>
          <w:color w:val="1A1A1A"/>
        </w:rPr>
        <w:fldChar w:fldCharType="end"/>
      </w:r>
      <w:bookmarkEnd w:id="2"/>
    </w:p>
    <w:p w14:paraId="036F1902" w14:textId="77777777" w:rsidR="00EA027E" w:rsidRDefault="000D067E">
      <w:pPr>
        <w:numPr>
          <w:ilvl w:val="0"/>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b/>
          <w:bCs/>
          <w:color w:val="1A1A1A"/>
          <w:sz w:val="17"/>
          <w:szCs w:val="17"/>
        </w:rPr>
        <w:t>Initial Patient Population =</w:t>
      </w:r>
      <w:r>
        <w:rPr>
          <w:rFonts w:ascii="Verdana" w:eastAsia="Times New Roman" w:hAnsi="Verdana"/>
          <w:color w:val="1A1A1A"/>
          <w:sz w:val="17"/>
          <w:szCs w:val="17"/>
        </w:rPr>
        <w:t xml:space="preserve"> </w:t>
      </w:r>
    </w:p>
    <w:p w14:paraId="036F1903" w14:textId="77777777" w:rsidR="003B285B" w:rsidRDefault="000D067E">
      <w:pPr>
        <w:numPr>
          <w:ilvl w:val="1"/>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 xml:space="preserve">AND: </w:t>
      </w:r>
    </w:p>
    <w:p w14:paraId="0F45C96D" w14:textId="77777777" w:rsidR="009D4B1E" w:rsidRDefault="00972C7A" w:rsidP="006771AF">
      <w:pPr>
        <w:pStyle w:val="ListParagraph"/>
        <w:numPr>
          <w:ilvl w:val="2"/>
          <w:numId w:val="2"/>
        </w:numPr>
        <w:divId w:val="1995449551"/>
        <w:rPr>
          <w:rFonts w:ascii="Verdana" w:eastAsia="Times New Roman" w:hAnsi="Verdana"/>
          <w:color w:val="1A1A1A"/>
          <w:sz w:val="17"/>
          <w:szCs w:val="17"/>
        </w:rPr>
      </w:pPr>
      <w:r w:rsidRPr="006771AF">
        <w:rPr>
          <w:rFonts w:ascii="Verdana" w:eastAsia="Times New Roman" w:hAnsi="Verdana"/>
          <w:color w:val="1A1A1A"/>
          <w:sz w:val="17"/>
          <w:szCs w:val="17"/>
        </w:rPr>
        <w:t>AND: "Patient Characteristic Birthdate: birth date" &gt;= 18 year(s) starts before start of "Measurement Period</w:t>
      </w:r>
      <w:r w:rsidR="009D4B1E" w:rsidRPr="006771AF">
        <w:rPr>
          <w:rFonts w:ascii="Verdana" w:eastAsia="Times New Roman" w:hAnsi="Verdana"/>
          <w:color w:val="1A1A1A"/>
          <w:sz w:val="17"/>
          <w:szCs w:val="17"/>
        </w:rPr>
        <w:t>”</w:t>
      </w:r>
    </w:p>
    <w:p w14:paraId="3F0844F3" w14:textId="7D0D21A9" w:rsidR="009D4B1E" w:rsidRPr="006771AF" w:rsidRDefault="009D4B1E" w:rsidP="006771AF">
      <w:pPr>
        <w:numPr>
          <w:ilvl w:val="2"/>
          <w:numId w:val="2"/>
        </w:numPr>
        <w:spacing w:before="100" w:beforeAutospacing="1" w:after="100" w:afterAutospacing="1"/>
        <w:divId w:val="1995449551"/>
        <w:rPr>
          <w:rFonts w:ascii="Verdana" w:eastAsia="Times New Roman" w:hAnsi="Verdana"/>
          <w:color w:val="1A1A1A"/>
          <w:sz w:val="17"/>
          <w:szCs w:val="17"/>
        </w:rPr>
      </w:pPr>
      <w:r w:rsidRPr="006B496D">
        <w:rPr>
          <w:rFonts w:ascii="Verdana" w:eastAsia="Times New Roman" w:hAnsi="Verdana"/>
          <w:color w:val="1A1A1A"/>
          <w:sz w:val="17"/>
          <w:szCs w:val="17"/>
        </w:rPr>
        <w:t xml:space="preserve">AND: </w:t>
      </w:r>
      <w:r w:rsidRPr="006771AF">
        <w:rPr>
          <w:rFonts w:ascii="Verdana" w:eastAsia="Times New Roman" w:hAnsi="Verdana"/>
          <w:color w:val="1A1A1A"/>
          <w:sz w:val="17"/>
          <w:szCs w:val="17"/>
        </w:rPr>
        <w:t xml:space="preserve">Count &gt;= 2 of: </w:t>
      </w:r>
    </w:p>
    <w:p w14:paraId="3B49E29D" w14:textId="77777777" w:rsidR="009D4B1E" w:rsidRDefault="009D4B1E" w:rsidP="00CC2DC6">
      <w:pPr>
        <w:numPr>
          <w:ilvl w:val="3"/>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OR: "Encounter, Performed: Office Visit (reason: ‘Rheumatoid Arthritis’)"</w:t>
      </w:r>
    </w:p>
    <w:p w14:paraId="1C876DB0" w14:textId="77777777" w:rsidR="009D4B1E" w:rsidRDefault="009D4B1E" w:rsidP="00CC2DC6">
      <w:pPr>
        <w:numPr>
          <w:ilvl w:val="3"/>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OR: “Encounter, Performed: Outpatient Consultation (reason: ‘Rheumatoid Arthritis’)”</w:t>
      </w:r>
    </w:p>
    <w:p w14:paraId="1287CBD0" w14:textId="77777777" w:rsidR="009D4B1E" w:rsidRDefault="009D4B1E" w:rsidP="00CC2DC6">
      <w:pPr>
        <w:numPr>
          <w:ilvl w:val="3"/>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OR: “Encounter, Performed: Face-to-Face Interaction (reason: ‘Rheumatoid Arthritis’)”</w:t>
      </w:r>
    </w:p>
    <w:p w14:paraId="7EA299FD" w14:textId="77777777" w:rsidR="009D4B1E" w:rsidRPr="0034706E" w:rsidRDefault="009D4B1E" w:rsidP="00CC2DC6">
      <w:pPr>
        <w:numPr>
          <w:ilvl w:val="3"/>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OR: "</w:t>
      </w:r>
      <w:r w:rsidRPr="0034706E">
        <w:rPr>
          <w:rFonts w:ascii="Verdana" w:eastAsia="Times New Roman" w:hAnsi="Verdana"/>
          <w:color w:val="1A1A1A"/>
          <w:sz w:val="17"/>
          <w:szCs w:val="17"/>
        </w:rPr>
        <w:t>Encounter, Performed: Nursing Facility Visit</w:t>
      </w:r>
      <w:r>
        <w:rPr>
          <w:rFonts w:ascii="Verdana" w:eastAsia="Times New Roman" w:hAnsi="Verdana"/>
          <w:color w:val="1A1A1A"/>
          <w:sz w:val="17"/>
          <w:szCs w:val="17"/>
        </w:rPr>
        <w:t xml:space="preserve"> (reason: ‘Rheumatoid Arthritis’)</w:t>
      </w:r>
      <w:r w:rsidRPr="0034706E">
        <w:rPr>
          <w:rFonts w:ascii="Verdana" w:eastAsia="Times New Roman" w:hAnsi="Verdana"/>
          <w:color w:val="1A1A1A"/>
          <w:sz w:val="17"/>
          <w:szCs w:val="17"/>
        </w:rPr>
        <w:t>"</w:t>
      </w:r>
    </w:p>
    <w:p w14:paraId="3EFA7E4A" w14:textId="77777777" w:rsidR="009D4B1E" w:rsidRPr="0034706E" w:rsidRDefault="009D4B1E" w:rsidP="00CC2DC6">
      <w:pPr>
        <w:numPr>
          <w:ilvl w:val="3"/>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OR: "</w:t>
      </w:r>
      <w:r w:rsidRPr="0034706E">
        <w:rPr>
          <w:rFonts w:ascii="Verdana" w:eastAsia="Times New Roman" w:hAnsi="Verdana"/>
          <w:color w:val="1A1A1A"/>
          <w:sz w:val="17"/>
          <w:szCs w:val="17"/>
        </w:rPr>
        <w:t>Encounter, Performed: Care Services in Long-Term Residential Facility</w:t>
      </w:r>
      <w:r>
        <w:rPr>
          <w:rFonts w:ascii="Verdana" w:eastAsia="Times New Roman" w:hAnsi="Verdana"/>
          <w:color w:val="1A1A1A"/>
          <w:sz w:val="17"/>
          <w:szCs w:val="17"/>
        </w:rPr>
        <w:t xml:space="preserve"> (reason: ‘Rheumatoid Arthritis’)</w:t>
      </w:r>
      <w:r w:rsidRPr="0034706E">
        <w:rPr>
          <w:rFonts w:ascii="Verdana" w:eastAsia="Times New Roman" w:hAnsi="Verdana"/>
          <w:color w:val="1A1A1A"/>
          <w:sz w:val="17"/>
          <w:szCs w:val="17"/>
        </w:rPr>
        <w:t>"</w:t>
      </w:r>
    </w:p>
    <w:p w14:paraId="2ACBAEA2" w14:textId="77777777" w:rsidR="009D4B1E" w:rsidRPr="0034706E" w:rsidRDefault="009D4B1E" w:rsidP="00CC2DC6">
      <w:pPr>
        <w:numPr>
          <w:ilvl w:val="3"/>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OR: "</w:t>
      </w:r>
      <w:r w:rsidRPr="0034706E">
        <w:rPr>
          <w:rFonts w:ascii="Verdana" w:eastAsia="Times New Roman" w:hAnsi="Verdana"/>
          <w:color w:val="1A1A1A"/>
          <w:sz w:val="17"/>
          <w:szCs w:val="17"/>
        </w:rPr>
        <w:t>Encounter, Performed: Home Healthcare Services</w:t>
      </w:r>
      <w:r>
        <w:rPr>
          <w:rFonts w:ascii="Verdana" w:eastAsia="Times New Roman" w:hAnsi="Verdana"/>
          <w:color w:val="1A1A1A"/>
          <w:sz w:val="17"/>
          <w:szCs w:val="17"/>
        </w:rPr>
        <w:t xml:space="preserve"> (reason: ‘Rheumatoid Arthritis’)</w:t>
      </w:r>
      <w:r w:rsidRPr="0034706E">
        <w:rPr>
          <w:rFonts w:ascii="Verdana" w:eastAsia="Times New Roman" w:hAnsi="Verdana"/>
          <w:color w:val="1A1A1A"/>
          <w:sz w:val="17"/>
          <w:szCs w:val="17"/>
        </w:rPr>
        <w:t>"</w:t>
      </w:r>
    </w:p>
    <w:p w14:paraId="62F736D8" w14:textId="77777777" w:rsidR="009D4B1E" w:rsidRDefault="009D4B1E" w:rsidP="00CC2DC6">
      <w:pPr>
        <w:numPr>
          <w:ilvl w:val="3"/>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during "Measurement Period"</w:t>
      </w:r>
    </w:p>
    <w:p w14:paraId="48383070" w14:textId="5A98758D" w:rsidR="009D4B1E" w:rsidRDefault="009D4B1E" w:rsidP="006771AF">
      <w:pPr>
        <w:pStyle w:val="ListParagraph"/>
        <w:numPr>
          <w:ilvl w:val="2"/>
          <w:numId w:val="2"/>
        </w:numPr>
        <w:divId w:val="1995449551"/>
        <w:rPr>
          <w:rFonts w:ascii="Verdana" w:eastAsia="Times New Roman" w:hAnsi="Verdana"/>
          <w:color w:val="1A1A1A"/>
          <w:sz w:val="17"/>
          <w:szCs w:val="17"/>
        </w:rPr>
      </w:pPr>
      <w:r>
        <w:rPr>
          <w:rFonts w:ascii="Verdana" w:eastAsia="Times New Roman" w:hAnsi="Verdana"/>
          <w:color w:val="1A1A1A"/>
          <w:sz w:val="17"/>
          <w:szCs w:val="17"/>
        </w:rPr>
        <w:t xml:space="preserve">AND: </w:t>
      </w:r>
    </w:p>
    <w:p w14:paraId="25E27CE3" w14:textId="1F023336" w:rsidR="009D4B1E" w:rsidRPr="006771AF" w:rsidRDefault="009D4B1E" w:rsidP="006771AF">
      <w:pPr>
        <w:pStyle w:val="ListParagraph"/>
        <w:numPr>
          <w:ilvl w:val="3"/>
          <w:numId w:val="2"/>
        </w:numPr>
        <w:divId w:val="1995449551"/>
        <w:rPr>
          <w:rFonts w:ascii="Verdana" w:eastAsia="Times New Roman" w:hAnsi="Verdana"/>
          <w:color w:val="1A1A1A"/>
          <w:sz w:val="17"/>
          <w:szCs w:val="17"/>
        </w:rPr>
      </w:pPr>
      <w:r>
        <w:rPr>
          <w:rFonts w:ascii="Verdana" w:eastAsia="Times New Roman" w:hAnsi="Verdana"/>
          <w:color w:val="1A1A1A"/>
          <w:sz w:val="17"/>
          <w:szCs w:val="17"/>
        </w:rPr>
        <w:t>OR: “Occurrence A of Encounter, Performed: Office Visit (reason: ‘Rheumatoid Arthritis’)”</w:t>
      </w:r>
    </w:p>
    <w:p w14:paraId="036F190A" w14:textId="390B4F7B" w:rsidR="00581F2D" w:rsidRDefault="00581F2D" w:rsidP="006771AF">
      <w:pPr>
        <w:numPr>
          <w:ilvl w:val="3"/>
          <w:numId w:val="2"/>
        </w:numPr>
        <w:divId w:val="1995449551"/>
        <w:rPr>
          <w:rFonts w:ascii="Verdana" w:eastAsia="Times New Roman" w:hAnsi="Verdana"/>
          <w:color w:val="1A1A1A"/>
          <w:sz w:val="17"/>
          <w:szCs w:val="17"/>
        </w:rPr>
      </w:pPr>
      <w:r>
        <w:rPr>
          <w:rFonts w:ascii="Verdana" w:eastAsia="Times New Roman" w:hAnsi="Verdana"/>
          <w:color w:val="1A1A1A"/>
          <w:sz w:val="17"/>
          <w:szCs w:val="17"/>
        </w:rPr>
        <w:t xml:space="preserve">OR: “Occurrence A of Encounter, Performed: </w:t>
      </w:r>
      <w:r>
        <w:rPr>
          <w:rFonts w:ascii="Verdana" w:hAnsi="Verdana"/>
          <w:color w:val="1A1A1A"/>
          <w:sz w:val="17"/>
          <w:szCs w:val="17"/>
        </w:rPr>
        <w:t xml:space="preserve">Outpatient Consultation </w:t>
      </w:r>
      <w:r>
        <w:rPr>
          <w:rFonts w:ascii="Verdana" w:eastAsia="Times New Roman" w:hAnsi="Verdana"/>
          <w:color w:val="1A1A1A"/>
          <w:sz w:val="17"/>
          <w:szCs w:val="17"/>
        </w:rPr>
        <w:t>(reason: ‘Rheumatoid Arthritis’)”</w:t>
      </w:r>
    </w:p>
    <w:p w14:paraId="036F190B" w14:textId="01F4FDC6" w:rsidR="002B25DE" w:rsidRDefault="002B25DE" w:rsidP="006771AF">
      <w:pPr>
        <w:numPr>
          <w:ilvl w:val="3"/>
          <w:numId w:val="2"/>
        </w:numPr>
        <w:divId w:val="1995449551"/>
        <w:rPr>
          <w:rFonts w:ascii="Verdana" w:eastAsia="Times New Roman" w:hAnsi="Verdana"/>
          <w:color w:val="1A1A1A"/>
          <w:sz w:val="17"/>
          <w:szCs w:val="17"/>
        </w:rPr>
      </w:pPr>
      <w:r>
        <w:rPr>
          <w:rFonts w:ascii="Verdana" w:eastAsia="Times New Roman" w:hAnsi="Verdana"/>
          <w:color w:val="1A1A1A"/>
          <w:sz w:val="17"/>
          <w:szCs w:val="17"/>
        </w:rPr>
        <w:t xml:space="preserve">OR: “Occurrence A of Encounter, Performed: </w:t>
      </w:r>
      <w:r>
        <w:rPr>
          <w:rFonts w:ascii="Verdana" w:hAnsi="Verdana"/>
          <w:color w:val="1A1A1A"/>
          <w:sz w:val="17"/>
          <w:szCs w:val="17"/>
        </w:rPr>
        <w:t>Face-to-Face Interaction</w:t>
      </w:r>
      <w:r>
        <w:rPr>
          <w:rFonts w:ascii="Verdana" w:eastAsia="Times New Roman" w:hAnsi="Verdana"/>
          <w:color w:val="1A1A1A"/>
          <w:sz w:val="17"/>
          <w:szCs w:val="17"/>
        </w:rPr>
        <w:t xml:space="preserve"> (reason: ‘Rheumatoid Arthritis’)”</w:t>
      </w:r>
    </w:p>
    <w:p w14:paraId="1E6F077D" w14:textId="2EC1C32F" w:rsidR="00803332" w:rsidRPr="0034706E" w:rsidRDefault="00803332" w:rsidP="006771AF">
      <w:pPr>
        <w:numPr>
          <w:ilvl w:val="3"/>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 xml:space="preserve">OR: "Occurrence A of </w:t>
      </w:r>
      <w:r w:rsidRPr="0034706E">
        <w:rPr>
          <w:rFonts w:ascii="Verdana" w:eastAsia="Times New Roman" w:hAnsi="Verdana"/>
          <w:color w:val="1A1A1A"/>
          <w:sz w:val="17"/>
          <w:szCs w:val="17"/>
        </w:rPr>
        <w:t>Encounter, Performed: Nursing Facility Visit</w:t>
      </w:r>
      <w:r>
        <w:rPr>
          <w:rFonts w:ascii="Verdana" w:eastAsia="Times New Roman" w:hAnsi="Verdana"/>
          <w:color w:val="1A1A1A"/>
          <w:sz w:val="17"/>
          <w:szCs w:val="17"/>
        </w:rPr>
        <w:t xml:space="preserve"> (reason: ‘Rheumatoid Arthritis’)</w:t>
      </w:r>
      <w:r w:rsidRPr="0034706E">
        <w:rPr>
          <w:rFonts w:ascii="Verdana" w:eastAsia="Times New Roman" w:hAnsi="Verdana"/>
          <w:color w:val="1A1A1A"/>
          <w:sz w:val="17"/>
          <w:szCs w:val="17"/>
        </w:rPr>
        <w:t>"</w:t>
      </w:r>
    </w:p>
    <w:p w14:paraId="247F0786" w14:textId="4555D720" w:rsidR="00803332" w:rsidRPr="0034706E" w:rsidRDefault="00803332" w:rsidP="006771AF">
      <w:pPr>
        <w:numPr>
          <w:ilvl w:val="3"/>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 xml:space="preserve">OR: "Occurrence A of </w:t>
      </w:r>
      <w:r w:rsidRPr="0034706E">
        <w:rPr>
          <w:rFonts w:ascii="Verdana" w:eastAsia="Times New Roman" w:hAnsi="Verdana"/>
          <w:color w:val="1A1A1A"/>
          <w:sz w:val="17"/>
          <w:szCs w:val="17"/>
        </w:rPr>
        <w:t>Encounter, Performed: Care Services in Long-Term Residential Facility</w:t>
      </w:r>
      <w:r>
        <w:rPr>
          <w:rFonts w:ascii="Verdana" w:eastAsia="Times New Roman" w:hAnsi="Verdana"/>
          <w:color w:val="1A1A1A"/>
          <w:sz w:val="17"/>
          <w:szCs w:val="17"/>
        </w:rPr>
        <w:t xml:space="preserve"> (reason: ‘Rheumatoid Arthritis’)</w:t>
      </w:r>
      <w:r w:rsidRPr="0034706E">
        <w:rPr>
          <w:rFonts w:ascii="Verdana" w:eastAsia="Times New Roman" w:hAnsi="Verdana"/>
          <w:color w:val="1A1A1A"/>
          <w:sz w:val="17"/>
          <w:szCs w:val="17"/>
        </w:rPr>
        <w:t>"</w:t>
      </w:r>
    </w:p>
    <w:p w14:paraId="140EFF91" w14:textId="4EBC6BA8" w:rsidR="00803332" w:rsidRDefault="00803332" w:rsidP="006771AF">
      <w:pPr>
        <w:numPr>
          <w:ilvl w:val="3"/>
          <w:numId w:val="2"/>
        </w:numPr>
        <w:divId w:val="1995449551"/>
        <w:rPr>
          <w:rFonts w:ascii="Verdana" w:eastAsia="Times New Roman" w:hAnsi="Verdana"/>
          <w:color w:val="1A1A1A"/>
          <w:sz w:val="17"/>
          <w:szCs w:val="17"/>
        </w:rPr>
      </w:pPr>
      <w:r>
        <w:rPr>
          <w:rFonts w:ascii="Verdana" w:eastAsia="Times New Roman" w:hAnsi="Verdana"/>
          <w:color w:val="1A1A1A"/>
          <w:sz w:val="17"/>
          <w:szCs w:val="17"/>
        </w:rPr>
        <w:t xml:space="preserve">OR: "Occurrence A of </w:t>
      </w:r>
      <w:r w:rsidRPr="0034706E">
        <w:rPr>
          <w:rFonts w:ascii="Verdana" w:eastAsia="Times New Roman" w:hAnsi="Verdana"/>
          <w:color w:val="1A1A1A"/>
          <w:sz w:val="17"/>
          <w:szCs w:val="17"/>
        </w:rPr>
        <w:t>Encounter, Performed: Home Healthcare Services</w:t>
      </w:r>
      <w:r>
        <w:rPr>
          <w:rFonts w:ascii="Verdana" w:eastAsia="Times New Roman" w:hAnsi="Verdana"/>
          <w:color w:val="1A1A1A"/>
          <w:sz w:val="17"/>
          <w:szCs w:val="17"/>
        </w:rPr>
        <w:t xml:space="preserve"> (reason: ‘Rheumatoid Arthritis’)</w:t>
      </w:r>
      <w:r w:rsidRPr="0034706E">
        <w:rPr>
          <w:rFonts w:ascii="Verdana" w:eastAsia="Times New Roman" w:hAnsi="Verdana"/>
          <w:color w:val="1A1A1A"/>
          <w:sz w:val="17"/>
          <w:szCs w:val="17"/>
        </w:rPr>
        <w:t>"</w:t>
      </w:r>
    </w:p>
    <w:p w14:paraId="2F5F9B91" w14:textId="379D4C60" w:rsidR="00803332" w:rsidRPr="00803332" w:rsidRDefault="00803332" w:rsidP="006771AF">
      <w:pPr>
        <w:numPr>
          <w:ilvl w:val="3"/>
          <w:numId w:val="2"/>
        </w:numPr>
        <w:divId w:val="1995449551"/>
        <w:rPr>
          <w:rFonts w:ascii="Verdana" w:eastAsia="Times New Roman" w:hAnsi="Verdana"/>
          <w:color w:val="1A1A1A"/>
          <w:sz w:val="17"/>
          <w:szCs w:val="17"/>
        </w:rPr>
      </w:pPr>
      <w:r w:rsidRPr="00803332">
        <w:rPr>
          <w:rFonts w:ascii="Verdana" w:eastAsia="Times New Roman" w:hAnsi="Verdana"/>
          <w:color w:val="1A1A1A"/>
          <w:sz w:val="17"/>
          <w:szCs w:val="17"/>
        </w:rPr>
        <w:t>during “Measurement Period</w:t>
      </w:r>
      <w:ins w:id="3" w:author="Kimberly Smuk" w:date="2014-01-10T14:06:00Z">
        <w:r w:rsidR="00077A8E">
          <w:rPr>
            <w:rFonts w:ascii="Verdana" w:eastAsia="Times New Roman" w:hAnsi="Verdana"/>
            <w:color w:val="1A1A1A"/>
            <w:sz w:val="17"/>
            <w:szCs w:val="17"/>
          </w:rPr>
          <w:t>”</w:t>
        </w:r>
      </w:ins>
    </w:p>
    <w:p w14:paraId="036F1918" w14:textId="77777777" w:rsidR="00EA027E" w:rsidRDefault="000D067E">
      <w:pPr>
        <w:numPr>
          <w:ilvl w:val="0"/>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b/>
          <w:bCs/>
          <w:color w:val="1A1A1A"/>
          <w:sz w:val="17"/>
          <w:szCs w:val="17"/>
        </w:rPr>
        <w:t>Denominator =</w:t>
      </w:r>
      <w:r>
        <w:rPr>
          <w:rFonts w:ascii="Verdana" w:eastAsia="Times New Roman" w:hAnsi="Verdana"/>
          <w:color w:val="1A1A1A"/>
          <w:sz w:val="17"/>
          <w:szCs w:val="17"/>
        </w:rPr>
        <w:t xml:space="preserve"> </w:t>
      </w:r>
    </w:p>
    <w:p w14:paraId="036F1919" w14:textId="77777777" w:rsidR="00EA027E" w:rsidRDefault="000D067E">
      <w:pPr>
        <w:numPr>
          <w:ilvl w:val="1"/>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AND: "Initial Patient Population"</w:t>
      </w:r>
    </w:p>
    <w:p w14:paraId="036F191A" w14:textId="77777777" w:rsidR="00EA027E" w:rsidRDefault="000D067E">
      <w:pPr>
        <w:numPr>
          <w:ilvl w:val="0"/>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b/>
          <w:bCs/>
          <w:color w:val="1A1A1A"/>
          <w:sz w:val="17"/>
          <w:szCs w:val="17"/>
        </w:rPr>
        <w:t>Denominator Exclusions =</w:t>
      </w:r>
      <w:r>
        <w:rPr>
          <w:rFonts w:ascii="Verdana" w:eastAsia="Times New Roman" w:hAnsi="Verdana"/>
          <w:color w:val="1A1A1A"/>
          <w:sz w:val="17"/>
          <w:szCs w:val="17"/>
        </w:rPr>
        <w:t xml:space="preserve"> </w:t>
      </w:r>
    </w:p>
    <w:p w14:paraId="036F191B" w14:textId="77777777" w:rsidR="00EA027E" w:rsidRDefault="000D067E">
      <w:pPr>
        <w:numPr>
          <w:ilvl w:val="1"/>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None</w:t>
      </w:r>
    </w:p>
    <w:p w14:paraId="036F191C" w14:textId="77777777" w:rsidR="00EA027E" w:rsidRDefault="000D067E">
      <w:pPr>
        <w:numPr>
          <w:ilvl w:val="0"/>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b/>
          <w:bCs/>
          <w:color w:val="1A1A1A"/>
          <w:sz w:val="17"/>
          <w:szCs w:val="17"/>
        </w:rPr>
        <w:t>Numerator =</w:t>
      </w:r>
      <w:r>
        <w:rPr>
          <w:rFonts w:ascii="Verdana" w:eastAsia="Times New Roman" w:hAnsi="Verdana"/>
          <w:color w:val="1A1A1A"/>
          <w:sz w:val="17"/>
          <w:szCs w:val="17"/>
        </w:rPr>
        <w:t xml:space="preserve"> </w:t>
      </w:r>
    </w:p>
    <w:p w14:paraId="036F191E" w14:textId="208441C1" w:rsidR="00EA027E" w:rsidRPr="00E318EC" w:rsidRDefault="000D067E">
      <w:pPr>
        <w:numPr>
          <w:ilvl w:val="1"/>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 xml:space="preserve">AND: </w:t>
      </w:r>
      <w:r w:rsidR="009726F2">
        <w:rPr>
          <w:rFonts w:ascii="Verdana" w:eastAsia="Times New Roman" w:hAnsi="Verdana"/>
          <w:color w:val="1A1A1A"/>
          <w:sz w:val="17"/>
          <w:szCs w:val="17"/>
        </w:rPr>
        <w:t>"Risk Category Assessment: Rheumatoid Arthritis Disease Activity Measurement Tools (result)"</w:t>
      </w:r>
      <w:r w:rsidR="00E318EC">
        <w:rPr>
          <w:rFonts w:ascii="Verdana" w:eastAsia="Times New Roman" w:hAnsi="Verdana"/>
          <w:color w:val="1A1A1A"/>
          <w:sz w:val="17"/>
          <w:szCs w:val="17"/>
        </w:rPr>
        <w:t xml:space="preserve"> </w:t>
      </w:r>
      <w:r w:rsidR="009726F2" w:rsidRPr="00E318EC">
        <w:rPr>
          <w:rFonts w:ascii="Verdana" w:eastAsia="Times New Roman" w:hAnsi="Verdana"/>
          <w:color w:val="1A1A1A"/>
          <w:sz w:val="17"/>
          <w:szCs w:val="17"/>
        </w:rPr>
        <w:t>during</w:t>
      </w:r>
    </w:p>
    <w:p w14:paraId="036F191F" w14:textId="77777777" w:rsidR="00085594" w:rsidRDefault="00085594" w:rsidP="00CE6CF1">
      <w:pPr>
        <w:numPr>
          <w:ilvl w:val="2"/>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OR: “Occurrence A of Encounter, Performed: Office Visit”</w:t>
      </w:r>
    </w:p>
    <w:p w14:paraId="036F1920" w14:textId="77777777" w:rsidR="00085594" w:rsidRDefault="00085594" w:rsidP="00CE6CF1">
      <w:pPr>
        <w:numPr>
          <w:ilvl w:val="2"/>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 xml:space="preserve">OR: “Occurrence A of Encounter, Performed: </w:t>
      </w:r>
      <w:r>
        <w:rPr>
          <w:rFonts w:ascii="Verdana" w:hAnsi="Verdana"/>
          <w:color w:val="1A1A1A"/>
          <w:sz w:val="17"/>
          <w:szCs w:val="17"/>
        </w:rPr>
        <w:t>Outpatient Consultation</w:t>
      </w:r>
      <w:r>
        <w:rPr>
          <w:rFonts w:ascii="Verdana" w:eastAsia="Times New Roman" w:hAnsi="Verdana"/>
          <w:color w:val="1A1A1A"/>
          <w:sz w:val="17"/>
          <w:szCs w:val="17"/>
        </w:rPr>
        <w:t>”</w:t>
      </w:r>
    </w:p>
    <w:p w14:paraId="036F1921" w14:textId="77777777" w:rsidR="00085594" w:rsidRDefault="00085594" w:rsidP="00CE6CF1">
      <w:pPr>
        <w:numPr>
          <w:ilvl w:val="2"/>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 xml:space="preserve">OR: “Occurrence A of Encounter, Performed: </w:t>
      </w:r>
      <w:r>
        <w:rPr>
          <w:rFonts w:ascii="Verdana" w:hAnsi="Verdana"/>
          <w:color w:val="1A1A1A"/>
          <w:sz w:val="17"/>
          <w:szCs w:val="17"/>
        </w:rPr>
        <w:t>Face-to-Face Interaction</w:t>
      </w:r>
      <w:r>
        <w:rPr>
          <w:rFonts w:ascii="Verdana" w:eastAsia="Times New Roman" w:hAnsi="Verdana"/>
          <w:color w:val="1A1A1A"/>
          <w:sz w:val="17"/>
          <w:szCs w:val="17"/>
        </w:rPr>
        <w:t>”</w:t>
      </w:r>
    </w:p>
    <w:p w14:paraId="500F1FC2" w14:textId="107B5B5E" w:rsidR="006046B4" w:rsidRPr="0034706E" w:rsidRDefault="006046B4" w:rsidP="006771AF">
      <w:pPr>
        <w:numPr>
          <w:ilvl w:val="2"/>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OR: "Occurrence A of</w:t>
      </w:r>
      <w:r w:rsidRPr="0034706E">
        <w:rPr>
          <w:rFonts w:ascii="Verdana" w:eastAsia="Times New Roman" w:hAnsi="Verdana"/>
          <w:color w:val="1A1A1A"/>
          <w:sz w:val="17"/>
          <w:szCs w:val="17"/>
        </w:rPr>
        <w:t xml:space="preserve"> Encounter, Performed: Nursing Facility Visit"</w:t>
      </w:r>
    </w:p>
    <w:p w14:paraId="6F423456" w14:textId="61CBC74F" w:rsidR="006046B4" w:rsidRPr="0034706E" w:rsidRDefault="006046B4" w:rsidP="006771AF">
      <w:pPr>
        <w:numPr>
          <w:ilvl w:val="2"/>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OR: "Occurrence A of</w:t>
      </w:r>
      <w:r w:rsidRPr="0034706E">
        <w:rPr>
          <w:rFonts w:ascii="Verdana" w:eastAsia="Times New Roman" w:hAnsi="Verdana"/>
          <w:color w:val="1A1A1A"/>
          <w:sz w:val="17"/>
          <w:szCs w:val="17"/>
        </w:rPr>
        <w:t xml:space="preserve"> Encounter, Performed: Care Services i</w:t>
      </w:r>
      <w:r w:rsidR="00EA611C">
        <w:rPr>
          <w:rFonts w:ascii="Verdana" w:eastAsia="Times New Roman" w:hAnsi="Verdana"/>
          <w:color w:val="1A1A1A"/>
          <w:sz w:val="17"/>
          <w:szCs w:val="17"/>
        </w:rPr>
        <w:t>n Long-Term Residential Facility”</w:t>
      </w:r>
    </w:p>
    <w:p w14:paraId="59DEB66F" w14:textId="72846D31" w:rsidR="006046B4" w:rsidRPr="0034706E" w:rsidRDefault="006046B4" w:rsidP="006771AF">
      <w:pPr>
        <w:numPr>
          <w:ilvl w:val="2"/>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OR: "Occurrence A of</w:t>
      </w:r>
      <w:r w:rsidRPr="0034706E">
        <w:rPr>
          <w:rFonts w:ascii="Verdana" w:eastAsia="Times New Roman" w:hAnsi="Verdana"/>
          <w:color w:val="1A1A1A"/>
          <w:sz w:val="17"/>
          <w:szCs w:val="17"/>
        </w:rPr>
        <w:t xml:space="preserve"> Encounter, Performed: Home Healthcare Services"</w:t>
      </w:r>
    </w:p>
    <w:p w14:paraId="036F1928" w14:textId="77777777" w:rsidR="00EA027E" w:rsidRDefault="000D067E">
      <w:pPr>
        <w:numPr>
          <w:ilvl w:val="0"/>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b/>
          <w:bCs/>
          <w:color w:val="1A1A1A"/>
          <w:sz w:val="17"/>
          <w:szCs w:val="17"/>
        </w:rPr>
        <w:t>Denominator Exceptions =</w:t>
      </w:r>
      <w:r>
        <w:rPr>
          <w:rFonts w:ascii="Verdana" w:eastAsia="Times New Roman" w:hAnsi="Verdana"/>
          <w:color w:val="1A1A1A"/>
          <w:sz w:val="17"/>
          <w:szCs w:val="17"/>
        </w:rPr>
        <w:t xml:space="preserve"> </w:t>
      </w:r>
    </w:p>
    <w:p w14:paraId="036F1929" w14:textId="77777777" w:rsidR="00EA027E" w:rsidRDefault="000D067E">
      <w:pPr>
        <w:numPr>
          <w:ilvl w:val="1"/>
          <w:numId w:val="2"/>
        </w:numPr>
        <w:spacing w:before="100" w:beforeAutospacing="1" w:after="100" w:afterAutospacing="1"/>
        <w:divId w:val="1995449551"/>
        <w:rPr>
          <w:rFonts w:ascii="Verdana" w:eastAsia="Times New Roman" w:hAnsi="Verdana"/>
          <w:color w:val="1A1A1A"/>
          <w:sz w:val="17"/>
          <w:szCs w:val="17"/>
        </w:rPr>
      </w:pPr>
      <w:r>
        <w:rPr>
          <w:rFonts w:ascii="Verdana" w:eastAsia="Times New Roman" w:hAnsi="Verdana"/>
          <w:color w:val="1A1A1A"/>
          <w:sz w:val="17"/>
          <w:szCs w:val="17"/>
        </w:rPr>
        <w:t>None</w:t>
      </w:r>
    </w:p>
    <w:bookmarkStart w:id="4" w:name="d1e1058"/>
    <w:p w14:paraId="036F192A" w14:textId="77777777" w:rsidR="00EA027E" w:rsidRDefault="000D067E">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Data criteria (QDM Data Elements)</w:t>
      </w:r>
      <w:r>
        <w:rPr>
          <w:rFonts w:ascii="Verdana" w:eastAsia="Times New Roman" w:hAnsi="Verdana"/>
          <w:color w:val="1A1A1A"/>
        </w:rPr>
        <w:fldChar w:fldCharType="end"/>
      </w:r>
      <w:bookmarkEnd w:id="4"/>
    </w:p>
    <w:p w14:paraId="036F192C" w14:textId="77615DB1" w:rsidR="00EA027E" w:rsidRDefault="006D302D">
      <w:pPr>
        <w:numPr>
          <w:ilvl w:val="0"/>
          <w:numId w:val="3"/>
        </w:numPr>
        <w:spacing w:before="100" w:beforeAutospacing="1" w:after="100" w:afterAutospacing="1"/>
        <w:divId w:val="636649460"/>
        <w:rPr>
          <w:rFonts w:ascii="Verdana" w:eastAsia="Times New Roman" w:hAnsi="Verdana"/>
          <w:color w:val="1A1A1A"/>
          <w:sz w:val="17"/>
          <w:szCs w:val="17"/>
        </w:rPr>
      </w:pPr>
      <w:r>
        <w:rPr>
          <w:rFonts w:ascii="Verdana" w:eastAsia="Times New Roman" w:hAnsi="Verdana"/>
          <w:color w:val="1A1A1A"/>
          <w:sz w:val="17"/>
          <w:szCs w:val="17"/>
        </w:rPr>
        <w:t>XXXX</w:t>
      </w:r>
    </w:p>
    <w:p w14:paraId="036F192D" w14:textId="6D543487" w:rsidR="00EA027E" w:rsidRDefault="006D302D">
      <w:pPr>
        <w:numPr>
          <w:ilvl w:val="0"/>
          <w:numId w:val="3"/>
        </w:numPr>
        <w:spacing w:before="100" w:beforeAutospacing="1" w:after="100" w:afterAutospacing="1"/>
        <w:divId w:val="636649460"/>
        <w:rPr>
          <w:rFonts w:ascii="Verdana" w:eastAsia="Times New Roman" w:hAnsi="Verdana"/>
          <w:color w:val="1A1A1A"/>
          <w:sz w:val="17"/>
          <w:szCs w:val="17"/>
        </w:rPr>
      </w:pPr>
      <w:r>
        <w:rPr>
          <w:rFonts w:ascii="Verdana" w:eastAsia="Times New Roman" w:hAnsi="Verdana"/>
          <w:color w:val="1A1A1A"/>
          <w:sz w:val="17"/>
          <w:szCs w:val="17"/>
        </w:rPr>
        <w:t>XXXX</w:t>
      </w:r>
    </w:p>
    <w:p w14:paraId="036F192E" w14:textId="5270082B" w:rsidR="00EA027E" w:rsidRDefault="006D302D">
      <w:pPr>
        <w:numPr>
          <w:ilvl w:val="0"/>
          <w:numId w:val="3"/>
        </w:numPr>
        <w:spacing w:before="100" w:beforeAutospacing="1" w:after="100" w:afterAutospacing="1"/>
        <w:divId w:val="636649460"/>
        <w:rPr>
          <w:rFonts w:ascii="Verdana" w:eastAsia="Times New Roman" w:hAnsi="Verdana"/>
          <w:color w:val="1A1A1A"/>
          <w:sz w:val="17"/>
          <w:szCs w:val="17"/>
        </w:rPr>
      </w:pPr>
      <w:r>
        <w:rPr>
          <w:rFonts w:ascii="Verdana" w:eastAsia="Times New Roman" w:hAnsi="Verdana"/>
          <w:color w:val="1A1A1A"/>
          <w:sz w:val="17"/>
          <w:szCs w:val="17"/>
        </w:rPr>
        <w:t>XXXX</w:t>
      </w:r>
    </w:p>
    <w:p w14:paraId="036F192F" w14:textId="353B11E3" w:rsidR="00EA027E" w:rsidRDefault="006D302D">
      <w:pPr>
        <w:numPr>
          <w:ilvl w:val="0"/>
          <w:numId w:val="3"/>
        </w:numPr>
        <w:spacing w:before="100" w:beforeAutospacing="1" w:after="100" w:afterAutospacing="1"/>
        <w:divId w:val="636649460"/>
        <w:rPr>
          <w:rFonts w:ascii="Verdana" w:eastAsia="Times New Roman" w:hAnsi="Verdana"/>
          <w:color w:val="1A1A1A"/>
          <w:sz w:val="17"/>
          <w:szCs w:val="17"/>
        </w:rPr>
      </w:pPr>
      <w:r>
        <w:rPr>
          <w:rFonts w:ascii="Verdana" w:eastAsia="Times New Roman" w:hAnsi="Verdana"/>
          <w:color w:val="1A1A1A"/>
          <w:sz w:val="17"/>
          <w:szCs w:val="17"/>
        </w:rPr>
        <w:t>XXXX</w:t>
      </w:r>
    </w:p>
    <w:bookmarkStart w:id="5" w:name="d1e1250"/>
    <w:p w14:paraId="036F1930" w14:textId="77777777" w:rsidR="00EA027E" w:rsidRDefault="000D067E">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Reporting Stratification</w:t>
      </w:r>
      <w:r>
        <w:rPr>
          <w:rFonts w:ascii="Verdana" w:eastAsia="Times New Roman" w:hAnsi="Verdana"/>
          <w:color w:val="1A1A1A"/>
        </w:rPr>
        <w:fldChar w:fldCharType="end"/>
      </w:r>
      <w:bookmarkEnd w:id="5"/>
    </w:p>
    <w:p w14:paraId="036F1931" w14:textId="77777777" w:rsidR="00EA027E" w:rsidRDefault="000D067E">
      <w:pPr>
        <w:numPr>
          <w:ilvl w:val="0"/>
          <w:numId w:val="4"/>
        </w:numPr>
        <w:spacing w:before="100" w:beforeAutospacing="1" w:after="100" w:afterAutospacing="1"/>
        <w:divId w:val="525367553"/>
        <w:rPr>
          <w:rFonts w:ascii="Verdana" w:eastAsia="Times New Roman" w:hAnsi="Verdana"/>
          <w:color w:val="1A1A1A"/>
          <w:sz w:val="17"/>
          <w:szCs w:val="17"/>
        </w:rPr>
      </w:pPr>
      <w:r>
        <w:rPr>
          <w:rFonts w:ascii="Verdana" w:eastAsia="Times New Roman" w:hAnsi="Verdana"/>
          <w:color w:val="1A1A1A"/>
          <w:sz w:val="17"/>
          <w:szCs w:val="17"/>
        </w:rPr>
        <w:t>None</w:t>
      </w:r>
    </w:p>
    <w:bookmarkStart w:id="6" w:name="d1e1272"/>
    <w:p w14:paraId="036F1932" w14:textId="77777777" w:rsidR="00EA027E" w:rsidRDefault="000D067E">
      <w:pPr>
        <w:pStyle w:val="Heading3"/>
        <w:rPr>
          <w:rFonts w:ascii="Verdana" w:eastAsia="Times New Roman" w:hAnsi="Verdana"/>
          <w:color w:val="1A1A1A"/>
        </w:rPr>
      </w:pPr>
      <w:r>
        <w:rPr>
          <w:rFonts w:ascii="Verdana" w:eastAsia="Times New Roman" w:hAnsi="Verdana"/>
          <w:color w:val="1A1A1A"/>
        </w:rPr>
        <w:fldChar w:fldCharType="begin"/>
      </w:r>
      <w:r>
        <w:rPr>
          <w:rFonts w:ascii="Verdana" w:eastAsia="Times New Roman" w:hAnsi="Verdana"/>
          <w:color w:val="1A1A1A"/>
        </w:rPr>
        <w:instrText xml:space="preserve"> HYPERLINK "" \l "toc" </w:instrText>
      </w:r>
      <w:r>
        <w:rPr>
          <w:rFonts w:ascii="Verdana" w:eastAsia="Times New Roman" w:hAnsi="Verdana"/>
          <w:color w:val="1A1A1A"/>
        </w:rPr>
        <w:fldChar w:fldCharType="separate"/>
      </w:r>
      <w:r>
        <w:rPr>
          <w:rStyle w:val="Hyperlink"/>
          <w:rFonts w:ascii="Verdana" w:eastAsia="Times New Roman" w:hAnsi="Verdana"/>
        </w:rPr>
        <w:t>Supplemental Data Elements</w:t>
      </w:r>
      <w:r>
        <w:rPr>
          <w:rFonts w:ascii="Verdana" w:eastAsia="Times New Roman" w:hAnsi="Verdana"/>
          <w:color w:val="1A1A1A"/>
        </w:rPr>
        <w:fldChar w:fldCharType="end"/>
      </w:r>
      <w:bookmarkEnd w:id="6"/>
    </w:p>
    <w:p w14:paraId="036F1933" w14:textId="77777777" w:rsidR="00EA027E" w:rsidRDefault="000D067E">
      <w:pPr>
        <w:numPr>
          <w:ilvl w:val="0"/>
          <w:numId w:val="5"/>
        </w:numPr>
        <w:spacing w:before="100" w:beforeAutospacing="1" w:after="100" w:afterAutospacing="1"/>
        <w:divId w:val="169416159"/>
        <w:rPr>
          <w:rFonts w:ascii="Verdana" w:eastAsia="Times New Roman" w:hAnsi="Verdana"/>
          <w:color w:val="1A1A1A"/>
          <w:sz w:val="17"/>
          <w:szCs w:val="17"/>
        </w:rPr>
      </w:pPr>
      <w:r>
        <w:rPr>
          <w:rFonts w:ascii="Verdana" w:eastAsia="Times New Roman" w:hAnsi="Verdana"/>
          <w:color w:val="1A1A1A"/>
          <w:sz w:val="17"/>
          <w:szCs w:val="17"/>
        </w:rPr>
        <w:t xml:space="preserve">"Patient Characteristic Ethnicity: Ethnicity" using "Ethnicity CDC Value Set (2.16.840.1.114222.4.11.837)" </w:t>
      </w:r>
    </w:p>
    <w:p w14:paraId="036F1934" w14:textId="77777777" w:rsidR="00EA027E" w:rsidRDefault="000D067E">
      <w:pPr>
        <w:numPr>
          <w:ilvl w:val="0"/>
          <w:numId w:val="5"/>
        </w:numPr>
        <w:spacing w:before="100" w:beforeAutospacing="1" w:after="100" w:afterAutospacing="1"/>
        <w:divId w:val="169416159"/>
        <w:rPr>
          <w:rFonts w:ascii="Verdana" w:eastAsia="Times New Roman" w:hAnsi="Verdana"/>
          <w:color w:val="1A1A1A"/>
          <w:sz w:val="17"/>
          <w:szCs w:val="17"/>
        </w:rPr>
      </w:pPr>
      <w:r>
        <w:rPr>
          <w:rFonts w:ascii="Verdana" w:eastAsia="Times New Roman" w:hAnsi="Verdana"/>
          <w:color w:val="1A1A1A"/>
          <w:sz w:val="17"/>
          <w:szCs w:val="17"/>
        </w:rPr>
        <w:t xml:space="preserve">"Patient Characteristic Payer: Payer" using "Payer Source of Payment Typology Value Set (2.16.840.1.114222.4.11.3591)" </w:t>
      </w:r>
    </w:p>
    <w:p w14:paraId="036F1935" w14:textId="77777777" w:rsidR="00EA027E" w:rsidRDefault="000D067E">
      <w:pPr>
        <w:numPr>
          <w:ilvl w:val="0"/>
          <w:numId w:val="5"/>
        </w:numPr>
        <w:spacing w:before="100" w:beforeAutospacing="1" w:after="100" w:afterAutospacing="1"/>
        <w:divId w:val="169416159"/>
        <w:rPr>
          <w:rFonts w:ascii="Verdana" w:eastAsia="Times New Roman" w:hAnsi="Verdana"/>
          <w:color w:val="1A1A1A"/>
          <w:sz w:val="17"/>
          <w:szCs w:val="17"/>
        </w:rPr>
      </w:pPr>
      <w:r>
        <w:rPr>
          <w:rFonts w:ascii="Verdana" w:eastAsia="Times New Roman" w:hAnsi="Verdana"/>
          <w:color w:val="1A1A1A"/>
          <w:sz w:val="17"/>
          <w:szCs w:val="17"/>
        </w:rPr>
        <w:t xml:space="preserve">"Patient Characteristic Race: Race" using "Race CDC Value Set (2.16.840.1.114222.4.11.836)" </w:t>
      </w:r>
    </w:p>
    <w:p w14:paraId="036F1936" w14:textId="77777777" w:rsidR="00EA027E" w:rsidRDefault="000D067E">
      <w:pPr>
        <w:numPr>
          <w:ilvl w:val="0"/>
          <w:numId w:val="5"/>
        </w:numPr>
        <w:spacing w:before="100" w:beforeAutospacing="1" w:after="100" w:afterAutospacing="1"/>
        <w:divId w:val="169416159"/>
        <w:rPr>
          <w:rFonts w:ascii="Verdana" w:eastAsia="Times New Roman" w:hAnsi="Verdana"/>
          <w:color w:val="1A1A1A"/>
          <w:sz w:val="17"/>
          <w:szCs w:val="17"/>
        </w:rPr>
      </w:pPr>
      <w:r>
        <w:rPr>
          <w:rFonts w:ascii="Verdana" w:eastAsia="Times New Roman" w:hAnsi="Verdana"/>
          <w:color w:val="1A1A1A"/>
          <w:sz w:val="17"/>
          <w:szCs w:val="17"/>
        </w:rPr>
        <w:t xml:space="preserve">"Patient Characteristic Sex: ONC Administrative Sex" using "ONC Administrative Sex Administrative Sex Value Set (2.16.840.1.113762.1.4.1)" </w:t>
      </w:r>
    </w:p>
    <w:p w14:paraId="036F1937" w14:textId="77777777" w:rsidR="00EA027E" w:rsidRDefault="00EA027E">
      <w:pPr>
        <w:rPr>
          <w:rFonts w:ascii="Verdana" w:eastAsia="Times New Roman" w:hAnsi="Verdana"/>
          <w:color w:val="1A1A1A"/>
          <w:sz w:val="17"/>
          <w:szCs w:val="17"/>
        </w:rPr>
      </w:pPr>
    </w:p>
    <w:p w14:paraId="036F1938" w14:textId="77777777" w:rsidR="00EA027E" w:rsidRDefault="001816DB">
      <w:pPr>
        <w:rPr>
          <w:rFonts w:ascii="Verdana" w:eastAsia="Times New Roman" w:hAnsi="Verdana"/>
          <w:color w:val="1A1A1A"/>
          <w:sz w:val="17"/>
          <w:szCs w:val="17"/>
        </w:rPr>
      </w:pPr>
      <w:r>
        <w:rPr>
          <w:rFonts w:ascii="Verdana" w:eastAsia="Times New Roman" w:hAnsi="Verdana"/>
          <w:color w:val="1A1A1A"/>
          <w:sz w:val="17"/>
          <w:szCs w:val="17"/>
        </w:rPr>
        <w:pict w14:anchorId="036F193F">
          <v:rect id="_x0000_i1026" style="width:.05pt;height:1.5pt" o:hrpct="800" o:hrstd="t" o:hrnoshade="t" o:hr="t" fillcolor="teal" stroked="f"/>
        </w:pict>
      </w:r>
    </w:p>
    <w:p w14:paraId="036F1939" w14:textId="77777777" w:rsidR="00EA027E" w:rsidRDefault="00EA027E">
      <w:pPr>
        <w:rPr>
          <w:rFonts w:ascii="Verdana" w:eastAsia="Times New Roman" w:hAnsi="Verdana"/>
          <w:color w:val="1A1A1A"/>
          <w:sz w:val="17"/>
          <w:szCs w:val="17"/>
        </w:rPr>
      </w:pPr>
    </w:p>
    <w:tbl>
      <w:tblPr>
        <w:tblW w:w="4000" w:type="pct"/>
        <w:tblCellSpacing w:w="15" w:type="dxa"/>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577"/>
        <w:gridCol w:w="6172"/>
      </w:tblGrid>
      <w:tr w:rsidR="00EA027E" w14:paraId="036F193C" w14:textId="77777777">
        <w:trPr>
          <w:tblCellSpacing w:w="15" w:type="dxa"/>
        </w:trPr>
        <w:tc>
          <w:tcPr>
            <w:tcW w:w="1000" w:type="pct"/>
            <w:shd w:val="clear" w:color="auto" w:fill="656565"/>
            <w:tcMar>
              <w:top w:w="57" w:type="dxa"/>
              <w:left w:w="113" w:type="dxa"/>
              <w:bottom w:w="57" w:type="dxa"/>
              <w:right w:w="113" w:type="dxa"/>
            </w:tcMar>
            <w:hideMark/>
          </w:tcPr>
          <w:p w14:paraId="036F193A" w14:textId="77777777" w:rsidR="00EA027E" w:rsidRDefault="000D067E">
            <w:pPr>
              <w:spacing w:line="200" w:lineRule="atLeast"/>
              <w:rPr>
                <w:rFonts w:ascii="Verdana" w:eastAsia="Times New Roman" w:hAnsi="Verdana"/>
                <w:color w:val="1A1A1A"/>
                <w:sz w:val="17"/>
                <w:szCs w:val="17"/>
              </w:rPr>
            </w:pPr>
            <w:r>
              <w:rPr>
                <w:rStyle w:val="tdlabel1"/>
                <w:rFonts w:ascii="Verdana" w:eastAsia="Times New Roman" w:hAnsi="Verdana"/>
                <w:sz w:val="17"/>
                <w:szCs w:val="17"/>
              </w:rPr>
              <w:t>Measure Set</w:t>
            </w:r>
          </w:p>
        </w:tc>
        <w:tc>
          <w:tcPr>
            <w:tcW w:w="4000" w:type="pct"/>
            <w:shd w:val="clear" w:color="auto" w:fill="E0E0E0"/>
            <w:tcMar>
              <w:top w:w="57" w:type="dxa"/>
              <w:left w:w="113" w:type="dxa"/>
              <w:bottom w:w="57" w:type="dxa"/>
              <w:right w:w="113" w:type="dxa"/>
            </w:tcMar>
            <w:hideMark/>
          </w:tcPr>
          <w:p w14:paraId="036F193B" w14:textId="77777777" w:rsidR="00EA027E" w:rsidRDefault="000D067E">
            <w:pPr>
              <w:spacing w:line="200" w:lineRule="atLeast"/>
              <w:divId w:val="295336085"/>
              <w:rPr>
                <w:rFonts w:ascii="Verdana" w:eastAsia="Times New Roman" w:hAnsi="Verdana"/>
                <w:color w:val="1A1A1A"/>
                <w:sz w:val="17"/>
                <w:szCs w:val="17"/>
              </w:rPr>
            </w:pPr>
            <w:r>
              <w:rPr>
                <w:rFonts w:ascii="Verdana" w:eastAsia="Times New Roman" w:hAnsi="Verdana"/>
                <w:color w:val="1A1A1A"/>
                <w:sz w:val="17"/>
                <w:szCs w:val="17"/>
              </w:rPr>
              <w:t>American College of Rheumatology RA measure set</w:t>
            </w:r>
          </w:p>
        </w:tc>
      </w:tr>
    </w:tbl>
    <w:p w14:paraId="036F193D" w14:textId="77777777" w:rsidR="000D067E" w:rsidRDefault="000D067E">
      <w:pPr>
        <w:rPr>
          <w:rFonts w:eastAsia="Times New Roman"/>
        </w:rPr>
      </w:pPr>
    </w:p>
    <w:sectPr w:rsidR="000D06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26081"/>
    <w:multiLevelType w:val="multilevel"/>
    <w:tmpl w:val="E548A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535D01"/>
    <w:multiLevelType w:val="multilevel"/>
    <w:tmpl w:val="6CAEA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5D4A1B"/>
    <w:multiLevelType w:val="multilevel"/>
    <w:tmpl w:val="42F07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2E1B2F"/>
    <w:multiLevelType w:val="multilevel"/>
    <w:tmpl w:val="21028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6F110E"/>
    <w:multiLevelType w:val="multilevel"/>
    <w:tmpl w:val="E514A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A02AE5"/>
    <w:multiLevelType w:val="multilevel"/>
    <w:tmpl w:val="89B2D3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0427A8"/>
    <w:multiLevelType w:val="multilevel"/>
    <w:tmpl w:val="3926B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0"/>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8F720F"/>
    <w:rsid w:val="00003682"/>
    <w:rsid w:val="00005ABB"/>
    <w:rsid w:val="000359EF"/>
    <w:rsid w:val="00040A0E"/>
    <w:rsid w:val="0004273D"/>
    <w:rsid w:val="00077A8E"/>
    <w:rsid w:val="00085594"/>
    <w:rsid w:val="000912EC"/>
    <w:rsid w:val="00093F4E"/>
    <w:rsid w:val="000B023E"/>
    <w:rsid w:val="000B5CEF"/>
    <w:rsid w:val="000C1872"/>
    <w:rsid w:val="000D067E"/>
    <w:rsid w:val="0010475D"/>
    <w:rsid w:val="00131323"/>
    <w:rsid w:val="001816DB"/>
    <w:rsid w:val="001A5C30"/>
    <w:rsid w:val="001D0CCA"/>
    <w:rsid w:val="001D4333"/>
    <w:rsid w:val="001F2200"/>
    <w:rsid w:val="00215868"/>
    <w:rsid w:val="002238E9"/>
    <w:rsid w:val="00276EA9"/>
    <w:rsid w:val="00284659"/>
    <w:rsid w:val="002B25DE"/>
    <w:rsid w:val="00304485"/>
    <w:rsid w:val="00311A0F"/>
    <w:rsid w:val="0032446C"/>
    <w:rsid w:val="0034706E"/>
    <w:rsid w:val="00380FD6"/>
    <w:rsid w:val="0039079B"/>
    <w:rsid w:val="0039563F"/>
    <w:rsid w:val="003B285B"/>
    <w:rsid w:val="00433C6F"/>
    <w:rsid w:val="00494114"/>
    <w:rsid w:val="004D2A66"/>
    <w:rsid w:val="0050591C"/>
    <w:rsid w:val="00581F2D"/>
    <w:rsid w:val="00597FB8"/>
    <w:rsid w:val="006046B4"/>
    <w:rsid w:val="00643D95"/>
    <w:rsid w:val="006771AF"/>
    <w:rsid w:val="006874D9"/>
    <w:rsid w:val="006B496D"/>
    <w:rsid w:val="006D302D"/>
    <w:rsid w:val="006F4070"/>
    <w:rsid w:val="00714582"/>
    <w:rsid w:val="00723D5C"/>
    <w:rsid w:val="00796CDD"/>
    <w:rsid w:val="007A6CA8"/>
    <w:rsid w:val="007B15AA"/>
    <w:rsid w:val="007C02D8"/>
    <w:rsid w:val="007C5C8F"/>
    <w:rsid w:val="007C604A"/>
    <w:rsid w:val="007E2745"/>
    <w:rsid w:val="007F5A1D"/>
    <w:rsid w:val="00803332"/>
    <w:rsid w:val="00803818"/>
    <w:rsid w:val="008339F0"/>
    <w:rsid w:val="00842A15"/>
    <w:rsid w:val="00855F2A"/>
    <w:rsid w:val="00857552"/>
    <w:rsid w:val="0086474B"/>
    <w:rsid w:val="0086723F"/>
    <w:rsid w:val="008769C2"/>
    <w:rsid w:val="008F720F"/>
    <w:rsid w:val="0090731A"/>
    <w:rsid w:val="009227E3"/>
    <w:rsid w:val="00931E7A"/>
    <w:rsid w:val="009726F2"/>
    <w:rsid w:val="00972C7A"/>
    <w:rsid w:val="009A4BFF"/>
    <w:rsid w:val="009D4B1E"/>
    <w:rsid w:val="009D4C74"/>
    <w:rsid w:val="009E641C"/>
    <w:rsid w:val="009F249A"/>
    <w:rsid w:val="00A01BDF"/>
    <w:rsid w:val="00A07680"/>
    <w:rsid w:val="00A2029B"/>
    <w:rsid w:val="00A749C6"/>
    <w:rsid w:val="00AA4C24"/>
    <w:rsid w:val="00AA596D"/>
    <w:rsid w:val="00B004FE"/>
    <w:rsid w:val="00B03CE8"/>
    <w:rsid w:val="00B82FBD"/>
    <w:rsid w:val="00B95E23"/>
    <w:rsid w:val="00BC654C"/>
    <w:rsid w:val="00BE27FF"/>
    <w:rsid w:val="00BE2856"/>
    <w:rsid w:val="00C01CB4"/>
    <w:rsid w:val="00C6546E"/>
    <w:rsid w:val="00C739C7"/>
    <w:rsid w:val="00C77D0A"/>
    <w:rsid w:val="00C816B9"/>
    <w:rsid w:val="00C94881"/>
    <w:rsid w:val="00CA741D"/>
    <w:rsid w:val="00CC2DC6"/>
    <w:rsid w:val="00CE6CF1"/>
    <w:rsid w:val="00CF5599"/>
    <w:rsid w:val="00CF7E17"/>
    <w:rsid w:val="00D3530A"/>
    <w:rsid w:val="00D74BB5"/>
    <w:rsid w:val="00D92C50"/>
    <w:rsid w:val="00DF59F5"/>
    <w:rsid w:val="00E15C83"/>
    <w:rsid w:val="00E24348"/>
    <w:rsid w:val="00E318EC"/>
    <w:rsid w:val="00EA027E"/>
    <w:rsid w:val="00EA18EA"/>
    <w:rsid w:val="00EA611C"/>
    <w:rsid w:val="00EB6DCF"/>
    <w:rsid w:val="00F03FA0"/>
    <w:rsid w:val="00F1615D"/>
    <w:rsid w:val="00F63371"/>
    <w:rsid w:val="00F927DA"/>
    <w:rsid w:val="00FE4016"/>
  </w:rsids>
  <m:mathPr>
    <m:mathFont m:val="Cambria Math"/>
    <m:brkBin m:val="before"/>
    <m:brkBinSub m:val="--"/>
    <m:smallFrac m:val="0"/>
    <m:dispDef/>
    <m:lMargin m:val="0"/>
    <m:rMargin m:val="0"/>
    <m:defJc m:val="centerGroup"/>
    <m:wrapIndent m:val="1440"/>
    <m:intLim m:val="subSup"/>
    <m:naryLim m:val="undOvr"/>
  </m:mathPr>
  <w:attachedSchema w:val="urn:hl7-org:v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036F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rPr>
  </w:style>
  <w:style w:type="paragraph" w:styleId="Heading2">
    <w:name w:val="heading 2"/>
    <w:basedOn w:val="Normal"/>
    <w:link w:val="Heading2Char"/>
    <w:uiPriority w:val="9"/>
    <w:qFormat/>
    <w:pPr>
      <w:spacing w:before="100" w:beforeAutospacing="1" w:after="100" w:afterAutospacing="1"/>
      <w:outlineLvl w:val="1"/>
    </w:pPr>
    <w:rPr>
      <w:b/>
      <w:bCs/>
      <w:sz w:val="22"/>
      <w:szCs w:val="22"/>
    </w:rPr>
  </w:style>
  <w:style w:type="paragraph" w:styleId="Heading3">
    <w:name w:val="heading 3"/>
    <w:basedOn w:val="Normal"/>
    <w:link w:val="Heading3Char"/>
    <w:uiPriority w:val="9"/>
    <w:qFormat/>
    <w:pPr>
      <w:spacing w:before="100" w:beforeAutospacing="1" w:after="100" w:afterAutospacing="1"/>
      <w:outlineLvl w:val="2"/>
    </w:pPr>
    <w:rPr>
      <w:b/>
      <w:bCs/>
      <w:sz w:val="20"/>
      <w:szCs w:val="20"/>
    </w:rPr>
  </w:style>
  <w:style w:type="paragraph" w:styleId="Heading4">
    <w:name w:val="heading 4"/>
    <w:basedOn w:val="Normal"/>
    <w:link w:val="Heading4Char"/>
    <w:uiPriority w:val="9"/>
    <w:qFormat/>
    <w:pPr>
      <w:spacing w:before="100" w:beforeAutospacing="1" w:after="100" w:afterAutospacing="1"/>
      <w:outlineLvl w:val="3"/>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shd w:val="clear" w:color="auto" w:fill="FFFFFF"/>
    </w:rPr>
  </w:style>
  <w:style w:type="character" w:styleId="FollowedHyperlink">
    <w:name w:val="FollowedHyperlink"/>
    <w:basedOn w:val="DefaultParagraphFont"/>
    <w:uiPriority w:val="99"/>
    <w:semiHidden/>
    <w:unhideWhenUsed/>
    <w:rPr>
      <w:color w:val="0000FF"/>
      <w:u w:val="single"/>
      <w:shd w:val="clear" w:color="auto" w:fill="FFFFFF"/>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sz w:val="17"/>
      <w:szCs w:val="17"/>
    </w:rPr>
  </w:style>
  <w:style w:type="character" w:customStyle="1" w:styleId="HTMLPreformattedChar">
    <w:name w:val="HTML Preformatted Char"/>
    <w:basedOn w:val="DefaultParagraphFont"/>
    <w:link w:val="HTMLPreformatted"/>
    <w:uiPriority w:val="99"/>
    <w:rPr>
      <w:rFonts w:ascii="Consolas" w:eastAsiaTheme="minorEastAsia" w:hAnsi="Consolas"/>
    </w:rPr>
  </w:style>
  <w:style w:type="paragraph" w:customStyle="1" w:styleId="h1center">
    <w:name w:val="h1center"/>
    <w:basedOn w:val="Normal"/>
    <w:pPr>
      <w:spacing w:before="100" w:beforeAutospacing="1" w:after="100" w:afterAutospacing="1"/>
      <w:jc w:val="center"/>
    </w:pPr>
    <w:rPr>
      <w:b/>
      <w:bCs/>
    </w:rPr>
  </w:style>
  <w:style w:type="paragraph" w:customStyle="1" w:styleId="headertable">
    <w:name w:val="header_table"/>
    <w:basedOn w:val="Normal"/>
    <w:pPr>
      <w:pBdr>
        <w:top w:val="inset" w:sz="8" w:space="0" w:color="000000"/>
        <w:left w:val="inset" w:sz="8" w:space="0" w:color="000000"/>
        <w:bottom w:val="inset" w:sz="8" w:space="0" w:color="000000"/>
        <w:right w:val="inset" w:sz="8" w:space="0" w:color="000000"/>
      </w:pBdr>
      <w:spacing w:before="100" w:beforeAutospacing="1" w:after="100" w:afterAutospacing="1"/>
    </w:pPr>
  </w:style>
  <w:style w:type="paragraph" w:customStyle="1" w:styleId="narrtable">
    <w:name w:val="narr_table"/>
    <w:basedOn w:val="Normal"/>
    <w:pPr>
      <w:spacing w:before="100" w:beforeAutospacing="1" w:after="100" w:afterAutospacing="1"/>
    </w:pPr>
  </w:style>
  <w:style w:type="paragraph" w:customStyle="1" w:styleId="narrtr">
    <w:name w:val="narr_tr"/>
    <w:basedOn w:val="Normal"/>
    <w:pPr>
      <w:shd w:val="clear" w:color="auto" w:fill="E1E1E1"/>
      <w:spacing w:before="100" w:beforeAutospacing="1" w:after="100" w:afterAutospacing="1"/>
    </w:pPr>
  </w:style>
  <w:style w:type="paragraph" w:customStyle="1" w:styleId="narrth">
    <w:name w:val="narr_th"/>
    <w:basedOn w:val="Normal"/>
    <w:pPr>
      <w:shd w:val="clear" w:color="auto" w:fill="C9C9C9"/>
      <w:spacing w:before="100" w:beforeAutospacing="1" w:after="100" w:afterAutospacing="1"/>
    </w:pPr>
  </w:style>
  <w:style w:type="paragraph" w:customStyle="1" w:styleId="tdlabel">
    <w:name w:val="td_label"/>
    <w:basedOn w:val="Normal"/>
    <w:pPr>
      <w:spacing w:before="100" w:beforeAutospacing="1" w:after="100" w:afterAutospacing="1"/>
    </w:pPr>
    <w:rPr>
      <w:b/>
      <w:bCs/>
      <w:color w:val="FFFFFF"/>
    </w:rPr>
  </w:style>
  <w:style w:type="character" w:customStyle="1" w:styleId="tdlabel1">
    <w:name w:val="td_label1"/>
    <w:basedOn w:val="DefaultParagraphFont"/>
    <w:rPr>
      <w:b/>
      <w:bCs/>
      <w:color w:val="FFFFFF"/>
    </w:rPr>
  </w:style>
  <w:style w:type="character" w:styleId="CommentReference">
    <w:name w:val="annotation reference"/>
    <w:basedOn w:val="DefaultParagraphFont"/>
    <w:uiPriority w:val="99"/>
    <w:semiHidden/>
    <w:unhideWhenUsed/>
    <w:rsid w:val="001F2200"/>
    <w:rPr>
      <w:sz w:val="16"/>
      <w:szCs w:val="16"/>
    </w:rPr>
  </w:style>
  <w:style w:type="paragraph" w:styleId="CommentText">
    <w:name w:val="annotation text"/>
    <w:basedOn w:val="Normal"/>
    <w:link w:val="CommentTextChar"/>
    <w:uiPriority w:val="99"/>
    <w:semiHidden/>
    <w:unhideWhenUsed/>
    <w:rsid w:val="001F2200"/>
    <w:rPr>
      <w:sz w:val="20"/>
      <w:szCs w:val="20"/>
    </w:rPr>
  </w:style>
  <w:style w:type="character" w:customStyle="1" w:styleId="CommentTextChar">
    <w:name w:val="Comment Text Char"/>
    <w:basedOn w:val="DefaultParagraphFont"/>
    <w:link w:val="CommentText"/>
    <w:uiPriority w:val="99"/>
    <w:semiHidden/>
    <w:rsid w:val="001F2200"/>
    <w:rPr>
      <w:rFonts w:eastAsiaTheme="minorEastAsia"/>
    </w:rPr>
  </w:style>
  <w:style w:type="paragraph" w:styleId="CommentSubject">
    <w:name w:val="annotation subject"/>
    <w:basedOn w:val="CommentText"/>
    <w:next w:val="CommentText"/>
    <w:link w:val="CommentSubjectChar"/>
    <w:uiPriority w:val="99"/>
    <w:semiHidden/>
    <w:unhideWhenUsed/>
    <w:rsid w:val="001F2200"/>
    <w:rPr>
      <w:b/>
      <w:bCs/>
    </w:rPr>
  </w:style>
  <w:style w:type="character" w:customStyle="1" w:styleId="CommentSubjectChar">
    <w:name w:val="Comment Subject Char"/>
    <w:basedOn w:val="CommentTextChar"/>
    <w:link w:val="CommentSubject"/>
    <w:uiPriority w:val="99"/>
    <w:semiHidden/>
    <w:rsid w:val="001F2200"/>
    <w:rPr>
      <w:rFonts w:eastAsiaTheme="minorEastAsia"/>
      <w:b/>
      <w:bCs/>
    </w:rPr>
  </w:style>
  <w:style w:type="paragraph" w:styleId="BalloonText">
    <w:name w:val="Balloon Text"/>
    <w:basedOn w:val="Normal"/>
    <w:link w:val="BalloonTextChar"/>
    <w:uiPriority w:val="99"/>
    <w:semiHidden/>
    <w:unhideWhenUsed/>
    <w:rsid w:val="001F2200"/>
    <w:rPr>
      <w:rFonts w:ascii="Tahoma" w:hAnsi="Tahoma" w:cs="Tahoma"/>
      <w:sz w:val="16"/>
      <w:szCs w:val="16"/>
    </w:rPr>
  </w:style>
  <w:style w:type="character" w:customStyle="1" w:styleId="BalloonTextChar">
    <w:name w:val="Balloon Text Char"/>
    <w:basedOn w:val="DefaultParagraphFont"/>
    <w:link w:val="BalloonText"/>
    <w:uiPriority w:val="99"/>
    <w:semiHidden/>
    <w:rsid w:val="001F2200"/>
    <w:rPr>
      <w:rFonts w:ascii="Tahoma" w:eastAsiaTheme="minorEastAsia" w:hAnsi="Tahoma" w:cs="Tahoma"/>
      <w:sz w:val="16"/>
      <w:szCs w:val="16"/>
    </w:rPr>
  </w:style>
  <w:style w:type="paragraph" w:styleId="Revision">
    <w:name w:val="Revision"/>
    <w:hidden/>
    <w:uiPriority w:val="99"/>
    <w:semiHidden/>
    <w:rsid w:val="0039563F"/>
    <w:rPr>
      <w:rFonts w:eastAsiaTheme="minorEastAsia"/>
      <w:sz w:val="24"/>
      <w:szCs w:val="24"/>
    </w:rPr>
  </w:style>
  <w:style w:type="paragraph" w:styleId="ListParagraph">
    <w:name w:val="List Paragraph"/>
    <w:basedOn w:val="Normal"/>
    <w:uiPriority w:val="34"/>
    <w:qFormat/>
    <w:rsid w:val="009D4B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rPr>
  </w:style>
  <w:style w:type="paragraph" w:styleId="Heading2">
    <w:name w:val="heading 2"/>
    <w:basedOn w:val="Normal"/>
    <w:link w:val="Heading2Char"/>
    <w:uiPriority w:val="9"/>
    <w:qFormat/>
    <w:pPr>
      <w:spacing w:before="100" w:beforeAutospacing="1" w:after="100" w:afterAutospacing="1"/>
      <w:outlineLvl w:val="1"/>
    </w:pPr>
    <w:rPr>
      <w:b/>
      <w:bCs/>
      <w:sz w:val="22"/>
      <w:szCs w:val="22"/>
    </w:rPr>
  </w:style>
  <w:style w:type="paragraph" w:styleId="Heading3">
    <w:name w:val="heading 3"/>
    <w:basedOn w:val="Normal"/>
    <w:link w:val="Heading3Char"/>
    <w:uiPriority w:val="9"/>
    <w:qFormat/>
    <w:pPr>
      <w:spacing w:before="100" w:beforeAutospacing="1" w:after="100" w:afterAutospacing="1"/>
      <w:outlineLvl w:val="2"/>
    </w:pPr>
    <w:rPr>
      <w:b/>
      <w:bCs/>
      <w:sz w:val="20"/>
      <w:szCs w:val="20"/>
    </w:rPr>
  </w:style>
  <w:style w:type="paragraph" w:styleId="Heading4">
    <w:name w:val="heading 4"/>
    <w:basedOn w:val="Normal"/>
    <w:link w:val="Heading4Char"/>
    <w:uiPriority w:val="9"/>
    <w:qFormat/>
    <w:pPr>
      <w:spacing w:before="100" w:beforeAutospacing="1" w:after="100" w:afterAutospacing="1"/>
      <w:outlineLvl w:val="3"/>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shd w:val="clear" w:color="auto" w:fill="FFFFFF"/>
    </w:rPr>
  </w:style>
  <w:style w:type="character" w:styleId="FollowedHyperlink">
    <w:name w:val="FollowedHyperlink"/>
    <w:basedOn w:val="DefaultParagraphFont"/>
    <w:uiPriority w:val="99"/>
    <w:semiHidden/>
    <w:unhideWhenUsed/>
    <w:rPr>
      <w:color w:val="0000FF"/>
      <w:u w:val="single"/>
      <w:shd w:val="clear" w:color="auto" w:fill="FFFFFF"/>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sz w:val="17"/>
      <w:szCs w:val="17"/>
    </w:rPr>
  </w:style>
  <w:style w:type="character" w:customStyle="1" w:styleId="HTMLPreformattedChar">
    <w:name w:val="HTML Preformatted Char"/>
    <w:basedOn w:val="DefaultParagraphFont"/>
    <w:link w:val="HTMLPreformatted"/>
    <w:uiPriority w:val="99"/>
    <w:rPr>
      <w:rFonts w:ascii="Consolas" w:eastAsiaTheme="minorEastAsia" w:hAnsi="Consolas"/>
    </w:rPr>
  </w:style>
  <w:style w:type="paragraph" w:customStyle="1" w:styleId="h1center">
    <w:name w:val="h1center"/>
    <w:basedOn w:val="Normal"/>
    <w:pPr>
      <w:spacing w:before="100" w:beforeAutospacing="1" w:after="100" w:afterAutospacing="1"/>
      <w:jc w:val="center"/>
    </w:pPr>
    <w:rPr>
      <w:b/>
      <w:bCs/>
    </w:rPr>
  </w:style>
  <w:style w:type="paragraph" w:customStyle="1" w:styleId="headertable">
    <w:name w:val="header_table"/>
    <w:basedOn w:val="Normal"/>
    <w:pPr>
      <w:pBdr>
        <w:top w:val="inset" w:sz="8" w:space="0" w:color="000000"/>
        <w:left w:val="inset" w:sz="8" w:space="0" w:color="000000"/>
        <w:bottom w:val="inset" w:sz="8" w:space="0" w:color="000000"/>
        <w:right w:val="inset" w:sz="8" w:space="0" w:color="000000"/>
      </w:pBdr>
      <w:spacing w:before="100" w:beforeAutospacing="1" w:after="100" w:afterAutospacing="1"/>
    </w:pPr>
  </w:style>
  <w:style w:type="paragraph" w:customStyle="1" w:styleId="narrtable">
    <w:name w:val="narr_table"/>
    <w:basedOn w:val="Normal"/>
    <w:pPr>
      <w:spacing w:before="100" w:beforeAutospacing="1" w:after="100" w:afterAutospacing="1"/>
    </w:pPr>
  </w:style>
  <w:style w:type="paragraph" w:customStyle="1" w:styleId="narrtr">
    <w:name w:val="narr_tr"/>
    <w:basedOn w:val="Normal"/>
    <w:pPr>
      <w:shd w:val="clear" w:color="auto" w:fill="E1E1E1"/>
      <w:spacing w:before="100" w:beforeAutospacing="1" w:after="100" w:afterAutospacing="1"/>
    </w:pPr>
  </w:style>
  <w:style w:type="paragraph" w:customStyle="1" w:styleId="narrth">
    <w:name w:val="narr_th"/>
    <w:basedOn w:val="Normal"/>
    <w:pPr>
      <w:shd w:val="clear" w:color="auto" w:fill="C9C9C9"/>
      <w:spacing w:before="100" w:beforeAutospacing="1" w:after="100" w:afterAutospacing="1"/>
    </w:pPr>
  </w:style>
  <w:style w:type="paragraph" w:customStyle="1" w:styleId="tdlabel">
    <w:name w:val="td_label"/>
    <w:basedOn w:val="Normal"/>
    <w:pPr>
      <w:spacing w:before="100" w:beforeAutospacing="1" w:after="100" w:afterAutospacing="1"/>
    </w:pPr>
    <w:rPr>
      <w:b/>
      <w:bCs/>
      <w:color w:val="FFFFFF"/>
    </w:rPr>
  </w:style>
  <w:style w:type="character" w:customStyle="1" w:styleId="tdlabel1">
    <w:name w:val="td_label1"/>
    <w:basedOn w:val="DefaultParagraphFont"/>
    <w:rPr>
      <w:b/>
      <w:bCs/>
      <w:color w:val="FFFFFF"/>
    </w:rPr>
  </w:style>
  <w:style w:type="character" w:styleId="CommentReference">
    <w:name w:val="annotation reference"/>
    <w:basedOn w:val="DefaultParagraphFont"/>
    <w:uiPriority w:val="99"/>
    <w:semiHidden/>
    <w:unhideWhenUsed/>
    <w:rsid w:val="001F2200"/>
    <w:rPr>
      <w:sz w:val="16"/>
      <w:szCs w:val="16"/>
    </w:rPr>
  </w:style>
  <w:style w:type="paragraph" w:styleId="CommentText">
    <w:name w:val="annotation text"/>
    <w:basedOn w:val="Normal"/>
    <w:link w:val="CommentTextChar"/>
    <w:uiPriority w:val="99"/>
    <w:semiHidden/>
    <w:unhideWhenUsed/>
    <w:rsid w:val="001F2200"/>
    <w:rPr>
      <w:sz w:val="20"/>
      <w:szCs w:val="20"/>
    </w:rPr>
  </w:style>
  <w:style w:type="character" w:customStyle="1" w:styleId="CommentTextChar">
    <w:name w:val="Comment Text Char"/>
    <w:basedOn w:val="DefaultParagraphFont"/>
    <w:link w:val="CommentText"/>
    <w:uiPriority w:val="99"/>
    <w:semiHidden/>
    <w:rsid w:val="001F2200"/>
    <w:rPr>
      <w:rFonts w:eastAsiaTheme="minorEastAsia"/>
    </w:rPr>
  </w:style>
  <w:style w:type="paragraph" w:styleId="CommentSubject">
    <w:name w:val="annotation subject"/>
    <w:basedOn w:val="CommentText"/>
    <w:next w:val="CommentText"/>
    <w:link w:val="CommentSubjectChar"/>
    <w:uiPriority w:val="99"/>
    <w:semiHidden/>
    <w:unhideWhenUsed/>
    <w:rsid w:val="001F2200"/>
    <w:rPr>
      <w:b/>
      <w:bCs/>
    </w:rPr>
  </w:style>
  <w:style w:type="character" w:customStyle="1" w:styleId="CommentSubjectChar">
    <w:name w:val="Comment Subject Char"/>
    <w:basedOn w:val="CommentTextChar"/>
    <w:link w:val="CommentSubject"/>
    <w:uiPriority w:val="99"/>
    <w:semiHidden/>
    <w:rsid w:val="001F2200"/>
    <w:rPr>
      <w:rFonts w:eastAsiaTheme="minorEastAsia"/>
      <w:b/>
      <w:bCs/>
    </w:rPr>
  </w:style>
  <w:style w:type="paragraph" w:styleId="BalloonText">
    <w:name w:val="Balloon Text"/>
    <w:basedOn w:val="Normal"/>
    <w:link w:val="BalloonTextChar"/>
    <w:uiPriority w:val="99"/>
    <w:semiHidden/>
    <w:unhideWhenUsed/>
    <w:rsid w:val="001F2200"/>
    <w:rPr>
      <w:rFonts w:ascii="Tahoma" w:hAnsi="Tahoma" w:cs="Tahoma"/>
      <w:sz w:val="16"/>
      <w:szCs w:val="16"/>
    </w:rPr>
  </w:style>
  <w:style w:type="character" w:customStyle="1" w:styleId="BalloonTextChar">
    <w:name w:val="Balloon Text Char"/>
    <w:basedOn w:val="DefaultParagraphFont"/>
    <w:link w:val="BalloonText"/>
    <w:uiPriority w:val="99"/>
    <w:semiHidden/>
    <w:rsid w:val="001F2200"/>
    <w:rPr>
      <w:rFonts w:ascii="Tahoma" w:eastAsiaTheme="minorEastAsia" w:hAnsi="Tahoma" w:cs="Tahoma"/>
      <w:sz w:val="16"/>
      <w:szCs w:val="16"/>
    </w:rPr>
  </w:style>
  <w:style w:type="paragraph" w:styleId="Revision">
    <w:name w:val="Revision"/>
    <w:hidden/>
    <w:uiPriority w:val="99"/>
    <w:semiHidden/>
    <w:rsid w:val="0039563F"/>
    <w:rPr>
      <w:rFonts w:eastAsiaTheme="minorEastAsia"/>
      <w:sz w:val="24"/>
      <w:szCs w:val="24"/>
    </w:rPr>
  </w:style>
  <w:style w:type="paragraph" w:styleId="ListParagraph">
    <w:name w:val="List Paragraph"/>
    <w:basedOn w:val="Normal"/>
    <w:uiPriority w:val="34"/>
    <w:qFormat/>
    <w:rsid w:val="009D4B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6159">
      <w:marLeft w:val="0"/>
      <w:marRight w:val="0"/>
      <w:marTop w:val="0"/>
      <w:marBottom w:val="0"/>
      <w:divBdr>
        <w:top w:val="none" w:sz="0" w:space="0" w:color="auto"/>
        <w:left w:val="none" w:sz="0" w:space="0" w:color="auto"/>
        <w:bottom w:val="none" w:sz="0" w:space="0" w:color="auto"/>
        <w:right w:val="none" w:sz="0" w:space="0" w:color="auto"/>
      </w:divBdr>
    </w:div>
    <w:div w:id="206912343">
      <w:marLeft w:val="0"/>
      <w:marRight w:val="0"/>
      <w:marTop w:val="0"/>
      <w:marBottom w:val="0"/>
      <w:divBdr>
        <w:top w:val="none" w:sz="0" w:space="0" w:color="auto"/>
        <w:left w:val="none" w:sz="0" w:space="0" w:color="auto"/>
        <w:bottom w:val="none" w:sz="0" w:space="0" w:color="auto"/>
        <w:right w:val="none" w:sz="0" w:space="0" w:color="auto"/>
      </w:divBdr>
    </w:div>
    <w:div w:id="258299344">
      <w:marLeft w:val="0"/>
      <w:marRight w:val="0"/>
      <w:marTop w:val="0"/>
      <w:marBottom w:val="0"/>
      <w:divBdr>
        <w:top w:val="none" w:sz="0" w:space="0" w:color="auto"/>
        <w:left w:val="none" w:sz="0" w:space="0" w:color="auto"/>
        <w:bottom w:val="none" w:sz="0" w:space="0" w:color="auto"/>
        <w:right w:val="none" w:sz="0" w:space="0" w:color="auto"/>
      </w:divBdr>
    </w:div>
    <w:div w:id="271203318">
      <w:marLeft w:val="0"/>
      <w:marRight w:val="0"/>
      <w:marTop w:val="0"/>
      <w:marBottom w:val="0"/>
      <w:divBdr>
        <w:top w:val="none" w:sz="0" w:space="0" w:color="auto"/>
        <w:left w:val="none" w:sz="0" w:space="0" w:color="auto"/>
        <w:bottom w:val="none" w:sz="0" w:space="0" w:color="auto"/>
        <w:right w:val="none" w:sz="0" w:space="0" w:color="auto"/>
      </w:divBdr>
    </w:div>
    <w:div w:id="295336085">
      <w:marLeft w:val="0"/>
      <w:marRight w:val="0"/>
      <w:marTop w:val="0"/>
      <w:marBottom w:val="0"/>
      <w:divBdr>
        <w:top w:val="none" w:sz="0" w:space="0" w:color="auto"/>
        <w:left w:val="none" w:sz="0" w:space="0" w:color="auto"/>
        <w:bottom w:val="none" w:sz="0" w:space="0" w:color="auto"/>
        <w:right w:val="none" w:sz="0" w:space="0" w:color="auto"/>
      </w:divBdr>
    </w:div>
    <w:div w:id="300427164">
      <w:marLeft w:val="0"/>
      <w:marRight w:val="0"/>
      <w:marTop w:val="0"/>
      <w:marBottom w:val="0"/>
      <w:divBdr>
        <w:top w:val="none" w:sz="0" w:space="0" w:color="auto"/>
        <w:left w:val="none" w:sz="0" w:space="0" w:color="auto"/>
        <w:bottom w:val="none" w:sz="0" w:space="0" w:color="auto"/>
        <w:right w:val="none" w:sz="0" w:space="0" w:color="auto"/>
      </w:divBdr>
    </w:div>
    <w:div w:id="506556592">
      <w:marLeft w:val="0"/>
      <w:marRight w:val="0"/>
      <w:marTop w:val="0"/>
      <w:marBottom w:val="0"/>
      <w:divBdr>
        <w:top w:val="none" w:sz="0" w:space="0" w:color="auto"/>
        <w:left w:val="none" w:sz="0" w:space="0" w:color="auto"/>
        <w:bottom w:val="none" w:sz="0" w:space="0" w:color="auto"/>
        <w:right w:val="none" w:sz="0" w:space="0" w:color="auto"/>
      </w:divBdr>
    </w:div>
    <w:div w:id="523446483">
      <w:marLeft w:val="0"/>
      <w:marRight w:val="0"/>
      <w:marTop w:val="0"/>
      <w:marBottom w:val="0"/>
      <w:divBdr>
        <w:top w:val="none" w:sz="0" w:space="0" w:color="auto"/>
        <w:left w:val="none" w:sz="0" w:space="0" w:color="auto"/>
        <w:bottom w:val="none" w:sz="0" w:space="0" w:color="auto"/>
        <w:right w:val="none" w:sz="0" w:space="0" w:color="auto"/>
      </w:divBdr>
    </w:div>
    <w:div w:id="525367553">
      <w:marLeft w:val="0"/>
      <w:marRight w:val="0"/>
      <w:marTop w:val="0"/>
      <w:marBottom w:val="0"/>
      <w:divBdr>
        <w:top w:val="none" w:sz="0" w:space="0" w:color="auto"/>
        <w:left w:val="none" w:sz="0" w:space="0" w:color="auto"/>
        <w:bottom w:val="none" w:sz="0" w:space="0" w:color="auto"/>
        <w:right w:val="none" w:sz="0" w:space="0" w:color="auto"/>
      </w:divBdr>
    </w:div>
    <w:div w:id="568541384">
      <w:marLeft w:val="0"/>
      <w:marRight w:val="0"/>
      <w:marTop w:val="0"/>
      <w:marBottom w:val="0"/>
      <w:divBdr>
        <w:top w:val="none" w:sz="0" w:space="0" w:color="auto"/>
        <w:left w:val="none" w:sz="0" w:space="0" w:color="auto"/>
        <w:bottom w:val="none" w:sz="0" w:space="0" w:color="auto"/>
        <w:right w:val="none" w:sz="0" w:space="0" w:color="auto"/>
      </w:divBdr>
    </w:div>
    <w:div w:id="636649460">
      <w:marLeft w:val="0"/>
      <w:marRight w:val="0"/>
      <w:marTop w:val="0"/>
      <w:marBottom w:val="0"/>
      <w:divBdr>
        <w:top w:val="none" w:sz="0" w:space="0" w:color="auto"/>
        <w:left w:val="none" w:sz="0" w:space="0" w:color="auto"/>
        <w:bottom w:val="none" w:sz="0" w:space="0" w:color="auto"/>
        <w:right w:val="none" w:sz="0" w:space="0" w:color="auto"/>
      </w:divBdr>
    </w:div>
    <w:div w:id="714308551">
      <w:marLeft w:val="0"/>
      <w:marRight w:val="0"/>
      <w:marTop w:val="0"/>
      <w:marBottom w:val="0"/>
      <w:divBdr>
        <w:top w:val="none" w:sz="0" w:space="0" w:color="auto"/>
        <w:left w:val="none" w:sz="0" w:space="0" w:color="auto"/>
        <w:bottom w:val="none" w:sz="0" w:space="0" w:color="auto"/>
        <w:right w:val="none" w:sz="0" w:space="0" w:color="auto"/>
      </w:divBdr>
    </w:div>
    <w:div w:id="990138460">
      <w:marLeft w:val="0"/>
      <w:marRight w:val="0"/>
      <w:marTop w:val="0"/>
      <w:marBottom w:val="0"/>
      <w:divBdr>
        <w:top w:val="none" w:sz="0" w:space="0" w:color="auto"/>
        <w:left w:val="none" w:sz="0" w:space="0" w:color="auto"/>
        <w:bottom w:val="none" w:sz="0" w:space="0" w:color="auto"/>
        <w:right w:val="none" w:sz="0" w:space="0" w:color="auto"/>
      </w:divBdr>
      <w:divsChild>
        <w:div w:id="1698122154">
          <w:marLeft w:val="0"/>
          <w:marRight w:val="0"/>
          <w:marTop w:val="0"/>
          <w:marBottom w:val="0"/>
          <w:divBdr>
            <w:top w:val="none" w:sz="0" w:space="0" w:color="auto"/>
            <w:left w:val="none" w:sz="0" w:space="0" w:color="auto"/>
            <w:bottom w:val="none" w:sz="0" w:space="0" w:color="auto"/>
            <w:right w:val="none" w:sz="0" w:space="0" w:color="auto"/>
          </w:divBdr>
          <w:divsChild>
            <w:div w:id="203530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940247">
      <w:marLeft w:val="0"/>
      <w:marRight w:val="0"/>
      <w:marTop w:val="0"/>
      <w:marBottom w:val="0"/>
      <w:divBdr>
        <w:top w:val="none" w:sz="0" w:space="0" w:color="auto"/>
        <w:left w:val="none" w:sz="0" w:space="0" w:color="auto"/>
        <w:bottom w:val="none" w:sz="0" w:space="0" w:color="auto"/>
        <w:right w:val="none" w:sz="0" w:space="0" w:color="auto"/>
      </w:divBdr>
    </w:div>
    <w:div w:id="1054891621">
      <w:marLeft w:val="0"/>
      <w:marRight w:val="0"/>
      <w:marTop w:val="0"/>
      <w:marBottom w:val="0"/>
      <w:divBdr>
        <w:top w:val="none" w:sz="0" w:space="0" w:color="auto"/>
        <w:left w:val="none" w:sz="0" w:space="0" w:color="auto"/>
        <w:bottom w:val="none" w:sz="0" w:space="0" w:color="auto"/>
        <w:right w:val="none" w:sz="0" w:space="0" w:color="auto"/>
      </w:divBdr>
      <w:divsChild>
        <w:div w:id="1223105642">
          <w:marLeft w:val="750"/>
          <w:marRight w:val="750"/>
          <w:marTop w:val="0"/>
          <w:marBottom w:val="0"/>
          <w:divBdr>
            <w:top w:val="none" w:sz="0" w:space="0" w:color="auto"/>
            <w:left w:val="none" w:sz="0" w:space="0" w:color="auto"/>
            <w:bottom w:val="none" w:sz="0" w:space="0" w:color="auto"/>
            <w:right w:val="none" w:sz="0" w:space="0" w:color="auto"/>
          </w:divBdr>
        </w:div>
      </w:divsChild>
    </w:div>
    <w:div w:id="1066564905">
      <w:marLeft w:val="0"/>
      <w:marRight w:val="0"/>
      <w:marTop w:val="0"/>
      <w:marBottom w:val="0"/>
      <w:divBdr>
        <w:top w:val="none" w:sz="0" w:space="0" w:color="auto"/>
        <w:left w:val="none" w:sz="0" w:space="0" w:color="auto"/>
        <w:bottom w:val="none" w:sz="0" w:space="0" w:color="auto"/>
        <w:right w:val="none" w:sz="0" w:space="0" w:color="auto"/>
      </w:divBdr>
    </w:div>
    <w:div w:id="1099788848">
      <w:marLeft w:val="0"/>
      <w:marRight w:val="0"/>
      <w:marTop w:val="0"/>
      <w:marBottom w:val="0"/>
      <w:divBdr>
        <w:top w:val="none" w:sz="0" w:space="0" w:color="auto"/>
        <w:left w:val="none" w:sz="0" w:space="0" w:color="auto"/>
        <w:bottom w:val="none" w:sz="0" w:space="0" w:color="auto"/>
        <w:right w:val="none" w:sz="0" w:space="0" w:color="auto"/>
      </w:divBdr>
    </w:div>
    <w:div w:id="1310400176">
      <w:marLeft w:val="0"/>
      <w:marRight w:val="0"/>
      <w:marTop w:val="0"/>
      <w:marBottom w:val="0"/>
      <w:divBdr>
        <w:top w:val="none" w:sz="0" w:space="0" w:color="auto"/>
        <w:left w:val="none" w:sz="0" w:space="0" w:color="auto"/>
        <w:bottom w:val="none" w:sz="0" w:space="0" w:color="auto"/>
        <w:right w:val="none" w:sz="0" w:space="0" w:color="auto"/>
      </w:divBdr>
    </w:div>
    <w:div w:id="1352220807">
      <w:marLeft w:val="0"/>
      <w:marRight w:val="0"/>
      <w:marTop w:val="0"/>
      <w:marBottom w:val="0"/>
      <w:divBdr>
        <w:top w:val="none" w:sz="0" w:space="0" w:color="auto"/>
        <w:left w:val="none" w:sz="0" w:space="0" w:color="auto"/>
        <w:bottom w:val="none" w:sz="0" w:space="0" w:color="auto"/>
        <w:right w:val="none" w:sz="0" w:space="0" w:color="auto"/>
      </w:divBdr>
    </w:div>
    <w:div w:id="1352495078">
      <w:marLeft w:val="0"/>
      <w:marRight w:val="0"/>
      <w:marTop w:val="0"/>
      <w:marBottom w:val="0"/>
      <w:divBdr>
        <w:top w:val="none" w:sz="0" w:space="0" w:color="auto"/>
        <w:left w:val="none" w:sz="0" w:space="0" w:color="auto"/>
        <w:bottom w:val="none" w:sz="0" w:space="0" w:color="auto"/>
        <w:right w:val="none" w:sz="0" w:space="0" w:color="auto"/>
      </w:divBdr>
    </w:div>
    <w:div w:id="1403064657">
      <w:marLeft w:val="0"/>
      <w:marRight w:val="0"/>
      <w:marTop w:val="0"/>
      <w:marBottom w:val="0"/>
      <w:divBdr>
        <w:top w:val="none" w:sz="0" w:space="0" w:color="auto"/>
        <w:left w:val="none" w:sz="0" w:space="0" w:color="auto"/>
        <w:bottom w:val="none" w:sz="0" w:space="0" w:color="auto"/>
        <w:right w:val="none" w:sz="0" w:space="0" w:color="auto"/>
      </w:divBdr>
    </w:div>
    <w:div w:id="1585799256">
      <w:marLeft w:val="0"/>
      <w:marRight w:val="0"/>
      <w:marTop w:val="0"/>
      <w:marBottom w:val="0"/>
      <w:divBdr>
        <w:top w:val="none" w:sz="0" w:space="0" w:color="auto"/>
        <w:left w:val="none" w:sz="0" w:space="0" w:color="auto"/>
        <w:bottom w:val="none" w:sz="0" w:space="0" w:color="auto"/>
        <w:right w:val="none" w:sz="0" w:space="0" w:color="auto"/>
      </w:divBdr>
    </w:div>
    <w:div w:id="1602369037">
      <w:marLeft w:val="0"/>
      <w:marRight w:val="0"/>
      <w:marTop w:val="0"/>
      <w:marBottom w:val="0"/>
      <w:divBdr>
        <w:top w:val="none" w:sz="0" w:space="0" w:color="auto"/>
        <w:left w:val="none" w:sz="0" w:space="0" w:color="auto"/>
        <w:bottom w:val="none" w:sz="0" w:space="0" w:color="auto"/>
        <w:right w:val="none" w:sz="0" w:space="0" w:color="auto"/>
      </w:divBdr>
      <w:divsChild>
        <w:div w:id="2005038761">
          <w:marLeft w:val="0"/>
          <w:marRight w:val="0"/>
          <w:marTop w:val="0"/>
          <w:marBottom w:val="0"/>
          <w:divBdr>
            <w:top w:val="none" w:sz="0" w:space="0" w:color="auto"/>
            <w:left w:val="none" w:sz="0" w:space="0" w:color="auto"/>
            <w:bottom w:val="none" w:sz="0" w:space="0" w:color="auto"/>
            <w:right w:val="none" w:sz="0" w:space="0" w:color="auto"/>
          </w:divBdr>
        </w:div>
      </w:divsChild>
    </w:div>
    <w:div w:id="1842115475">
      <w:marLeft w:val="0"/>
      <w:marRight w:val="0"/>
      <w:marTop w:val="0"/>
      <w:marBottom w:val="0"/>
      <w:divBdr>
        <w:top w:val="none" w:sz="0" w:space="0" w:color="auto"/>
        <w:left w:val="none" w:sz="0" w:space="0" w:color="auto"/>
        <w:bottom w:val="none" w:sz="0" w:space="0" w:color="auto"/>
        <w:right w:val="none" w:sz="0" w:space="0" w:color="auto"/>
      </w:divBdr>
    </w:div>
    <w:div w:id="1959409296">
      <w:marLeft w:val="0"/>
      <w:marRight w:val="0"/>
      <w:marTop w:val="0"/>
      <w:marBottom w:val="0"/>
      <w:divBdr>
        <w:top w:val="none" w:sz="0" w:space="0" w:color="auto"/>
        <w:left w:val="none" w:sz="0" w:space="0" w:color="auto"/>
        <w:bottom w:val="none" w:sz="0" w:space="0" w:color="auto"/>
        <w:right w:val="none" w:sz="0" w:space="0" w:color="auto"/>
      </w:divBdr>
    </w:div>
    <w:div w:id="1991056723">
      <w:marLeft w:val="0"/>
      <w:marRight w:val="0"/>
      <w:marTop w:val="0"/>
      <w:marBottom w:val="0"/>
      <w:divBdr>
        <w:top w:val="none" w:sz="0" w:space="0" w:color="auto"/>
        <w:left w:val="none" w:sz="0" w:space="0" w:color="auto"/>
        <w:bottom w:val="none" w:sz="0" w:space="0" w:color="auto"/>
        <w:right w:val="none" w:sz="0" w:space="0" w:color="auto"/>
      </w:divBdr>
    </w:div>
    <w:div w:id="1995449551">
      <w:marLeft w:val="0"/>
      <w:marRight w:val="0"/>
      <w:marTop w:val="0"/>
      <w:marBottom w:val="0"/>
      <w:divBdr>
        <w:top w:val="none" w:sz="0" w:space="0" w:color="auto"/>
        <w:left w:val="none" w:sz="0" w:space="0" w:color="auto"/>
        <w:bottom w:val="none" w:sz="0" w:space="0" w:color="auto"/>
        <w:right w:val="none" w:sz="0" w:space="0" w:color="auto"/>
      </w:divBdr>
      <w:divsChild>
        <w:div w:id="1097597688">
          <w:marLeft w:val="0"/>
          <w:marRight w:val="0"/>
          <w:marTop w:val="0"/>
          <w:marBottom w:val="0"/>
          <w:divBdr>
            <w:top w:val="none" w:sz="0" w:space="0" w:color="auto"/>
            <w:left w:val="none" w:sz="0" w:space="0" w:color="auto"/>
            <w:bottom w:val="none" w:sz="0" w:space="0" w:color="auto"/>
            <w:right w:val="none" w:sz="0" w:space="0" w:color="auto"/>
          </w:divBdr>
          <w:divsChild>
            <w:div w:id="83758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ECB6BF2A52674687C164EB2D64FA0D" ma:contentTypeVersion="0" ma:contentTypeDescription="Create a new document." ma:contentTypeScope="" ma:versionID="6c06f1f5b3bb6b649b49b76b3a9ecbd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889C5-78C3-4758-8147-ACBF7C31E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A14F90E-F4AA-4CDE-A4BB-FDA5B48894BE}">
  <ds:schemaRefs>
    <ds:schemaRef ds:uri="http://schemas.microsoft.com/sharepoint/v3/contenttype/forms"/>
  </ds:schemaRefs>
</ds:datastoreItem>
</file>

<file path=customXml/itemProps3.xml><?xml version="1.0" encoding="utf-8"?>
<ds:datastoreItem xmlns:ds="http://schemas.openxmlformats.org/officeDocument/2006/customXml" ds:itemID="{0A9CE7B1-CAEE-4F7C-B9C2-14A98CBA8DFF}">
  <ds:schemaRefs>
    <ds:schemaRef ds:uri="http://schemas.microsoft.com/office/2006/metadata/properties"/>
  </ds:schemaRefs>
</ds:datastoreItem>
</file>

<file path=customXml/itemProps4.xml><?xml version="1.0" encoding="utf-8"?>
<ds:datastoreItem xmlns:ds="http://schemas.openxmlformats.org/officeDocument/2006/customXml" ds:itemID="{FCF719F6-D968-4361-9B11-5B46DF8A3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2</Pages>
  <Words>1204</Words>
  <Characters>7792</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Disease Activity Measurement for Patients with RA</vt:lpstr>
    </vt:vector>
  </TitlesOfParts>
  <Company>American Medical Association</Company>
  <LinksUpToDate>false</LinksUpToDate>
  <CharactersWithSpaces>8979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Disease Activity Measurement for Patients with RA</dc:title>
  <dc:creator>Kimberly Smuk</dc:creator>
  <cp:lastModifiedBy>Melissa Francisco</cp:lastModifiedBy>
  <cp:revision>36</cp:revision>
  <dcterms:created xsi:type="dcterms:W3CDTF">2014-01-09T15:14:00Z</dcterms:created>
  <dcterms:modified xsi:type="dcterms:W3CDTF">2014-02-26T17:23:00Z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0x01010058ECB6BF2A52674687C164EB2D64FA0D</vt:lpwstr>
  </property>
</Properties>
</file>