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96AF8" w:rsidRPr="00E51798" w:rsidRDefault="00496AF8" w:rsidP="002E2177">
      <w:pPr>
        <w:ind w:left="0" w:firstLine="0"/>
        <w:rPr>
          <w:noProof/>
        </w:rPr>
      </w:pPr>
      <w:r w:rsidRPr="00B91F58">
        <w:rPr>
          <w:b/>
          <w:noProof/>
        </w:rPr>
        <w:t>Measure Title</w:t>
      </w:r>
      <w:r w:rsidRPr="00DA7FA2">
        <w:rPr>
          <w:noProof/>
        </w:rPr>
        <w:t>:</w:t>
      </w:r>
      <w:r w:rsidRPr="00E51798">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0F4480">
            <w:rPr>
              <w:rStyle w:val="Style1"/>
            </w:rPr>
            <w:t>Elder Maltreatment Screening and Follow-Up Plan</w:t>
          </w:r>
        </w:sdtContent>
      </w:sdt>
    </w:p>
    <w:p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00EC2967" w:rsidRPr="00B83BC5">
            <w:rPr>
              <w:rStyle w:val="PlaceholderText"/>
              <w:rFonts w:cstheme="minorHAnsi"/>
              <w:color w:val="A6A6A6" w:themeColor="background1" w:themeShade="A6"/>
            </w:rPr>
            <w:t xml:space="preserve">Click here to enter </w:t>
          </w:r>
          <w:r w:rsidR="00EC2967">
            <w:rPr>
              <w:rStyle w:val="PlaceholderText"/>
              <w:rFonts w:cstheme="minorHAnsi"/>
              <w:color w:val="A6A6A6" w:themeColor="background1" w:themeShade="A6"/>
            </w:rPr>
            <w:t xml:space="preserve">composite </w:t>
          </w:r>
          <w:r w:rsidR="00EC2967" w:rsidRPr="00B83BC5">
            <w:rPr>
              <w:rStyle w:val="PlaceholderText"/>
              <w:rFonts w:cstheme="minorHAnsi"/>
              <w:color w:val="A6A6A6" w:themeColor="background1" w:themeShade="A6"/>
            </w:rPr>
            <w:t>measure title</w:t>
          </w:r>
        </w:sdtContent>
      </w:sdt>
    </w:p>
    <w:p w:rsidR="00114848" w:rsidRDefault="00114848" w:rsidP="002E2177">
      <w:pPr>
        <w:ind w:left="0" w:firstLine="0"/>
        <w:rPr>
          <w:b/>
          <w:noProof/>
        </w:rPr>
      </w:pPr>
    </w:p>
    <w:p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4-01-17T00:00:00Z">
            <w:dateFormat w:val="M/d/yyyy"/>
            <w:lid w:val="en-US"/>
            <w:storeMappedDataAs w:val="dateTime"/>
            <w:calendar w:val="gregorian"/>
          </w:date>
        </w:sdtPr>
        <w:sdtEndPr>
          <w:rPr>
            <w:rStyle w:val="DefaultParagraphFont"/>
            <w:noProof/>
            <w:color w:val="auto"/>
            <w:u w:val="none"/>
          </w:rPr>
        </w:sdtEndPr>
        <w:sdtContent>
          <w:r w:rsidR="00574D5F">
            <w:rPr>
              <w:rStyle w:val="Style2"/>
            </w:rPr>
            <w:t>1/17/2014</w:t>
          </w:r>
        </w:sdtContent>
      </w:sdt>
    </w:p>
    <w:p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rsidRPr="002003F8">
              <w:t xml:space="preserve">Respond to </w:t>
            </w:r>
            <w:r w:rsidR="00440687" w:rsidRPr="002003F8">
              <w:rPr>
                <w:u w:val="single"/>
              </w:rPr>
              <w:t>all</w:t>
            </w:r>
            <w:r w:rsidR="00440687" w:rsidRPr="002003F8">
              <w:t xml:space="preserve"> </w:t>
            </w:r>
            <w:r w:rsidRPr="002003F8">
              <w:t xml:space="preserve">questions </w:t>
            </w:r>
            <w:r w:rsidR="00440687" w:rsidRPr="002003F8">
              <w:t xml:space="preserve">as instructed </w:t>
            </w:r>
            <w:r w:rsidRPr="002003F8">
              <w:t>with answers imm</w:t>
            </w:r>
            <w:r w:rsidR="000A0810" w:rsidRPr="002003F8">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r w:rsidR="00A13867">
              <w:rPr>
                <w:rFonts w:cstheme="minorHAnsi"/>
              </w:rPr>
              <w:t>sub</w:t>
            </w:r>
            <w:r w:rsidR="008B652E" w:rsidRPr="005B409D">
              <w:rPr>
                <w:rFonts w:cstheme="minorHAnsi"/>
              </w:rPr>
              <w:t>criterion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minimum font size 11 pt</w:t>
            </w:r>
            <w:r w:rsidR="00574D5F">
              <w:t>.</w:t>
            </w:r>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9"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r>
              <w:rPr>
                <w:b/>
                <w:bCs/>
              </w:rPr>
              <w:t xml:space="preserve">Subcriterion </w:t>
            </w:r>
            <w:r w:rsidR="00176E60" w:rsidRPr="00765156">
              <w:rPr>
                <w:b/>
                <w:bCs/>
              </w:rPr>
              <w:t>1a.</w:t>
            </w:r>
            <w:r w:rsidR="00176E60" w:rsidRPr="00765156">
              <w:t xml:space="preserve"> </w:t>
            </w:r>
            <w:r w:rsidR="00176E60" w:rsidRPr="00765156">
              <w:rPr>
                <w:b/>
              </w:rPr>
              <w:t>Evidence to Support the Measure Focus</w:t>
            </w:r>
          </w:p>
          <w:p w:rsidR="00176E60" w:rsidRPr="00574D5F" w:rsidRDefault="00176E60" w:rsidP="00176E60">
            <w:r w:rsidRPr="00765156">
              <w:t xml:space="preserve">The measure focus is a health outcome or </w:t>
            </w:r>
            <w:r w:rsidRPr="00574D5F">
              <w:t xml:space="preserve">is evidence-based, demonstrated as follows: </w:t>
            </w:r>
          </w:p>
          <w:p w:rsidR="00176E60" w:rsidRPr="00574D5F" w:rsidRDefault="00176E60" w:rsidP="00176E60">
            <w:pPr>
              <w:numPr>
                <w:ilvl w:val="0"/>
                <w:numId w:val="7"/>
              </w:numPr>
              <w:ind w:left="0" w:firstLine="0"/>
            </w:pPr>
            <w:r w:rsidRPr="00574D5F">
              <w:rPr>
                <w:u w:val="single"/>
              </w:rPr>
              <w:t>Health outcome</w:t>
            </w:r>
            <w:proofErr w:type="gramStart"/>
            <w:r w:rsidRPr="00574D5F">
              <w:t>:</w:t>
            </w:r>
            <w:proofErr w:type="gramEnd"/>
            <w:r w:rsidR="003D4BFE" w:rsidRPr="00574D5F">
              <w:fldChar w:fldCharType="begin"/>
            </w:r>
            <w:r w:rsidR="003D4BFE" w:rsidRPr="00574D5F">
              <w:instrText xml:space="preserve"> HYPERLINK \l "Note3" </w:instrText>
            </w:r>
            <w:r w:rsidR="003D4BFE" w:rsidRPr="00574D5F">
              <w:fldChar w:fldCharType="separate"/>
            </w:r>
            <w:r w:rsidRPr="00574D5F">
              <w:rPr>
                <w:rStyle w:val="Hyperlink"/>
                <w:b/>
                <w:vertAlign w:val="superscript"/>
              </w:rPr>
              <w:t>3</w:t>
            </w:r>
            <w:r w:rsidR="003D4BFE" w:rsidRPr="00574D5F">
              <w:rPr>
                <w:rStyle w:val="Hyperlink"/>
                <w:b/>
                <w:vertAlign w:val="superscript"/>
              </w:rPr>
              <w:fldChar w:fldCharType="end"/>
            </w:r>
            <w:r w:rsidRPr="00574D5F">
              <w:t xml:space="preserve"> a rationale supports the relationship of the health outcome to processes or structures of care.</w:t>
            </w:r>
          </w:p>
          <w:p w:rsidR="00176E60" w:rsidRPr="00574D5F" w:rsidRDefault="00176E60" w:rsidP="00176E60">
            <w:pPr>
              <w:numPr>
                <w:ilvl w:val="0"/>
                <w:numId w:val="7"/>
              </w:numPr>
            </w:pPr>
            <w:r w:rsidRPr="00574D5F">
              <w:rPr>
                <w:u w:val="single"/>
              </w:rPr>
              <w:t>Intermediate clinical outcome</w:t>
            </w:r>
            <w:r w:rsidRPr="00574D5F">
              <w:t xml:space="preserve">, </w:t>
            </w:r>
            <w:r w:rsidRPr="00574D5F">
              <w:rPr>
                <w:u w:val="single"/>
              </w:rPr>
              <w:t>Process</w:t>
            </w:r>
            <w:proofErr w:type="gramStart"/>
            <w:r w:rsidRPr="00574D5F">
              <w:t>,</w:t>
            </w:r>
            <w:proofErr w:type="gramEnd"/>
            <w:r w:rsidR="003D4BFE" w:rsidRPr="00574D5F">
              <w:fldChar w:fldCharType="begin"/>
            </w:r>
            <w:r w:rsidR="003D4BFE" w:rsidRPr="00574D5F">
              <w:instrText xml:space="preserve"> HYPERLINK \l "Note4" </w:instrText>
            </w:r>
            <w:r w:rsidR="003D4BFE" w:rsidRPr="00574D5F">
              <w:fldChar w:fldCharType="separate"/>
            </w:r>
            <w:r w:rsidRPr="00574D5F">
              <w:rPr>
                <w:rStyle w:val="Hyperlink"/>
                <w:b/>
                <w:vertAlign w:val="superscript"/>
              </w:rPr>
              <w:t>4</w:t>
            </w:r>
            <w:r w:rsidR="003D4BFE" w:rsidRPr="00574D5F">
              <w:rPr>
                <w:rStyle w:val="Hyperlink"/>
                <w:b/>
                <w:vertAlign w:val="superscript"/>
              </w:rPr>
              <w:fldChar w:fldCharType="end"/>
            </w:r>
            <w:r w:rsidRPr="00574D5F">
              <w:t xml:space="preserve"> or </w:t>
            </w:r>
            <w:r w:rsidRPr="00574D5F">
              <w:rPr>
                <w:u w:val="single"/>
              </w:rPr>
              <w:t>Structure</w:t>
            </w:r>
            <w:r w:rsidRPr="00574D5F">
              <w:t>: a systematic assessment and grading of the quantity, quality, and consistency of the body of evidence</w:t>
            </w:r>
            <w:hyperlink w:anchor="Note5" w:history="1">
              <w:r w:rsidRPr="00574D5F">
                <w:rPr>
                  <w:rStyle w:val="Hyperlink"/>
                  <w:b/>
                  <w:vertAlign w:val="superscript"/>
                </w:rPr>
                <w:t>5</w:t>
              </w:r>
            </w:hyperlink>
            <w:r w:rsidRPr="00574D5F">
              <w:rPr>
                <w:b/>
                <w:vertAlign w:val="superscript"/>
              </w:rPr>
              <w:t xml:space="preserve"> </w:t>
            </w:r>
            <w:r w:rsidRPr="00574D5F">
              <w:rPr>
                <w:bCs/>
              </w:rPr>
              <w:t>that the measure focus leads to a desired health outcome.</w:t>
            </w:r>
          </w:p>
          <w:p w:rsidR="00176E60" w:rsidRPr="00574D5F" w:rsidRDefault="00176E60" w:rsidP="00176E60">
            <w:pPr>
              <w:pStyle w:val="ListParagraph"/>
              <w:numPr>
                <w:ilvl w:val="0"/>
                <w:numId w:val="8"/>
              </w:numPr>
              <w:autoSpaceDE w:val="0"/>
              <w:autoSpaceDN w:val="0"/>
              <w:adjustRightInd w:val="0"/>
              <w:spacing w:after="0" w:line="240" w:lineRule="auto"/>
              <w:rPr>
                <w:b/>
                <w:bCs/>
                <w:iCs/>
              </w:rPr>
            </w:pPr>
            <w:r w:rsidRPr="00574D5F">
              <w:rPr>
                <w:u w:val="single"/>
              </w:rPr>
              <w:t>Patient experience with care</w:t>
            </w:r>
            <w:r w:rsidRPr="00574D5F">
              <w:t>: evidence that the measured aspects of care are those valued by patients and for which the patient is the best and/or only source of information OR that patient experience with care is correlated with desired outcomes.</w:t>
            </w:r>
          </w:p>
          <w:p w:rsidR="00176E60" w:rsidRPr="00574D5F" w:rsidRDefault="00176E60" w:rsidP="00176E60">
            <w:pPr>
              <w:pStyle w:val="ListParagraph"/>
              <w:numPr>
                <w:ilvl w:val="0"/>
                <w:numId w:val="8"/>
              </w:numPr>
              <w:autoSpaceDE w:val="0"/>
              <w:autoSpaceDN w:val="0"/>
              <w:adjustRightInd w:val="0"/>
              <w:spacing w:after="0" w:line="240" w:lineRule="auto"/>
              <w:rPr>
                <w:b/>
                <w:bCs/>
                <w:iCs/>
              </w:rPr>
            </w:pPr>
            <w:r w:rsidRPr="00574D5F">
              <w:rPr>
                <w:u w:val="single"/>
              </w:rPr>
              <w:t>Efficiency</w:t>
            </w:r>
            <w:proofErr w:type="gramStart"/>
            <w:r w:rsidRPr="00574D5F">
              <w:t>:</w:t>
            </w:r>
            <w:proofErr w:type="gramEnd"/>
            <w:r w:rsidR="003D4BFE" w:rsidRPr="00574D5F">
              <w:fldChar w:fldCharType="begin"/>
            </w:r>
            <w:r w:rsidR="003D4BFE" w:rsidRPr="00574D5F">
              <w:instrText xml:space="preserve"> HYPERLINK \l "Note6" </w:instrText>
            </w:r>
            <w:r w:rsidR="003D4BFE" w:rsidRPr="00574D5F">
              <w:fldChar w:fldCharType="separate"/>
            </w:r>
            <w:r w:rsidRPr="00574D5F">
              <w:rPr>
                <w:rStyle w:val="Hyperlink"/>
                <w:b/>
                <w:vertAlign w:val="superscript"/>
              </w:rPr>
              <w:t>6</w:t>
            </w:r>
            <w:r w:rsidR="003D4BFE" w:rsidRPr="00574D5F">
              <w:rPr>
                <w:rStyle w:val="Hyperlink"/>
                <w:b/>
                <w:vertAlign w:val="superscript"/>
              </w:rPr>
              <w:fldChar w:fldCharType="end"/>
            </w:r>
            <w:r w:rsidRPr="00574D5F">
              <w:t xml:space="preserve"> evidence for the quality component as noted above.</w:t>
            </w:r>
          </w:p>
          <w:p w:rsidR="00176E60" w:rsidRPr="00574D5F" w:rsidRDefault="00176E60" w:rsidP="00176E60">
            <w:pPr>
              <w:autoSpaceDE w:val="0"/>
              <w:autoSpaceDN w:val="0"/>
              <w:adjustRightInd w:val="0"/>
              <w:rPr>
                <w:b/>
                <w:bCs/>
                <w:iCs/>
              </w:rPr>
            </w:pPr>
            <w:r w:rsidRPr="00574D5F">
              <w:rPr>
                <w:b/>
                <w:bCs/>
                <w:iCs/>
              </w:rPr>
              <w:t>Notes</w:t>
            </w:r>
          </w:p>
          <w:p w:rsidR="00176E60" w:rsidRPr="00574D5F" w:rsidRDefault="00176E60" w:rsidP="00176E60">
            <w:pPr>
              <w:pStyle w:val="FootnoteText"/>
              <w:rPr>
                <w:rFonts w:asciiTheme="minorHAnsi" w:hAnsiTheme="minorHAnsi"/>
                <w:sz w:val="22"/>
                <w:szCs w:val="22"/>
              </w:rPr>
            </w:pPr>
            <w:bookmarkStart w:id="0" w:name="Note2"/>
            <w:bookmarkStart w:id="1" w:name="Note3"/>
            <w:bookmarkEnd w:id="0"/>
            <w:bookmarkEnd w:id="1"/>
            <w:r w:rsidRPr="00574D5F">
              <w:rPr>
                <w:rFonts w:asciiTheme="minorHAnsi" w:hAnsiTheme="minorHAnsi" w:cs="BookAntiqua"/>
                <w:b/>
                <w:sz w:val="22"/>
                <w:szCs w:val="22"/>
              </w:rPr>
              <w:t>3.</w:t>
            </w:r>
            <w:r w:rsidRPr="00574D5F">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2" w:name="Note4"/>
            <w:bookmarkEnd w:id="2"/>
            <w:r w:rsidRPr="00574D5F">
              <w:rPr>
                <w:rFonts w:asciiTheme="minorHAnsi" w:hAnsiTheme="minorHAnsi" w:cs="BookAntiqua"/>
                <w:b/>
                <w:sz w:val="22"/>
                <w:szCs w:val="22"/>
              </w:rPr>
              <w:t>4.</w:t>
            </w:r>
            <w:r w:rsidRPr="00574D5F">
              <w:rPr>
                <w:rFonts w:asciiTheme="minorHAnsi" w:hAnsiTheme="minorHAnsi" w:cs="BookAntiqua"/>
                <w:sz w:val="22"/>
                <w:szCs w:val="22"/>
              </w:rPr>
              <w:t xml:space="preserve"> </w:t>
            </w:r>
            <w:r w:rsidRPr="00574D5F">
              <w:rPr>
                <w:rFonts w:asciiTheme="minorHAnsi" w:hAnsiTheme="minorHAnsi"/>
                <w:sz w:val="22"/>
                <w:szCs w:val="22"/>
              </w:rPr>
              <w:t xml:space="preserve">Clinical care processes typically include multiple steps: assess </w:t>
            </w:r>
            <w:r w:rsidRPr="00574D5F">
              <w:rPr>
                <w:rFonts w:asciiTheme="minorHAnsi" w:hAnsiTheme="minorHAnsi"/>
                <w:sz w:val="22"/>
                <w:szCs w:val="22"/>
              </w:rPr>
              <w:sym w:font="Symbol" w:char="F0AE"/>
            </w:r>
            <w:r w:rsidRPr="00574D5F">
              <w:rPr>
                <w:rFonts w:asciiTheme="minorHAnsi" w:hAnsiTheme="minorHAnsi"/>
                <w:sz w:val="22"/>
                <w:szCs w:val="22"/>
              </w:rPr>
              <w:t xml:space="preserve"> identify problem/potential problem </w:t>
            </w:r>
            <w:r w:rsidRPr="00574D5F">
              <w:rPr>
                <w:rFonts w:asciiTheme="minorHAnsi" w:hAnsiTheme="minorHAnsi"/>
                <w:sz w:val="22"/>
                <w:szCs w:val="22"/>
              </w:rPr>
              <w:sym w:font="Symbol" w:char="F0AE"/>
            </w:r>
            <w:r w:rsidRPr="00574D5F">
              <w:rPr>
                <w:rFonts w:asciiTheme="minorHAnsi" w:hAnsiTheme="minorHAnsi"/>
                <w:sz w:val="22"/>
                <w:szCs w:val="22"/>
              </w:rPr>
              <w:t xml:space="preserve"> choose/plan intervention (with patient input) </w:t>
            </w:r>
            <w:r w:rsidRPr="00574D5F">
              <w:rPr>
                <w:rFonts w:asciiTheme="minorHAnsi" w:hAnsiTheme="minorHAnsi"/>
                <w:sz w:val="22"/>
                <w:szCs w:val="22"/>
              </w:rPr>
              <w:sym w:font="Symbol" w:char="F0AE"/>
            </w:r>
            <w:r w:rsidRPr="00574D5F">
              <w:rPr>
                <w:rFonts w:asciiTheme="minorHAnsi" w:hAnsiTheme="minorHAnsi"/>
                <w:sz w:val="22"/>
                <w:szCs w:val="22"/>
              </w:rPr>
              <w:t xml:space="preserve"> provide intervention </w:t>
            </w:r>
            <w:r w:rsidRPr="00574D5F">
              <w:rPr>
                <w:rFonts w:asciiTheme="minorHAnsi" w:hAnsiTheme="minorHAnsi"/>
                <w:sz w:val="22"/>
                <w:szCs w:val="22"/>
              </w:rPr>
              <w:sym w:font="Symbol" w:char="F0AE"/>
            </w:r>
            <w:r w:rsidRPr="00574D5F">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w:t>
            </w:r>
            <w:r w:rsidRPr="00765156">
              <w:rPr>
                <w:rFonts w:asciiTheme="minorHAnsi" w:hAnsiTheme="minorHAnsi"/>
                <w:sz w:val="22"/>
                <w:szCs w:val="22"/>
              </w:rPr>
              <w:t xml:space="preserve">.           </w:t>
            </w:r>
          </w:p>
          <w:p w:rsidR="00176E60" w:rsidRPr="00765156" w:rsidRDefault="00176E60" w:rsidP="00176E60">
            <w:pPr>
              <w:pStyle w:val="FootnoteText"/>
              <w:rPr>
                <w:rFonts w:asciiTheme="minorHAnsi" w:hAnsiTheme="minorHAnsi"/>
                <w:sz w:val="22"/>
                <w:szCs w:val="22"/>
              </w:rPr>
            </w:pPr>
            <w:bookmarkStart w:id="3" w:name="Note5"/>
            <w:bookmarkEnd w:id="3"/>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0"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1"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2"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4" w:name="Note6"/>
            <w:bookmarkEnd w:id="4"/>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3" w:history="1">
              <w:r>
                <w:rPr>
                  <w:rStyle w:val="Hyperlink"/>
                </w:rPr>
                <w:t xml:space="preserve">Measurement </w:t>
              </w:r>
              <w:r w:rsidRPr="00765156">
                <w:rPr>
                  <w:rStyle w:val="Hyperlink"/>
                </w:rPr>
                <w:t>Framework: Evaluating Efficiency Across Episodes of Care</w:t>
              </w:r>
            </w:hyperlink>
            <w:r w:rsidRPr="00765156">
              <w:t xml:space="preserve">; </w:t>
            </w:r>
            <w:hyperlink r:id="rId14" w:history="1">
              <w:r w:rsidRPr="00765156">
                <w:rPr>
                  <w:rStyle w:val="Hyperlink"/>
                </w:rPr>
                <w:t>AQA Principles of Efficiency Measures</w:t>
              </w:r>
            </w:hyperlink>
            <w:r w:rsidRPr="00765156">
              <w:t>).</w:t>
            </w:r>
          </w:p>
        </w:tc>
      </w:tr>
    </w:tbl>
    <w:p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E51798" w:rsidRDefault="00EA43F4" w:rsidP="005857F8">
      <w:pPr>
        <w:ind w:left="720" w:hanging="432"/>
        <w:rPr>
          <w:bCs/>
        </w:rPr>
      </w:pPr>
      <w:sdt>
        <w:sdtPr>
          <w:rPr>
            <w:bCs/>
            <w:color w:val="0000FF"/>
          </w:rPr>
          <w:id w:val="1077707841"/>
        </w:sdtPr>
        <w:sdtEnd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rsidR="00496AF8" w:rsidRPr="00E51798" w:rsidRDefault="00EA43F4" w:rsidP="005857F8">
      <w:pPr>
        <w:ind w:left="720" w:hanging="432"/>
        <w:rPr>
          <w:bCs/>
        </w:rPr>
      </w:pPr>
      <w:sdt>
        <w:sdtPr>
          <w:rPr>
            <w:bCs/>
            <w:color w:val="0000FF"/>
          </w:rPr>
          <w:id w:val="1309518776"/>
        </w:sdtPr>
        <w:sdtEnd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EA43F4" w:rsidP="00015986">
      <w:pPr>
        <w:ind w:left="432" w:hanging="432"/>
        <w:rPr>
          <w:bCs/>
        </w:rPr>
      </w:pPr>
      <w:sdt>
        <w:sdtPr>
          <w:rPr>
            <w:bCs/>
            <w:color w:val="0000FF"/>
          </w:rPr>
          <w:id w:val="-1535727686"/>
        </w:sdtPr>
        <w:sdtEndPr/>
        <w:sdtContent>
          <w:r w:rsidR="00574D5F" w:rsidRPr="00574D5F">
            <w:rPr>
              <w:rFonts w:ascii="MS Gothic" w:eastAsia="MS Gothic" w:hAnsi="MS Gothic" w:cs="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dtPr>
        <w:sdtEndPr>
          <w:rPr>
            <w:rStyle w:val="DefaultParagraphFont"/>
            <w:rFonts w:cstheme="minorBidi"/>
            <w:bCs/>
            <w:color w:val="auto"/>
            <w:u w:val="none"/>
          </w:rPr>
        </w:sdtEndPr>
        <w:sdtContent>
          <w:r w:rsidR="00EC2967">
            <w:rPr>
              <w:rStyle w:val="Style2"/>
              <w:rFonts w:cstheme="minorHAnsi"/>
            </w:rPr>
            <w:t>Screening for elder maltreatment and documenting a follow up plan</w:t>
          </w:r>
        </w:sdtContent>
      </w:sdt>
    </w:p>
    <w:p w:rsidR="00496AF8" w:rsidRPr="00E51798" w:rsidRDefault="00EA43F4" w:rsidP="00015986">
      <w:pPr>
        <w:ind w:left="432" w:hanging="432"/>
        <w:rPr>
          <w:bCs/>
        </w:rPr>
      </w:pPr>
      <w:sdt>
        <w:sdtPr>
          <w:rPr>
            <w:bCs/>
            <w:color w:val="0000FF"/>
            <w:u w:val="single"/>
          </w:rPr>
          <w:id w:val="1676770628"/>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EA43F4" w:rsidP="00015986">
      <w:pPr>
        <w:ind w:left="432" w:hanging="432"/>
        <w:rPr>
          <w:bCs/>
        </w:rPr>
      </w:pPr>
      <w:sdt>
        <w:sdtPr>
          <w:rPr>
            <w:bCs/>
            <w:color w:val="0000FF"/>
          </w:rPr>
          <w:id w:val="1719405626"/>
        </w:sdtPr>
        <w:sdtEnd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850C35" w:rsidRDefault="00850C35" w:rsidP="002E2177">
      <w:pPr>
        <w:ind w:left="0" w:firstLine="0"/>
        <w:rPr>
          <w:b/>
          <w:bCs/>
        </w:rPr>
      </w:pPr>
    </w:p>
    <w:p w:rsidR="00496AF8" w:rsidRPr="00574D5F" w:rsidRDefault="00496AF8" w:rsidP="002E2177">
      <w:pPr>
        <w:ind w:left="0" w:firstLine="0"/>
        <w:rPr>
          <w:bCs/>
          <w:i/>
        </w:rPr>
      </w:pPr>
      <w:r w:rsidRPr="003956E0">
        <w:rPr>
          <w:b/>
          <w:bCs/>
        </w:rPr>
        <w:t xml:space="preserve">HEALTH OUTCOME </w:t>
      </w:r>
      <w:r w:rsidR="005857F8">
        <w:rPr>
          <w:b/>
          <w:bCs/>
        </w:rPr>
        <w:t xml:space="preserve">PERFORMANCE </w:t>
      </w:r>
      <w:proofErr w:type="gramStart"/>
      <w:r w:rsidRPr="00574D5F">
        <w:rPr>
          <w:b/>
          <w:bCs/>
        </w:rPr>
        <w:t xml:space="preserve">MEASURE </w:t>
      </w:r>
      <w:r w:rsidRPr="00574D5F">
        <w:rPr>
          <w:bCs/>
        </w:rPr>
        <w:t xml:space="preserve"> </w:t>
      </w:r>
      <w:r w:rsidRPr="00574D5F">
        <w:rPr>
          <w:bCs/>
          <w:i/>
        </w:rPr>
        <w:t>If</w:t>
      </w:r>
      <w:proofErr w:type="gramEnd"/>
      <w:r w:rsidRPr="00574D5F">
        <w:rPr>
          <w:bCs/>
          <w:i/>
        </w:rPr>
        <w:t xml:space="preserve"> not </w:t>
      </w:r>
      <w:r w:rsidR="00132070" w:rsidRPr="00574D5F">
        <w:rPr>
          <w:bCs/>
          <w:i/>
        </w:rPr>
        <w:t xml:space="preserve">a health outcome, skip to </w:t>
      </w:r>
      <w:hyperlink w:anchor="Section1a3" w:history="1">
        <w:r w:rsidR="00132070" w:rsidRPr="00574D5F">
          <w:rPr>
            <w:rStyle w:val="Hyperlink"/>
            <w:bCs/>
            <w:i/>
          </w:rPr>
          <w:t>1</w:t>
        </w:r>
        <w:r w:rsidR="00837121" w:rsidRPr="00574D5F">
          <w:rPr>
            <w:rStyle w:val="Hyperlink"/>
            <w:bCs/>
            <w:i/>
          </w:rPr>
          <w:t>a</w:t>
        </w:r>
        <w:r w:rsidR="00132070" w:rsidRPr="00574D5F">
          <w:rPr>
            <w:rStyle w:val="Hyperlink"/>
            <w:bCs/>
            <w:i/>
          </w:rPr>
          <w:t>.3</w:t>
        </w:r>
      </w:hyperlink>
    </w:p>
    <w:p w:rsidR="002B06BD" w:rsidRPr="00574D5F" w:rsidRDefault="002B06BD" w:rsidP="002B06BD">
      <w:pPr>
        <w:ind w:left="432" w:hanging="432"/>
        <w:rPr>
          <w:iCs/>
          <w:color w:val="1F497D" w:themeColor="text2"/>
        </w:rPr>
      </w:pPr>
      <w:r w:rsidRPr="00574D5F">
        <w:rPr>
          <w:b/>
          <w:bCs/>
          <w:color w:val="0000FF"/>
        </w:rPr>
        <w:t>1a.2.</w:t>
      </w:r>
      <w:r w:rsidRPr="00574D5F">
        <w:rPr>
          <w:bCs/>
        </w:rPr>
        <w:t xml:space="preserve"> </w:t>
      </w:r>
      <w:proofErr w:type="gramStart"/>
      <w:r w:rsidRPr="00574D5F">
        <w:rPr>
          <w:b/>
          <w:iCs/>
        </w:rPr>
        <w:t>Briefly</w:t>
      </w:r>
      <w:proofErr w:type="gramEnd"/>
      <w:r w:rsidRPr="00574D5F">
        <w:rPr>
          <w:b/>
          <w:iCs/>
        </w:rPr>
        <w:t xml:space="preserve"> state or diagram the linkage between the health outcome </w:t>
      </w:r>
      <w:r w:rsidR="00AA5587" w:rsidRPr="00574D5F">
        <w:rPr>
          <w:b/>
          <w:iCs/>
        </w:rPr>
        <w:t>(</w:t>
      </w:r>
      <w:r w:rsidRPr="00574D5F">
        <w:rPr>
          <w:b/>
          <w:iCs/>
        </w:rPr>
        <w:t>or PRO</w:t>
      </w:r>
      <w:r w:rsidR="00AA5587" w:rsidRPr="00574D5F">
        <w:rPr>
          <w:b/>
          <w:iCs/>
        </w:rPr>
        <w:t>)</w:t>
      </w:r>
      <w:r w:rsidRPr="00574D5F">
        <w:rPr>
          <w:b/>
          <w:iCs/>
        </w:rPr>
        <w:t xml:space="preserve"> and </w:t>
      </w:r>
      <w:r w:rsidR="00CB06C9" w:rsidRPr="00574D5F">
        <w:rPr>
          <w:b/>
          <w:iCs/>
        </w:rPr>
        <w:t>the</w:t>
      </w:r>
      <w:r w:rsidRPr="00574D5F">
        <w:rPr>
          <w:b/>
          <w:iCs/>
        </w:rPr>
        <w:t xml:space="preserve"> healthcare structure</w:t>
      </w:r>
      <w:r w:rsidR="00CB06C9" w:rsidRPr="00574D5F">
        <w:rPr>
          <w:b/>
          <w:iCs/>
        </w:rPr>
        <w:t>s</w:t>
      </w:r>
      <w:r w:rsidRPr="00574D5F">
        <w:rPr>
          <w:b/>
          <w:iCs/>
        </w:rPr>
        <w:t>, process</w:t>
      </w:r>
      <w:r w:rsidR="00CB06C9" w:rsidRPr="00574D5F">
        <w:rPr>
          <w:b/>
          <w:iCs/>
        </w:rPr>
        <w:t>es</w:t>
      </w:r>
      <w:r w:rsidRPr="00574D5F">
        <w:rPr>
          <w:b/>
          <w:iCs/>
        </w:rPr>
        <w:t>, intervention</w:t>
      </w:r>
      <w:r w:rsidR="00CB06C9" w:rsidRPr="00574D5F">
        <w:rPr>
          <w:b/>
          <w:iCs/>
        </w:rPr>
        <w:t>s</w:t>
      </w:r>
      <w:r w:rsidRPr="00574D5F">
        <w:rPr>
          <w:b/>
          <w:iCs/>
        </w:rPr>
        <w:t>, or service</w:t>
      </w:r>
      <w:r w:rsidR="00CB06C9" w:rsidRPr="00574D5F">
        <w:rPr>
          <w:b/>
          <w:iCs/>
        </w:rPr>
        <w:t>s that influence it</w:t>
      </w:r>
    </w:p>
    <w:p w:rsidR="002B06BD" w:rsidRPr="00574D5F" w:rsidRDefault="002B06BD" w:rsidP="002E2177">
      <w:pPr>
        <w:ind w:left="432" w:hanging="432"/>
        <w:rPr>
          <w:color w:val="0000FF"/>
        </w:rPr>
      </w:pPr>
    </w:p>
    <w:p w:rsidR="00496AF8" w:rsidRPr="00574D5F" w:rsidRDefault="00B058A6" w:rsidP="002E2177">
      <w:pPr>
        <w:ind w:left="432" w:hanging="432"/>
        <w:rPr>
          <w:iCs/>
        </w:rPr>
      </w:pPr>
      <w:r w:rsidRPr="00574D5F">
        <w:rPr>
          <w:b/>
          <w:color w:val="0000FF"/>
        </w:rPr>
        <w:t>1</w:t>
      </w:r>
      <w:r w:rsidR="00773485" w:rsidRPr="00574D5F">
        <w:rPr>
          <w:b/>
          <w:color w:val="0000FF"/>
        </w:rPr>
        <w:t>a</w:t>
      </w:r>
      <w:r w:rsidRPr="00574D5F">
        <w:rPr>
          <w:b/>
          <w:color w:val="0000FF"/>
        </w:rPr>
        <w:t>.2</w:t>
      </w:r>
      <w:r w:rsidR="00496AF8" w:rsidRPr="00574D5F">
        <w:rPr>
          <w:b/>
          <w:color w:val="0000FF"/>
        </w:rPr>
        <w:t>.</w:t>
      </w:r>
      <w:r w:rsidR="00E41417" w:rsidRPr="00574D5F">
        <w:rPr>
          <w:b/>
          <w:color w:val="0000FF"/>
        </w:rPr>
        <w:t>1.</w:t>
      </w:r>
      <w:r w:rsidR="00E41417" w:rsidRPr="00574D5F">
        <w:rPr>
          <w:iCs/>
        </w:rPr>
        <w:t xml:space="preserve"> </w:t>
      </w:r>
      <w:r w:rsidR="00496AF8" w:rsidRPr="00574D5F">
        <w:rPr>
          <w:b/>
          <w:iCs/>
        </w:rPr>
        <w:t xml:space="preserve">State the rationale </w:t>
      </w:r>
      <w:r w:rsidR="001D5B5D" w:rsidRPr="00574D5F">
        <w:rPr>
          <w:b/>
          <w:iCs/>
        </w:rPr>
        <w:t>supporting the</w:t>
      </w:r>
      <w:r w:rsidR="00496AF8" w:rsidRPr="00574D5F">
        <w:rPr>
          <w:b/>
          <w:iCs/>
        </w:rPr>
        <w:t xml:space="preserve"> relationship </w:t>
      </w:r>
      <w:r w:rsidR="008B51D9" w:rsidRPr="00574D5F">
        <w:rPr>
          <w:b/>
          <w:iCs/>
        </w:rPr>
        <w:t>between the health outcome</w:t>
      </w:r>
      <w:r w:rsidR="005857F8" w:rsidRPr="00574D5F">
        <w:rPr>
          <w:b/>
          <w:iCs/>
        </w:rPr>
        <w:t xml:space="preserve"> </w:t>
      </w:r>
      <w:r w:rsidR="00AA5587" w:rsidRPr="00574D5F">
        <w:rPr>
          <w:b/>
          <w:iCs/>
        </w:rPr>
        <w:t>(</w:t>
      </w:r>
      <w:proofErr w:type="gramStart"/>
      <w:r w:rsidR="005857F8" w:rsidRPr="00574D5F">
        <w:rPr>
          <w:b/>
          <w:iCs/>
        </w:rPr>
        <w:t>or</w:t>
      </w:r>
      <w:proofErr w:type="gramEnd"/>
      <w:r w:rsidR="005857F8" w:rsidRPr="00574D5F">
        <w:rPr>
          <w:b/>
          <w:iCs/>
        </w:rPr>
        <w:t xml:space="preserve"> PRO</w:t>
      </w:r>
      <w:r w:rsidR="00AA5587" w:rsidRPr="00574D5F">
        <w:rPr>
          <w:b/>
          <w:iCs/>
        </w:rPr>
        <w:t>)</w:t>
      </w:r>
      <w:r w:rsidR="008B51D9" w:rsidRPr="00574D5F">
        <w:rPr>
          <w:b/>
          <w:iCs/>
        </w:rPr>
        <w:t xml:space="preserve"> and</w:t>
      </w:r>
      <w:r w:rsidR="00496AF8" w:rsidRPr="00574D5F">
        <w:rPr>
          <w:b/>
          <w:iCs/>
        </w:rPr>
        <w:t xml:space="preserve"> at least one</w:t>
      </w:r>
      <w:r w:rsidR="009B5BEA" w:rsidRPr="00574D5F">
        <w:rPr>
          <w:b/>
          <w:iCs/>
        </w:rPr>
        <w:t xml:space="preserve"> </w:t>
      </w:r>
      <w:r w:rsidR="00496AF8" w:rsidRPr="00574D5F">
        <w:rPr>
          <w:b/>
          <w:iCs/>
        </w:rPr>
        <w:t>healthcare structure, process, intervention, or service</w:t>
      </w:r>
      <w:r w:rsidR="00496AF8" w:rsidRPr="00574D5F">
        <w:rPr>
          <w:iCs/>
        </w:rPr>
        <w:t>.</w:t>
      </w:r>
    </w:p>
    <w:p w:rsidR="00D14F0B" w:rsidRPr="00574D5F" w:rsidRDefault="00D14F0B" w:rsidP="002E2177">
      <w:pPr>
        <w:ind w:left="0" w:firstLine="0"/>
        <w:rPr>
          <w:iCs/>
        </w:rPr>
      </w:pPr>
    </w:p>
    <w:p w:rsidR="00496AF8" w:rsidRPr="00DA7FA2" w:rsidRDefault="00496AF8" w:rsidP="002E2177">
      <w:pPr>
        <w:ind w:left="0" w:firstLine="0"/>
        <w:rPr>
          <w:i/>
          <w:iCs/>
        </w:rPr>
      </w:pPr>
      <w:r w:rsidRPr="00574D5F">
        <w:rPr>
          <w:i/>
          <w:iCs/>
          <w:u w:val="single"/>
        </w:rPr>
        <w:t>Note</w:t>
      </w:r>
      <w:r w:rsidR="009B5BEA" w:rsidRPr="00574D5F">
        <w:rPr>
          <w:i/>
          <w:iCs/>
        </w:rPr>
        <w:t>:  F</w:t>
      </w:r>
      <w:r w:rsidRPr="00574D5F">
        <w:rPr>
          <w:i/>
          <w:iCs/>
        </w:rPr>
        <w:t xml:space="preserve">or health outcome </w:t>
      </w:r>
      <w:r w:rsidR="005857F8" w:rsidRPr="00574D5F">
        <w:rPr>
          <w:i/>
          <w:iCs/>
        </w:rPr>
        <w:t xml:space="preserve">performance </w:t>
      </w:r>
      <w:r w:rsidRPr="00574D5F">
        <w:rPr>
          <w:i/>
          <w:iCs/>
        </w:rPr>
        <w:t>measures, no further information is require</w:t>
      </w:r>
      <w:r w:rsidR="005857F8" w:rsidRPr="00574D5F">
        <w:rPr>
          <w:i/>
          <w:iCs/>
        </w:rPr>
        <w:t xml:space="preserve">d; however, you may provide evidence for any of the structures, processes, interventions, or service identified above. </w:t>
      </w:r>
    </w:p>
    <w:p w:rsidR="002B06BD" w:rsidRDefault="002B06BD" w:rsidP="002E2177">
      <w:pPr>
        <w:ind w:left="0" w:firstLine="0"/>
        <w:rPr>
          <w:b/>
          <w:iCs/>
          <w:caps/>
        </w:rPr>
      </w:pPr>
    </w:p>
    <w:p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5476F2" w:rsidRPr="00667446" w:rsidRDefault="002B06BD" w:rsidP="005476F2">
      <w:pPr>
        <w:ind w:left="432" w:hanging="432"/>
        <w:rPr>
          <w:iCs/>
          <w:color w:val="1F497D" w:themeColor="text2"/>
        </w:rPr>
      </w:pPr>
      <w:bookmarkStart w:id="5" w:name="Section1a3"/>
      <w:bookmarkEnd w:id="5"/>
      <w:r w:rsidRPr="00B439DD">
        <w:rPr>
          <w:b/>
          <w:iCs/>
          <w:color w:val="0000FF"/>
        </w:rPr>
        <w:t>1</w:t>
      </w:r>
      <w:r>
        <w:rPr>
          <w:b/>
          <w:iCs/>
          <w:color w:val="0000FF"/>
        </w:rPr>
        <w:t>a</w:t>
      </w:r>
      <w:r w:rsidRPr="00B439DD">
        <w:rPr>
          <w:b/>
          <w:iCs/>
          <w:color w:val="0000FF"/>
        </w:rPr>
        <w:t>.3.</w:t>
      </w:r>
      <w:r w:rsidRPr="00E1664B">
        <w:rPr>
          <w:i/>
          <w:iCs/>
          <w:color w:val="0000FF"/>
        </w:rPr>
        <w:t xml:space="preserve"> </w:t>
      </w:r>
      <w:r w:rsidRPr="00C5180E">
        <w:rPr>
          <w:b/>
          <w:iCs/>
        </w:rPr>
        <w:t xml:space="preserve">Briefly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r w:rsidR="005476F2">
        <w:rPr>
          <w:b/>
          <w:iCs/>
          <w:color w:val="1F497D" w:themeColor="text2"/>
        </w:rPr>
        <w:t xml:space="preserve"> </w:t>
      </w:r>
    </w:p>
    <w:p w:rsidR="005476F2" w:rsidRPr="00574D5F" w:rsidRDefault="005476F2" w:rsidP="00EC2967">
      <w:pPr>
        <w:pStyle w:val="ListParagraph"/>
        <w:numPr>
          <w:ilvl w:val="0"/>
          <w:numId w:val="9"/>
        </w:numPr>
      </w:pPr>
      <w:r w:rsidRPr="00574D5F">
        <w:t xml:space="preserve">Identified </w:t>
      </w:r>
      <w:r w:rsidR="009A625D" w:rsidRPr="00574D5F">
        <w:t xml:space="preserve">suspected </w:t>
      </w:r>
      <w:r w:rsidRPr="00574D5F">
        <w:t xml:space="preserve">risk of current elder maltreatment </w:t>
      </w:r>
    </w:p>
    <w:p w:rsidR="00EC2967" w:rsidRPr="00574D5F" w:rsidRDefault="005476F2" w:rsidP="00EC2967">
      <w:pPr>
        <w:pStyle w:val="ListParagraph"/>
        <w:numPr>
          <w:ilvl w:val="0"/>
          <w:numId w:val="9"/>
        </w:numPr>
      </w:pPr>
      <w:r w:rsidRPr="00574D5F">
        <w:t xml:space="preserve"> Report to appropriate local or state Adult Protective Services (or federal agency  as appropriate for nursing home residents )for assessment and possible intervention  </w:t>
      </w:r>
    </w:p>
    <w:p w:rsidR="0011484E" w:rsidRPr="00574D5F" w:rsidRDefault="003D4BFE" w:rsidP="00EC2967">
      <w:pPr>
        <w:pStyle w:val="ListParagraph"/>
        <w:numPr>
          <w:ilvl w:val="0"/>
          <w:numId w:val="9"/>
        </w:numPr>
      </w:pPr>
      <w:r w:rsidRPr="00574D5F">
        <w:t>Assessment/</w:t>
      </w:r>
      <w:r w:rsidR="0011484E" w:rsidRPr="00574D5F">
        <w:t>Potential interve</w:t>
      </w:r>
      <w:r w:rsidR="0032780F" w:rsidRPr="00574D5F">
        <w:t xml:space="preserve">ntion to improve the health and </w:t>
      </w:r>
      <w:r w:rsidRPr="00574D5F">
        <w:t>well-being</w:t>
      </w:r>
      <w:r w:rsidR="0032780F" w:rsidRPr="00574D5F">
        <w:t xml:space="preserve"> of the patient</w:t>
      </w:r>
      <w:r w:rsidR="00D50B1B" w:rsidRPr="00574D5F">
        <w:t xml:space="preserve"> and less use of </w:t>
      </w:r>
      <w:r w:rsidR="006650D0" w:rsidRPr="00574D5F">
        <w:t xml:space="preserve">healthcare </w:t>
      </w:r>
      <w:r w:rsidR="00D50B1B" w:rsidRPr="00574D5F">
        <w:t>resources</w:t>
      </w:r>
      <w:r w:rsidR="0032780F" w:rsidRPr="00574D5F">
        <w:t xml:space="preserve">. </w:t>
      </w:r>
    </w:p>
    <w:p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r w:rsidRPr="00CB06C9">
        <w:rPr>
          <w:b/>
        </w:rPr>
        <w:t>What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EA43F4" w:rsidP="002E2177">
      <w:pPr>
        <w:ind w:left="0" w:firstLine="0"/>
      </w:pPr>
      <w:sdt>
        <w:sdtPr>
          <w:rPr>
            <w:bCs/>
            <w:color w:val="0000FF"/>
          </w:rPr>
          <w:id w:val="-468508862"/>
        </w:sdtPr>
        <w:sdtEndPr/>
        <w:sdtContent>
          <w:r w:rsidR="0015535B">
            <w:rPr>
              <w:rFonts w:ascii="MS Gothic" w:eastAsia="MS Gothic" w:hAnsi="MS Gothic" w:hint="eastAsia"/>
              <w:bCs/>
              <w:color w:val="0000FF"/>
            </w:rPr>
            <w:t>☐</w:t>
          </w:r>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Pr="00EF37C9" w:rsidRDefault="00EA43F4" w:rsidP="002E2177">
      <w:pPr>
        <w:ind w:left="0" w:firstLine="0"/>
        <w:rPr>
          <w:b/>
          <w:i/>
          <w:color w:val="FF0000"/>
        </w:rPr>
      </w:pPr>
      <w:sdt>
        <w:sdtPr>
          <w:rPr>
            <w:bCs/>
            <w:color w:val="0000FF"/>
          </w:rPr>
          <w:id w:val="-411317169"/>
        </w:sdtPr>
        <w:sdtEndPr/>
        <w:sdtContent>
          <w:r w:rsidR="00314A42" w:rsidRPr="00314A42">
            <w:rPr>
              <w:rFonts w:ascii="MS Gothic" w:eastAsia="MS Gothic" w:hAnsi="MS Gothic" w:cs="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r w:rsidR="00EF37C9">
        <w:rPr>
          <w:rStyle w:val="Hyperlink"/>
          <w:b/>
          <w:i/>
        </w:rPr>
        <w:t xml:space="preserve"> </w:t>
      </w:r>
    </w:p>
    <w:p w:rsidR="007573F0" w:rsidRDefault="00EA43F4" w:rsidP="002E2177">
      <w:pPr>
        <w:ind w:left="0" w:firstLine="0"/>
      </w:pPr>
      <w:sdt>
        <w:sdtPr>
          <w:rPr>
            <w:bCs/>
            <w:color w:val="0000FF"/>
            <w:u w:val="single"/>
          </w:rPr>
          <w:id w:val="1199589694"/>
        </w:sdtPr>
        <w:sdtEndPr/>
        <w:sdtContent>
          <w:r w:rsidR="007573F0">
            <w:rPr>
              <w:rFonts w:ascii="MS Gothic" w:eastAsia="MS Gothic" w:hAnsi="MS Gothic" w:hint="eastAsia"/>
              <w:bCs/>
              <w:color w:val="0000FF"/>
            </w:rPr>
            <w:t>☐</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Pr="00EF37C9" w:rsidRDefault="00EA43F4" w:rsidP="002E2177">
      <w:pPr>
        <w:ind w:left="0" w:firstLine="0"/>
        <w:rPr>
          <w:color w:val="FF0000"/>
        </w:rPr>
      </w:pPr>
      <w:sdt>
        <w:sdtPr>
          <w:rPr>
            <w:bCs/>
            <w:color w:val="0000FF"/>
            <w:u w:val="single"/>
          </w:rPr>
          <w:id w:val="302275832"/>
        </w:sdtPr>
        <w:sdtEndPr/>
        <w:sdtContent>
          <w:sdt>
            <w:sdtPr>
              <w:rPr>
                <w:bCs/>
                <w:color w:val="0000FF"/>
                <w:u w:val="single"/>
              </w:rPr>
              <w:id w:val="3570362"/>
            </w:sdtPr>
            <w:sdtEndPr/>
            <w:sdtContent>
              <w:r w:rsidR="00314A42" w:rsidRPr="00314A42">
                <w:rPr>
                  <w:rFonts w:ascii="MS Gothic" w:eastAsia="MS Gothic" w:hAnsi="MS Gothic"/>
                  <w:bCs/>
                  <w:color w:val="0000FF"/>
                </w:rPr>
                <w:t>☒</w:t>
              </w:r>
            </w:sdtContent>
          </w:sdt>
        </w:sdtContent>
      </w:sdt>
      <w:r w:rsidR="00FD4D82">
        <w:t xml:space="preserve"> Other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r w:rsidR="00EF37C9">
        <w:rPr>
          <w:rStyle w:val="Hyperlink"/>
          <w:b/>
          <w:i/>
        </w:rPr>
        <w:t xml:space="preserve"> </w:t>
      </w:r>
    </w:p>
    <w:p w:rsidR="00FD4D82" w:rsidRDefault="00FD4D82" w:rsidP="002E2177">
      <w:pPr>
        <w:ind w:left="0" w:firstLine="0"/>
      </w:pPr>
    </w:p>
    <w:p w:rsidR="00201FF9" w:rsidRPr="00201FF9" w:rsidRDefault="00201FF9" w:rsidP="002E2177">
      <w:pPr>
        <w:ind w:left="0" w:firstLine="0"/>
        <w:rPr>
          <w:i/>
        </w:rPr>
      </w:pPr>
      <w:r w:rsidRPr="00314A42">
        <w:rPr>
          <w:i/>
        </w:rPr>
        <w:t xml:space="preserve">Please complete the sections indicated </w:t>
      </w:r>
      <w:r w:rsidR="00030F43" w:rsidRPr="00314A42">
        <w:rPr>
          <w:i/>
        </w:rPr>
        <w:t xml:space="preserve">above </w:t>
      </w:r>
      <w:r w:rsidRPr="00314A42">
        <w:rPr>
          <w:i/>
        </w:rPr>
        <w:t xml:space="preserve">for the source of evidence. You may skip the </w:t>
      </w:r>
      <w:r w:rsidR="00030F43" w:rsidRPr="00314A42">
        <w:rPr>
          <w:i/>
        </w:rPr>
        <w:t>section</w:t>
      </w:r>
      <w:r w:rsidRPr="00314A42">
        <w:rPr>
          <w:i/>
        </w:rPr>
        <w:t>s that do not apply.</w:t>
      </w:r>
    </w:p>
    <w:p w:rsidR="00201FF9" w:rsidRDefault="00201FF9" w:rsidP="002E2177">
      <w:pPr>
        <w:ind w:left="0" w:firstLine="0"/>
        <w:rPr>
          <w:b/>
          <w:color w:val="0070C0"/>
        </w:rPr>
      </w:pPr>
    </w:p>
    <w:p w:rsidR="009B5BEA" w:rsidRPr="00FD4D82" w:rsidRDefault="00FD4D82" w:rsidP="002E2177">
      <w:pPr>
        <w:ind w:left="0" w:firstLine="0"/>
        <w:rPr>
          <w:b/>
        </w:rPr>
      </w:pPr>
      <w:bookmarkStart w:id="6" w:name="Section1a4"/>
      <w:bookmarkEnd w:id="6"/>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rsidR="007E37A5"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rsidR="006F4B7F" w:rsidRDefault="006F4B7F" w:rsidP="002E2177">
      <w:pPr>
        <w:ind w:left="0" w:firstLine="0"/>
        <w:rPr>
          <w:color w:val="0000FF"/>
        </w:rPr>
      </w:pPr>
    </w:p>
    <w:p w:rsidR="007F0A5A" w:rsidRDefault="008B51D9" w:rsidP="00C21282">
      <w:pPr>
        <w:autoSpaceDE w:val="0"/>
        <w:autoSpaceDN w:val="0"/>
        <w:adjustRightInd w:val="0"/>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r w:rsidR="006A173B">
        <w:t xml:space="preserve"> </w:t>
      </w:r>
    </w:p>
    <w:p w:rsidR="00303BDA" w:rsidRDefault="00303BDA" w:rsidP="00C21282">
      <w:pPr>
        <w:autoSpaceDE w:val="0"/>
        <w:autoSpaceDN w:val="0"/>
        <w:adjustRightInd w:val="0"/>
        <w:ind w:left="0" w:firstLine="0"/>
        <w:rPr>
          <w:rFonts w:ascii="Verdana" w:hAnsi="Verdana" w:cs="Verdana"/>
          <w:color w:val="333333"/>
          <w:sz w:val="16"/>
          <w:szCs w:val="16"/>
        </w:rPr>
      </w:pPr>
    </w:p>
    <w:p w:rsidR="00303BDA" w:rsidRDefault="00303BDA" w:rsidP="00C21282">
      <w:pPr>
        <w:autoSpaceDE w:val="0"/>
        <w:autoSpaceDN w:val="0"/>
        <w:adjustRightInd w:val="0"/>
        <w:ind w:left="0" w:firstLine="0"/>
        <w:rPr>
          <w:rFonts w:ascii="Verdana" w:hAnsi="Verdana" w:cs="Verdana"/>
          <w:color w:val="333333"/>
          <w:sz w:val="16"/>
          <w:szCs w:val="16"/>
        </w:rPr>
      </w:pPr>
    </w:p>
    <w:p w:rsidR="00303BDA" w:rsidRDefault="00303BDA" w:rsidP="00C21282">
      <w:pPr>
        <w:autoSpaceDE w:val="0"/>
        <w:autoSpaceDN w:val="0"/>
        <w:adjustRightInd w:val="0"/>
        <w:ind w:left="0" w:firstLine="0"/>
        <w:rPr>
          <w:rFonts w:ascii="Verdana" w:hAnsi="Verdana" w:cs="Verdana"/>
          <w:color w:val="333333"/>
          <w:sz w:val="16"/>
          <w:szCs w:val="16"/>
        </w:rPr>
      </w:pPr>
    </w:p>
    <w:p w:rsidR="00303BDA" w:rsidRDefault="00303BDA" w:rsidP="00C21282">
      <w:pPr>
        <w:autoSpaceDE w:val="0"/>
        <w:autoSpaceDN w:val="0"/>
        <w:adjustRightInd w:val="0"/>
        <w:ind w:left="0" w:firstLine="0"/>
        <w:rPr>
          <w:rFonts w:ascii="Verdana" w:hAnsi="Verdana" w:cs="Verdana"/>
          <w:color w:val="333333"/>
          <w:sz w:val="16"/>
          <w:szCs w:val="16"/>
        </w:rPr>
      </w:pPr>
    </w:p>
    <w:p w:rsidR="00303BDA" w:rsidRDefault="00B058A6" w:rsidP="00C21282">
      <w:pPr>
        <w:autoSpaceDE w:val="0"/>
        <w:autoSpaceDN w:val="0"/>
        <w:adjustRightInd w:val="0"/>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8A45F3" w:rsidRDefault="008A45F3" w:rsidP="00265702">
      <w:pPr>
        <w:ind w:left="0" w:firstLine="0"/>
      </w:pPr>
    </w:p>
    <w:p w:rsidR="00265702" w:rsidRPr="007573F0" w:rsidRDefault="00965FF6" w:rsidP="00265702">
      <w:pPr>
        <w:ind w:left="0" w:firstLine="0"/>
      </w:pPr>
      <w:r w:rsidRPr="00030F43">
        <w:rPr>
          <w:b/>
          <w:color w:val="0000FF"/>
        </w:rPr>
        <w:t>1a.4.4.</w:t>
      </w:r>
      <w:r w:rsidRPr="00265702">
        <w:rPr>
          <w:b/>
          <w:color w:val="17365D" w:themeColor="text2" w:themeShade="BF"/>
        </w:rPr>
        <w:t xml:space="preserve"> </w:t>
      </w:r>
      <w:r w:rsidR="00C54E40">
        <w:rPr>
          <w:b/>
        </w:rPr>
        <w:t>Provide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FD09BF" w:rsidRDefault="00FD09BF" w:rsidP="00FD09BF">
      <w:pPr>
        <w:autoSpaceDE w:val="0"/>
        <w:autoSpaceDN w:val="0"/>
        <w:adjustRightInd w:val="0"/>
        <w:ind w:left="0" w:firstLine="0"/>
        <w:rPr>
          <w:rFonts w:ascii="Verdana" w:hAnsi="Verdana" w:cs="Verdana"/>
          <w:color w:val="333333"/>
          <w:sz w:val="16"/>
          <w:szCs w:val="16"/>
        </w:rPr>
      </w:pPr>
    </w:p>
    <w:p w:rsidR="00A12762" w:rsidRPr="00030F43" w:rsidRDefault="00776F6D" w:rsidP="002E2177">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736AEC" w:rsidRDefault="00736AEC" w:rsidP="002E2177">
      <w:pPr>
        <w:ind w:left="432" w:hanging="432"/>
        <w:rPr>
          <w:color w:val="0000FF"/>
        </w:rPr>
      </w:pPr>
    </w:p>
    <w:p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Pr="00314A42" w:rsidRDefault="00EA43F4" w:rsidP="00FC32D3">
      <w:pPr>
        <w:ind w:left="720" w:hanging="432"/>
        <w:rPr>
          <w:b/>
        </w:rPr>
      </w:pPr>
      <w:sdt>
        <w:sdtPr>
          <w:rPr>
            <w:bCs/>
            <w:color w:val="0000FF"/>
          </w:rPr>
          <w:id w:val="-1346319738"/>
        </w:sdtPr>
        <w:sdtEndPr/>
        <w:sdtContent>
          <w:r w:rsidR="00FC32D3">
            <w:rPr>
              <w:rFonts w:ascii="MS Gothic" w:eastAsia="MS Gothic" w:hAnsi="MS Gothic" w:hint="eastAsia"/>
              <w:bCs/>
              <w:color w:val="0000FF"/>
            </w:rPr>
            <w:t>☐</w:t>
          </w:r>
        </w:sdtContent>
      </w:sdt>
      <w:r w:rsidR="00FC32D3">
        <w:rPr>
          <w:b/>
        </w:rPr>
        <w:t xml:space="preserve"> </w:t>
      </w:r>
      <w:r w:rsidR="00FC32D3" w:rsidRPr="00314A42">
        <w:t>Yes</w:t>
      </w:r>
      <w:r w:rsidR="00FC32D3" w:rsidRPr="00314A42">
        <w:rPr>
          <w:b/>
        </w:rPr>
        <w:t xml:space="preserve"> </w:t>
      </w:r>
      <w:r w:rsidR="00FC32D3" w:rsidRPr="00314A42">
        <w:rPr>
          <w:rFonts w:cstheme="minorHAnsi"/>
          <w:b/>
        </w:rPr>
        <w:t>→</w:t>
      </w:r>
      <w:r w:rsidR="00FC32D3" w:rsidRPr="00314A42">
        <w:rPr>
          <w:b/>
        </w:rPr>
        <w:t xml:space="preserve"> </w:t>
      </w:r>
      <w:r w:rsidR="00FC32D3" w:rsidRPr="00314A42">
        <w:rPr>
          <w:b/>
          <w:i/>
        </w:rPr>
        <w:t xml:space="preserve">complete section </w:t>
      </w:r>
      <w:hyperlink w:anchor="Section1a7" w:history="1">
        <w:r w:rsidR="00FC32D3" w:rsidRPr="00314A42">
          <w:rPr>
            <w:rStyle w:val="Hyperlink"/>
            <w:b/>
            <w:i/>
          </w:rPr>
          <w:t>1a.7</w:t>
        </w:r>
      </w:hyperlink>
    </w:p>
    <w:p w:rsidR="00736AEC" w:rsidRDefault="00EA43F4" w:rsidP="0098657F">
      <w:pPr>
        <w:ind w:left="1008" w:hanging="720"/>
      </w:pPr>
      <w:sdt>
        <w:sdtPr>
          <w:rPr>
            <w:bCs/>
            <w:color w:val="0000FF"/>
            <w:u w:val="single"/>
          </w:rPr>
          <w:id w:val="777454248"/>
        </w:sdtPr>
        <w:sdtEndPr/>
        <w:sdtContent>
          <w:r w:rsidR="00FC32D3" w:rsidRPr="00314A42">
            <w:rPr>
              <w:rFonts w:ascii="MS Gothic" w:eastAsia="MS Gothic" w:hAnsi="MS Gothic" w:hint="eastAsia"/>
              <w:bCs/>
              <w:color w:val="0000FF"/>
            </w:rPr>
            <w:t>☐</w:t>
          </w:r>
        </w:sdtContent>
      </w:sdt>
      <w:r w:rsidR="00736AEC" w:rsidRPr="00314A42">
        <w:rPr>
          <w:b/>
        </w:rPr>
        <w:t xml:space="preserve"> </w:t>
      </w:r>
      <w:r w:rsidR="00736AEC" w:rsidRPr="00314A42">
        <w:t>No</w:t>
      </w:r>
      <w:r w:rsidR="00307FA5" w:rsidRPr="00314A42">
        <w:t xml:space="preserve">  </w:t>
      </w:r>
      <w:r w:rsidR="007C1887" w:rsidRPr="00314A42">
        <w:rPr>
          <w:rFonts w:cstheme="minorHAnsi"/>
          <w:b/>
        </w:rPr>
        <w:t>→</w:t>
      </w:r>
      <w:r w:rsidR="0087564A" w:rsidRPr="00314A42">
        <w:rPr>
          <w:rFonts w:cstheme="minorHAnsi"/>
          <w:b/>
        </w:rPr>
        <w:t xml:space="preserve"> </w:t>
      </w:r>
      <w:r w:rsidR="0087564A" w:rsidRPr="00314A42">
        <w:rPr>
          <w:rStyle w:val="Hyperlink"/>
          <w:b/>
          <w:i/>
          <w:color w:val="auto"/>
          <w:u w:val="none"/>
        </w:rPr>
        <w:t>report on another systematic review</w:t>
      </w:r>
      <w:r w:rsidR="00701CC3" w:rsidRPr="00314A42">
        <w:rPr>
          <w:rStyle w:val="Hyperlink"/>
          <w:b/>
          <w:i/>
          <w:color w:val="auto"/>
          <w:u w:val="none"/>
        </w:rPr>
        <w:t xml:space="preserve"> of the evidence</w:t>
      </w:r>
      <w:r w:rsidR="0087564A" w:rsidRPr="00314A42">
        <w:rPr>
          <w:rStyle w:val="Hyperlink"/>
          <w:b/>
          <w:i/>
          <w:color w:val="auto"/>
          <w:u w:val="none"/>
        </w:rPr>
        <w:t xml:space="preserve"> in</w:t>
      </w:r>
      <w:r w:rsidR="0098657F" w:rsidRPr="00314A42">
        <w:rPr>
          <w:rStyle w:val="Hyperlink"/>
          <w:b/>
          <w:i/>
          <w:color w:val="auto"/>
          <w:u w:val="none"/>
        </w:rPr>
        <w:t xml:space="preserve"> sections</w:t>
      </w:r>
      <w:r w:rsidR="0087564A" w:rsidRPr="00314A42">
        <w:rPr>
          <w:rStyle w:val="Hyperlink"/>
          <w:b/>
          <w:i/>
          <w:color w:val="auto"/>
          <w:u w:val="none"/>
        </w:rPr>
        <w:t xml:space="preserve"> </w:t>
      </w:r>
      <w:hyperlink w:anchor="Section1a6" w:history="1">
        <w:r w:rsidR="0087564A" w:rsidRPr="00314A42">
          <w:rPr>
            <w:rStyle w:val="Hyperlink"/>
            <w:b/>
            <w:i/>
          </w:rPr>
          <w:t>1a.6</w:t>
        </w:r>
      </w:hyperlink>
      <w:r w:rsidR="0087564A" w:rsidRPr="00314A42">
        <w:rPr>
          <w:rStyle w:val="Hyperlink"/>
          <w:b/>
          <w:i/>
          <w:color w:val="auto"/>
          <w:u w:val="none"/>
        </w:rPr>
        <w:t xml:space="preserve"> and </w:t>
      </w:r>
      <w:hyperlink w:anchor="Section1a7" w:history="1">
        <w:r w:rsidR="0087564A" w:rsidRPr="00314A42">
          <w:rPr>
            <w:rStyle w:val="Hyperlink"/>
            <w:b/>
            <w:i/>
          </w:rPr>
          <w:t>1a.7</w:t>
        </w:r>
      </w:hyperlink>
      <w:r w:rsidR="00701CC3" w:rsidRPr="00314A42">
        <w:rPr>
          <w:rStyle w:val="Hyperlink"/>
          <w:b/>
          <w:i/>
          <w:color w:val="auto"/>
          <w:u w:val="none"/>
        </w:rPr>
        <w:t>;</w:t>
      </w:r>
      <w:r w:rsidR="0087564A" w:rsidRPr="00314A42">
        <w:rPr>
          <w:rStyle w:val="Hyperlink"/>
          <w:b/>
          <w:i/>
          <w:color w:val="auto"/>
          <w:u w:val="none"/>
        </w:rPr>
        <w:t xml:space="preserve"> </w:t>
      </w:r>
      <w:r w:rsidR="00B74629" w:rsidRPr="00314A42">
        <w:rPr>
          <w:rStyle w:val="Hyperlink"/>
          <w:b/>
          <w:i/>
          <w:color w:val="auto"/>
          <w:u w:val="none"/>
        </w:rPr>
        <w:t xml:space="preserve">if </w:t>
      </w:r>
      <w:r w:rsidR="00063601" w:rsidRPr="00314A42">
        <w:rPr>
          <w:rStyle w:val="Hyperlink"/>
          <w:b/>
          <w:i/>
          <w:color w:val="auto"/>
          <w:u w:val="none"/>
        </w:rPr>
        <w:t xml:space="preserve">another review </w:t>
      </w:r>
      <w:r w:rsidR="00B74629" w:rsidRPr="00314A42">
        <w:rPr>
          <w:rStyle w:val="Hyperlink"/>
          <w:b/>
          <w:i/>
          <w:color w:val="auto"/>
          <w:u w:val="none"/>
        </w:rPr>
        <w:t xml:space="preserve">does not exist, </w:t>
      </w:r>
      <w:r w:rsidR="00923295" w:rsidRPr="00314A42">
        <w:rPr>
          <w:rFonts w:cstheme="minorHAnsi"/>
          <w:b/>
          <w:i/>
        </w:rPr>
        <w:t xml:space="preserve">provide what is known </w:t>
      </w:r>
      <w:r w:rsidR="00701CC3" w:rsidRPr="00314A42">
        <w:rPr>
          <w:rFonts w:cstheme="minorHAnsi"/>
          <w:b/>
          <w:i/>
        </w:rPr>
        <w:t xml:space="preserve">from the guideline review of evidence </w:t>
      </w:r>
      <w:r w:rsidR="00923295" w:rsidRPr="00314A42">
        <w:rPr>
          <w:rFonts w:cstheme="minorHAnsi"/>
          <w:b/>
          <w:i/>
        </w:rPr>
        <w:t xml:space="preserve">in </w:t>
      </w:r>
      <w:hyperlink w:anchor="Section1a7" w:history="1">
        <w:r w:rsidR="009477D6" w:rsidRPr="00314A42">
          <w:rPr>
            <w:rStyle w:val="Hyperlink"/>
            <w:b/>
            <w:i/>
          </w:rPr>
          <w:t>1a.7</w:t>
        </w:r>
      </w:hyperlink>
    </w:p>
    <w:p w:rsidR="00736AEC" w:rsidRDefault="00736AEC" w:rsidP="00736AEC">
      <w:pPr>
        <w:rPr>
          <w:b/>
        </w:rPr>
      </w:pPr>
    </w:p>
    <w:p w:rsidR="00EE5AF6" w:rsidRDefault="00EE5AF6" w:rsidP="00307FA5">
      <w:pPr>
        <w:ind w:left="0" w:firstLine="0"/>
        <w:rPr>
          <w:color w:val="0000FF"/>
        </w:rPr>
      </w:pPr>
    </w:p>
    <w:p w:rsidR="00EE5AF6" w:rsidRDefault="00EE5AF6" w:rsidP="00307FA5">
      <w:pPr>
        <w:ind w:left="0" w:firstLine="0"/>
        <w:rPr>
          <w:color w:val="0000FF"/>
        </w:rPr>
      </w:pPr>
      <w:bookmarkStart w:id="7" w:name="Section1a5"/>
      <w:bookmarkEnd w:id="7"/>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544AE6" w:rsidRDefault="00E31A83" w:rsidP="00E31A83">
      <w:pPr>
        <w:autoSpaceDE w:val="0"/>
        <w:autoSpaceDN w:val="0"/>
        <w:adjustRightInd w:val="0"/>
        <w:rPr>
          <w:color w:val="0070C0"/>
        </w:rPr>
      </w:pPr>
      <w:r w:rsidRPr="00314A42">
        <w:rPr>
          <w:i/>
          <w:iCs/>
        </w:rPr>
        <w:t>Screening for Intimate Partner Violence and Abuse of Elderly and Vulnerable Adults</w:t>
      </w:r>
      <w:r w:rsidRPr="00314A42">
        <w:t xml:space="preserve">, Topic Page. U.S. Preventive Services Task Force. </w:t>
      </w:r>
      <w:r w:rsidR="00544AE6" w:rsidRPr="00314A42">
        <w:t>Recommendation Statement U.S. Preventive Services Task Force Annals of Internal Medicine, 158(6), 478-487</w:t>
      </w:r>
      <w:r w:rsidR="00544AE6" w:rsidRPr="008B59BD">
        <w:rPr>
          <w:color w:val="0070C0"/>
        </w:rPr>
        <w:t>.</w:t>
      </w:r>
    </w:p>
    <w:p w:rsidR="00544AE6" w:rsidRDefault="00544AE6" w:rsidP="00E31A83">
      <w:pPr>
        <w:autoSpaceDE w:val="0"/>
        <w:autoSpaceDN w:val="0"/>
        <w:adjustRightInd w:val="0"/>
        <w:rPr>
          <w:i/>
          <w:iCs/>
          <w:color w:val="0070C0"/>
        </w:rPr>
      </w:pPr>
    </w:p>
    <w:p w:rsidR="00E31A83" w:rsidRDefault="00544AE6" w:rsidP="008B59BD">
      <w:pPr>
        <w:autoSpaceDE w:val="0"/>
        <w:autoSpaceDN w:val="0"/>
        <w:adjustRightInd w:val="0"/>
      </w:pPr>
      <w:r w:rsidRPr="00AE7055">
        <w:rPr>
          <w:iCs/>
        </w:rPr>
        <w:t>URL:</w:t>
      </w:r>
      <w:r w:rsidRPr="00AE7055">
        <w:rPr>
          <w:i/>
          <w:iCs/>
        </w:rPr>
        <w:t xml:space="preserve"> </w:t>
      </w:r>
      <w:hyperlink r:id="rId15" w:history="1">
        <w:r w:rsidR="00946686" w:rsidRPr="002A6E53">
          <w:rPr>
            <w:rStyle w:val="Hyperlink"/>
          </w:rPr>
          <w:t>http://www.uspreventiveservicestaskforce.org/uspstf12/ipvelder/ipvelderfinalrs.htm</w:t>
        </w:r>
      </w:hyperlink>
    </w:p>
    <w:p w:rsidR="00E31A83" w:rsidRDefault="00E31A83" w:rsidP="008B59BD">
      <w:pPr>
        <w:autoSpaceDE w:val="0"/>
        <w:autoSpaceDN w:val="0"/>
        <w:adjustRightInd w:val="0"/>
        <w:rPr>
          <w:color w:val="0070C0"/>
        </w:rPr>
      </w:pPr>
    </w:p>
    <w:p w:rsidR="00D46DC5" w:rsidRPr="00314A42" w:rsidRDefault="00307FA5" w:rsidP="008B59BD">
      <w:pPr>
        <w:autoSpaceDE w:val="0"/>
        <w:autoSpaceDN w:val="0"/>
        <w:adjustRightInd w:val="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r w:rsidR="00AA6A0F">
        <w:t xml:space="preserve"> </w:t>
      </w:r>
      <w:r w:rsidR="00AA6A0F" w:rsidRPr="00314A42">
        <w:t>No numbering provided</w:t>
      </w:r>
      <w:r w:rsidR="00D46DC5" w:rsidRPr="00314A42">
        <w:t>; date is January 2013</w:t>
      </w:r>
    </w:p>
    <w:p w:rsidR="008B59BD" w:rsidRPr="00314A42" w:rsidRDefault="008B59BD" w:rsidP="008B59BD">
      <w:pPr>
        <w:autoSpaceDE w:val="0"/>
        <w:autoSpaceDN w:val="0"/>
        <w:adjustRightInd w:val="0"/>
      </w:pPr>
      <w:r w:rsidRPr="00314A42">
        <w:t xml:space="preserve"> The United States Preventive Services Task Force (USPSTF) concludes that the current evidence is insufficient to assess the balance of benefits and harms of screening all elderly or vulnerable adults (physically or mentally dysfunctional) for abuse and neglect</w:t>
      </w:r>
      <w:r w:rsidR="00D301B3" w:rsidRPr="00314A42">
        <w:t xml:space="preserve"> </w:t>
      </w:r>
    </w:p>
    <w:p w:rsidR="008B59BD" w:rsidRPr="00D53405" w:rsidRDefault="008B59BD" w:rsidP="008B59BD">
      <w:pPr>
        <w:ind w:left="0" w:firstLine="0"/>
        <w:rPr>
          <w:rFonts w:ascii="Arial" w:hAnsi="Arial" w:cs="Arial"/>
          <w:sz w:val="20"/>
          <w:szCs w:val="20"/>
        </w:rPr>
      </w:pPr>
    </w:p>
    <w:p w:rsidR="00AE7055" w:rsidRDefault="00307FA5" w:rsidP="00901758">
      <w:pPr>
        <w:autoSpaceDE w:val="0"/>
        <w:autoSpaceDN w:val="0"/>
        <w:adjustRightInd w:val="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901758" w:rsidRPr="00314A42">
        <w:t>:</w:t>
      </w:r>
    </w:p>
    <w:p w:rsidR="00901758" w:rsidRPr="00314A42" w:rsidRDefault="00901758" w:rsidP="00901758">
      <w:pPr>
        <w:autoSpaceDE w:val="0"/>
        <w:autoSpaceDN w:val="0"/>
        <w:adjustRightInd w:val="0"/>
      </w:pPr>
      <w:r w:rsidRPr="00314A42">
        <w:t xml:space="preserve"> I statement - The USPSTF concludes that the current evidence is insufficient to assess the balance of benefits and harms of the service.  Evidence is lacking, of poor quality, or conflicting, and the balance of benefits and harms cannot be determined.</w:t>
      </w:r>
    </w:p>
    <w:p w:rsidR="008A45F3" w:rsidRDefault="008A45F3" w:rsidP="00901758">
      <w:pPr>
        <w:autoSpaceDE w:val="0"/>
        <w:autoSpaceDN w:val="0"/>
        <w:adjustRightInd w:val="0"/>
      </w:pPr>
    </w:p>
    <w:p w:rsidR="00307FA5" w:rsidRPr="00095EC9" w:rsidRDefault="008A45F3" w:rsidP="00307FA5">
      <w:pPr>
        <w:ind w:left="0" w:firstLine="0"/>
      </w:pPr>
      <w:r w:rsidRPr="00030F43">
        <w:rPr>
          <w:b/>
          <w:color w:val="0000FF"/>
        </w:rPr>
        <w:t>1a.5.4.</w:t>
      </w:r>
      <w:r>
        <w:rPr>
          <w:b/>
          <w:color w:val="0000FF"/>
        </w:rPr>
        <w:t xml:space="preserve"> </w:t>
      </w:r>
      <w:r w:rsidR="00C54E40">
        <w:rPr>
          <w:b/>
        </w:rPr>
        <w:t>Provide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rsidR="00576055" w:rsidRPr="00314A42" w:rsidRDefault="00576055" w:rsidP="00576055">
      <w:pPr>
        <w:ind w:left="0" w:firstLine="0"/>
      </w:pPr>
      <w:proofErr w:type="gramStart"/>
      <w:r w:rsidRPr="00314A42">
        <w:rPr>
          <w:b/>
          <w:bCs/>
        </w:rPr>
        <w:t>A.</w:t>
      </w:r>
      <w:r w:rsidRPr="00314A42">
        <w:t>—</w:t>
      </w:r>
      <w:proofErr w:type="gramEnd"/>
      <w:r w:rsidRPr="00314A42">
        <w:t xml:space="preserve"> The USPSTF strongly recommends that clinicians provide [the service] to eligible patients. </w:t>
      </w:r>
      <w:r w:rsidRPr="00314A42">
        <w:rPr>
          <w:i/>
          <w:iCs/>
        </w:rPr>
        <w:t>The USPSTF found good evidence that [the service] improves important health outcomes and concludes that benefits substantially outweigh harms</w:t>
      </w:r>
      <w:r w:rsidRPr="00314A42">
        <w:t>.</w:t>
      </w:r>
    </w:p>
    <w:p w:rsidR="00576055" w:rsidRPr="00314A42" w:rsidRDefault="00576055" w:rsidP="00576055">
      <w:pPr>
        <w:ind w:left="0" w:firstLine="0"/>
      </w:pPr>
      <w:bookmarkStart w:id="8" w:name="brec"/>
      <w:bookmarkEnd w:id="8"/>
      <w:proofErr w:type="gramStart"/>
      <w:r w:rsidRPr="00314A42">
        <w:rPr>
          <w:b/>
          <w:bCs/>
        </w:rPr>
        <w:t>B.</w:t>
      </w:r>
      <w:r w:rsidRPr="00314A42">
        <w:t>—</w:t>
      </w:r>
      <w:proofErr w:type="gramEnd"/>
      <w:r w:rsidRPr="00314A42">
        <w:t xml:space="preserve"> The USPSTF recommends that clinicians provide [this service] to eligible patients. </w:t>
      </w:r>
      <w:r w:rsidRPr="00314A42">
        <w:rPr>
          <w:i/>
          <w:iCs/>
        </w:rPr>
        <w:t>The USPSTF found at least fair evidence that [the service] improves important health outcomes and concludes that benefits outweigh harms</w:t>
      </w:r>
      <w:r w:rsidRPr="00314A42">
        <w:t>.</w:t>
      </w:r>
    </w:p>
    <w:p w:rsidR="00576055" w:rsidRPr="00314A42" w:rsidRDefault="00576055" w:rsidP="00576055">
      <w:pPr>
        <w:ind w:left="0" w:firstLine="0"/>
      </w:pPr>
      <w:bookmarkStart w:id="9" w:name="crec"/>
      <w:bookmarkEnd w:id="9"/>
      <w:proofErr w:type="gramStart"/>
      <w:r w:rsidRPr="00314A42">
        <w:rPr>
          <w:b/>
          <w:bCs/>
        </w:rPr>
        <w:t>C.</w:t>
      </w:r>
      <w:r w:rsidRPr="00314A42">
        <w:t>—</w:t>
      </w:r>
      <w:proofErr w:type="gramEnd"/>
      <w:r w:rsidRPr="00314A42">
        <w:t xml:space="preserve"> The USPSTF makes no recommendation for or against routine provision of [the service]. </w:t>
      </w:r>
      <w:r w:rsidRPr="00314A42">
        <w:rPr>
          <w:i/>
          <w:iCs/>
        </w:rPr>
        <w:t>The USPSTF found at least fair evidence that [the service] can improve health outcomes but concludes that the balance of benefits and harms is too close to justify a general recommendation</w:t>
      </w:r>
      <w:r w:rsidRPr="00314A42">
        <w:t>.</w:t>
      </w:r>
    </w:p>
    <w:p w:rsidR="00576055" w:rsidRPr="00314A42" w:rsidRDefault="00576055" w:rsidP="00576055">
      <w:pPr>
        <w:ind w:left="0" w:firstLine="0"/>
        <w:rPr>
          <w:sz w:val="18"/>
          <w:szCs w:val="18"/>
        </w:rPr>
      </w:pPr>
      <w:bookmarkStart w:id="10" w:name="drec"/>
      <w:bookmarkEnd w:id="10"/>
      <w:proofErr w:type="gramStart"/>
      <w:r w:rsidRPr="00314A42">
        <w:rPr>
          <w:b/>
          <w:bCs/>
        </w:rPr>
        <w:t>D.</w:t>
      </w:r>
      <w:r w:rsidRPr="00314A42">
        <w:t>—</w:t>
      </w:r>
      <w:proofErr w:type="gramEnd"/>
      <w:r w:rsidRPr="00314A42">
        <w:t xml:space="preserve"> The USPSTF recommends against routinely providing [the service] to asymptomatic patients. </w:t>
      </w:r>
      <w:r w:rsidRPr="00314A42">
        <w:rPr>
          <w:i/>
          <w:iCs/>
        </w:rPr>
        <w:t>The USPSTF found at least fair evidence that [the service] is ineffective or that harms outweigh benefits</w:t>
      </w:r>
      <w:r w:rsidRPr="00314A42">
        <w:rPr>
          <w:sz w:val="18"/>
          <w:szCs w:val="18"/>
        </w:rPr>
        <w:t>.</w:t>
      </w:r>
    </w:p>
    <w:p w:rsidR="00576055" w:rsidRDefault="00576055" w:rsidP="00576055">
      <w:pPr>
        <w:pStyle w:val="NormalWeb"/>
        <w:rPr>
          <w:sz w:val="18"/>
          <w:szCs w:val="18"/>
        </w:rPr>
      </w:pPr>
      <w:bookmarkStart w:id="11" w:name="irec"/>
      <w:bookmarkEnd w:id="11"/>
    </w:p>
    <w:p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CC3ED5" w:rsidRDefault="00CA494A" w:rsidP="002E2177">
      <w:pPr>
        <w:ind w:left="432" w:hanging="432"/>
        <w:rPr>
          <w:u w:val="single"/>
        </w:rPr>
      </w:pPr>
      <w:r>
        <w:t xml:space="preserve">URL: </w:t>
      </w:r>
      <w:hyperlink r:id="rId16" w:history="1">
        <w:r w:rsidRPr="00DA4B7F">
          <w:rPr>
            <w:rStyle w:val="Hyperlink"/>
          </w:rPr>
          <w:t>http://www.uspreventiveservicestaskforce.org/uspstf/grades.htm</w:t>
        </w:r>
      </w:hyperlink>
    </w:p>
    <w:p w:rsidR="00CA494A" w:rsidRDefault="00CA494A" w:rsidP="002E2177">
      <w:pPr>
        <w:ind w:left="432" w:hanging="432"/>
        <w:rPr>
          <w:b/>
          <w:i/>
          <w:highlight w:val="green"/>
        </w:rPr>
      </w:pPr>
    </w:p>
    <w:p w:rsidR="00EE5AF6" w:rsidRPr="00314A42" w:rsidRDefault="00923295" w:rsidP="002E2177">
      <w:pPr>
        <w:ind w:left="432" w:hanging="432"/>
        <w:rPr>
          <w:i/>
        </w:rPr>
      </w:pPr>
      <w:r w:rsidRPr="00314A42">
        <w:rPr>
          <w:b/>
          <w:i/>
        </w:rPr>
        <w:t xml:space="preserve">Complete section </w:t>
      </w:r>
      <w:hyperlink w:anchor="Section1a7" w:history="1">
        <w:r w:rsidR="009477D6" w:rsidRPr="00314A42">
          <w:rPr>
            <w:rStyle w:val="Hyperlink"/>
            <w:b/>
            <w:i/>
          </w:rPr>
          <w:t>1a.7</w:t>
        </w:r>
      </w:hyperlink>
    </w:p>
    <w:p w:rsidR="00EE5AF6" w:rsidRPr="00314A42" w:rsidRDefault="00EE5AF6" w:rsidP="002E2177">
      <w:pPr>
        <w:ind w:left="432" w:hanging="432"/>
        <w:rPr>
          <w:b/>
          <w:color w:val="0000FF"/>
        </w:rPr>
      </w:pPr>
    </w:p>
    <w:p w:rsidR="00EE5AF6" w:rsidRPr="00314A42" w:rsidRDefault="00EE5AF6" w:rsidP="002E2177">
      <w:pPr>
        <w:ind w:left="432" w:hanging="432"/>
      </w:pPr>
      <w:bookmarkStart w:id="12" w:name="Section1a6"/>
      <w:bookmarkEnd w:id="12"/>
      <w:r w:rsidRPr="00314A42">
        <w:rPr>
          <w:b/>
          <w:color w:val="0000FF"/>
        </w:rPr>
        <w:t>1</w:t>
      </w:r>
      <w:r w:rsidR="009E37BD" w:rsidRPr="00314A42">
        <w:rPr>
          <w:b/>
          <w:color w:val="0000FF"/>
        </w:rPr>
        <w:t>a</w:t>
      </w:r>
      <w:r w:rsidRPr="00314A42">
        <w:rPr>
          <w:b/>
          <w:color w:val="0000FF"/>
        </w:rPr>
        <w:t>.6</w:t>
      </w:r>
      <w:r w:rsidR="00CB06C9" w:rsidRPr="00314A42">
        <w:rPr>
          <w:b/>
          <w:color w:val="0000FF"/>
        </w:rPr>
        <w:t>.</w:t>
      </w:r>
      <w:r w:rsidRPr="00314A42">
        <w:rPr>
          <w:b/>
          <w:color w:val="0000FF"/>
        </w:rPr>
        <w:t xml:space="preserve"> </w:t>
      </w:r>
      <w:r w:rsidR="0039609A" w:rsidRPr="00314A42">
        <w:rPr>
          <w:b/>
        </w:rPr>
        <w:t xml:space="preserve">OTHER </w:t>
      </w:r>
      <w:r w:rsidRPr="00314A42">
        <w:rPr>
          <w:b/>
        </w:rPr>
        <w:t>SYSTEMATIC REVIEW OF THE BODY OF EVIDENCE</w:t>
      </w:r>
    </w:p>
    <w:p w:rsidR="00EE5AF6" w:rsidRPr="00314A42" w:rsidRDefault="00EE5AF6" w:rsidP="00EE5AF6">
      <w:pPr>
        <w:ind w:left="0" w:firstLine="0"/>
      </w:pPr>
      <w:r w:rsidRPr="00314A42">
        <w:rPr>
          <w:b/>
          <w:color w:val="0000FF"/>
        </w:rPr>
        <w:t>1</w:t>
      </w:r>
      <w:r w:rsidR="009E37BD" w:rsidRPr="00314A42">
        <w:rPr>
          <w:b/>
          <w:color w:val="0000FF"/>
        </w:rPr>
        <w:t>a</w:t>
      </w:r>
      <w:r w:rsidRPr="00314A42">
        <w:rPr>
          <w:b/>
          <w:color w:val="0000FF"/>
        </w:rPr>
        <w:t>.6.1.</w:t>
      </w:r>
      <w:r w:rsidRPr="00314A42">
        <w:t xml:space="preserve"> </w:t>
      </w:r>
      <w:r w:rsidRPr="00314A42">
        <w:rPr>
          <w:b/>
        </w:rPr>
        <w:t>Citation</w:t>
      </w:r>
      <w:r w:rsidRPr="00314A42">
        <w:t xml:space="preserve"> (</w:t>
      </w:r>
      <w:r w:rsidRPr="00314A42">
        <w:rPr>
          <w:i/>
        </w:rPr>
        <w:t>including date</w:t>
      </w:r>
      <w:r w:rsidRPr="00314A42">
        <w:t>)</w:t>
      </w:r>
      <w:r w:rsidR="00EA79C9" w:rsidRPr="00314A42">
        <w:t xml:space="preserve"> and </w:t>
      </w:r>
      <w:r w:rsidR="00EA79C9" w:rsidRPr="00314A42">
        <w:rPr>
          <w:b/>
        </w:rPr>
        <w:t>URL</w:t>
      </w:r>
      <w:r w:rsidR="00EA79C9" w:rsidRPr="00314A42">
        <w:t xml:space="preserve"> (</w:t>
      </w:r>
      <w:r w:rsidR="00EA79C9" w:rsidRPr="00314A42">
        <w:rPr>
          <w:i/>
        </w:rPr>
        <w:t>if available online</w:t>
      </w:r>
      <w:r w:rsidR="00EA79C9" w:rsidRPr="00314A42">
        <w:t xml:space="preserve">): </w:t>
      </w:r>
      <w:r w:rsidRPr="00314A42">
        <w:t xml:space="preserve"> </w:t>
      </w:r>
    </w:p>
    <w:p w:rsidR="00EE5AF6" w:rsidRPr="00314A42" w:rsidRDefault="00EE5AF6" w:rsidP="00EE5AF6">
      <w:pPr>
        <w:ind w:left="0" w:firstLine="0"/>
        <w:rPr>
          <w:rFonts w:ascii="Arial" w:hAnsi="Arial" w:cs="Arial"/>
          <w:sz w:val="20"/>
          <w:szCs w:val="20"/>
        </w:rPr>
      </w:pPr>
    </w:p>
    <w:p w:rsidR="00EE5AF6" w:rsidRPr="00314A42" w:rsidRDefault="00EE5AF6" w:rsidP="00EE5AF6">
      <w:pPr>
        <w:ind w:left="0" w:firstLine="0"/>
      </w:pPr>
      <w:r w:rsidRPr="00314A42">
        <w:rPr>
          <w:b/>
          <w:color w:val="0000FF"/>
        </w:rPr>
        <w:t>1</w:t>
      </w:r>
      <w:r w:rsidR="009E37BD" w:rsidRPr="00314A42">
        <w:rPr>
          <w:b/>
          <w:color w:val="0000FF"/>
        </w:rPr>
        <w:t>a</w:t>
      </w:r>
      <w:r w:rsidR="00EA79C9" w:rsidRPr="00314A42">
        <w:rPr>
          <w:b/>
          <w:color w:val="0000FF"/>
        </w:rPr>
        <w:t>.6.2</w:t>
      </w:r>
      <w:r w:rsidRPr="00314A42">
        <w:rPr>
          <w:b/>
          <w:color w:val="0000FF"/>
        </w:rPr>
        <w:t>.</w:t>
      </w:r>
      <w:r w:rsidRPr="00314A42">
        <w:t xml:space="preserve"> </w:t>
      </w:r>
      <w:r w:rsidR="00030F43" w:rsidRPr="00314A42">
        <w:rPr>
          <w:b/>
        </w:rPr>
        <w:t>Citation and</w:t>
      </w:r>
      <w:r w:rsidR="00030F43" w:rsidRPr="00314A42">
        <w:t xml:space="preserve"> </w:t>
      </w:r>
      <w:r w:rsidR="00C84623" w:rsidRPr="00314A42">
        <w:rPr>
          <w:b/>
        </w:rPr>
        <w:t xml:space="preserve">URL for methodology for evidence review and grading </w:t>
      </w:r>
      <w:r w:rsidR="00C84623" w:rsidRPr="00314A42">
        <w:t>(</w:t>
      </w:r>
      <w:r w:rsidR="00C84623" w:rsidRPr="00314A42">
        <w:rPr>
          <w:i/>
        </w:rPr>
        <w:t xml:space="preserve">if </w:t>
      </w:r>
      <w:r w:rsidR="00030F43" w:rsidRPr="00314A42">
        <w:rPr>
          <w:i/>
        </w:rPr>
        <w:t>different from 1a.6.1</w:t>
      </w:r>
      <w:r w:rsidR="00C84623" w:rsidRPr="00314A42">
        <w:t>)</w:t>
      </w:r>
      <w:r w:rsidR="00C84623" w:rsidRPr="00314A42">
        <w:rPr>
          <w:b/>
        </w:rPr>
        <w:t>:</w:t>
      </w:r>
    </w:p>
    <w:p w:rsidR="005D0FDB" w:rsidRPr="00314A42" w:rsidRDefault="005D0FDB" w:rsidP="00EE5AF6">
      <w:pPr>
        <w:ind w:left="0" w:firstLine="0"/>
      </w:pPr>
    </w:p>
    <w:p w:rsidR="00C84623" w:rsidRDefault="00C84623" w:rsidP="00EE5AF6">
      <w:pPr>
        <w:ind w:left="0" w:firstLine="0"/>
      </w:pPr>
      <w:r w:rsidRPr="00314A42">
        <w:rPr>
          <w:b/>
          <w:i/>
        </w:rPr>
        <w:t xml:space="preserve">Complete section </w:t>
      </w:r>
      <w:hyperlink w:anchor="Section1a7" w:history="1">
        <w:r w:rsidRPr="00314A42">
          <w:rPr>
            <w:rStyle w:val="Hyperlink"/>
            <w:b/>
            <w:i/>
          </w:rPr>
          <w:t>1a.7</w:t>
        </w:r>
      </w:hyperlink>
    </w:p>
    <w:p w:rsidR="00C84623" w:rsidRDefault="00C84623" w:rsidP="00EE5AF6">
      <w:pPr>
        <w:ind w:left="0" w:firstLine="0"/>
        <w:rPr>
          <w:b/>
          <w:color w:val="0000FF"/>
        </w:rPr>
      </w:pPr>
    </w:p>
    <w:p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AE7055"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proofErr w:type="gramStart"/>
      <w:r>
        <w:rPr>
          <w:b/>
        </w:rPr>
        <w:t>What</w:t>
      </w:r>
      <w:proofErr w:type="gramEnd"/>
      <w:r>
        <w:rPr>
          <w:b/>
        </w:rPr>
        <w:t xml:space="preserve"> was the specific structure, treatment, intervention, service, or intermediate outcome addressed in the evidence review?</w:t>
      </w:r>
      <w:r w:rsidRPr="00DA7FA2">
        <w:t xml:space="preserve"> </w:t>
      </w:r>
      <w:r w:rsidR="00086038">
        <w:t xml:space="preserve"> </w:t>
      </w:r>
    </w:p>
    <w:p w:rsidR="00EE5AF6" w:rsidRPr="00314A42" w:rsidRDefault="00086038" w:rsidP="007923D5">
      <w:pPr>
        <w:ind w:left="540" w:hanging="540"/>
      </w:pPr>
      <w:r w:rsidRPr="00314A42">
        <w:rPr>
          <w:iCs/>
        </w:rPr>
        <w:t>The information in the following questions is based on the USPSTF review cited in sections 1a.5 unless otherwise specified</w:t>
      </w:r>
      <w:r w:rsidRPr="00314A42">
        <w:t>.</w:t>
      </w:r>
    </w:p>
    <w:p w:rsidR="00086038" w:rsidRPr="00314A42" w:rsidRDefault="005C26FB" w:rsidP="00B95678">
      <w:pPr>
        <w:ind w:left="450" w:firstLine="0"/>
        <w:rPr>
          <w:iCs/>
        </w:rPr>
      </w:pPr>
      <w:r w:rsidRPr="00314A42">
        <w:rPr>
          <w:iCs/>
        </w:rPr>
        <w:t>S</w:t>
      </w:r>
      <w:r w:rsidR="00A91708" w:rsidRPr="00314A42">
        <w:rPr>
          <w:iCs/>
        </w:rPr>
        <w:t>creening</w:t>
      </w:r>
      <w:r w:rsidR="007B0998" w:rsidRPr="00314A42">
        <w:rPr>
          <w:iCs/>
        </w:rPr>
        <w:t xml:space="preserve"> </w:t>
      </w:r>
      <w:r w:rsidRPr="00314A42">
        <w:rPr>
          <w:iCs/>
        </w:rPr>
        <w:t>women of childbearing age and elderly and vulnerable adults f</w:t>
      </w:r>
      <w:r w:rsidR="007B0998" w:rsidRPr="00314A42">
        <w:rPr>
          <w:iCs/>
        </w:rPr>
        <w:t xml:space="preserve">or </w:t>
      </w:r>
      <w:r w:rsidRPr="00314A42">
        <w:rPr>
          <w:iCs/>
        </w:rPr>
        <w:t>intimate partner violence (IPV)</w:t>
      </w:r>
      <w:r w:rsidR="007B0998" w:rsidRPr="00314A42">
        <w:rPr>
          <w:iCs/>
        </w:rPr>
        <w:t xml:space="preserve"> and elderly and vulnerab</w:t>
      </w:r>
      <w:r w:rsidR="00A91708" w:rsidRPr="00314A42">
        <w:rPr>
          <w:iCs/>
        </w:rPr>
        <w:t>le adults for abuse and neglect</w:t>
      </w:r>
      <w:r w:rsidRPr="00314A42">
        <w:rPr>
          <w:iCs/>
        </w:rPr>
        <w:t xml:space="preserve"> was studied for its benefits of detection and early intervention</w:t>
      </w:r>
      <w:r w:rsidR="00A91708" w:rsidRPr="00314A42">
        <w:rPr>
          <w:iCs/>
        </w:rPr>
        <w:t xml:space="preserve">. It also </w:t>
      </w:r>
      <w:r w:rsidR="007B0998" w:rsidRPr="00314A42">
        <w:rPr>
          <w:iCs/>
        </w:rPr>
        <w:t xml:space="preserve">examined the accuracy of screening tools for identifying IPV </w:t>
      </w:r>
      <w:r w:rsidRPr="00314A42">
        <w:rPr>
          <w:iCs/>
        </w:rPr>
        <w:t>and elder abuse.</w:t>
      </w:r>
    </w:p>
    <w:p w:rsidR="005C26FB" w:rsidRDefault="005C26FB" w:rsidP="00D34423">
      <w:pPr>
        <w:ind w:left="0" w:firstLine="0"/>
        <w:rPr>
          <w:i/>
          <w:iCs/>
          <w:color w:val="0070C0"/>
        </w:rPr>
      </w:pPr>
    </w:p>
    <w:p w:rsidR="00095EC9" w:rsidRDefault="00EE5AF6" w:rsidP="007B0998">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086038" w:rsidRDefault="00086038" w:rsidP="007B0998">
      <w:pPr>
        <w:ind w:left="0" w:firstLine="0"/>
      </w:pPr>
      <w:r w:rsidRPr="00314A42">
        <w:rPr>
          <w:iCs/>
        </w:rPr>
        <w:t>The USPSTF concludes that the benefits and harms of screening elderly or vulnerable adults for abuse are uncertain, and that the balance of benefits and harms cannot be determined</w:t>
      </w:r>
      <w:r>
        <w:rPr>
          <w:sz w:val="18"/>
          <w:szCs w:val="18"/>
        </w:rPr>
        <w:t>.</w:t>
      </w:r>
    </w:p>
    <w:p w:rsidR="00297E30" w:rsidRPr="00D34423" w:rsidRDefault="00297E30" w:rsidP="00073CE8">
      <w:pPr>
        <w:ind w:left="0" w:firstLine="0"/>
        <w:rPr>
          <w:i/>
          <w:iCs/>
          <w:color w:val="0070C0"/>
        </w:rPr>
      </w:pPr>
    </w:p>
    <w:p w:rsidR="006E6D67" w:rsidRDefault="00095EC9" w:rsidP="00E20C12">
      <w:pPr>
        <w:spacing w:before="95"/>
        <w:ind w:left="0" w:firstLine="0"/>
        <w:rPr>
          <w:b/>
        </w:rPr>
      </w:pPr>
      <w:r w:rsidRPr="001A34A7">
        <w:rPr>
          <w:b/>
          <w:noProof/>
        </w:rPr>
        <w:t xml:space="preserve">1a.7.3. </w:t>
      </w:r>
      <w:r w:rsidR="00EA79C9" w:rsidRPr="001A34A7">
        <w:rPr>
          <w:b/>
          <w:noProof/>
        </w:rPr>
        <w:t xml:space="preserve">Provide all </w:t>
      </w:r>
      <w:r w:rsidR="00205857" w:rsidRPr="001A34A7">
        <w:rPr>
          <w:b/>
          <w:noProof/>
        </w:rPr>
        <w:t xml:space="preserve">other </w:t>
      </w:r>
      <w:r w:rsidR="00EA79C9" w:rsidRPr="001A34A7">
        <w:rPr>
          <w:b/>
          <w:noProof/>
        </w:rPr>
        <w:t xml:space="preserve">grades and associated definitions for strength of the evidence in the </w:t>
      </w:r>
      <w:r w:rsidR="00C54E40" w:rsidRPr="001A34A7">
        <w:rPr>
          <w:b/>
          <w:noProof/>
        </w:rPr>
        <w:t>grading system</w:t>
      </w:r>
      <w:r w:rsidR="00C54E40">
        <w:rPr>
          <w:b/>
        </w:rPr>
        <w:t>.</w:t>
      </w:r>
    </w:p>
    <w:p w:rsidR="006E6D67" w:rsidRPr="007923D5" w:rsidRDefault="006E6D67" w:rsidP="00946686">
      <w:pPr>
        <w:ind w:left="0" w:firstLine="0"/>
        <w:rPr>
          <w:b/>
          <w:iCs/>
        </w:rPr>
      </w:pPr>
      <w:r w:rsidRPr="007923D5">
        <w:rPr>
          <w:b/>
          <w:iCs/>
        </w:rPr>
        <w:t>Levels of Certainty Regarding Net Benefit</w:t>
      </w:r>
    </w:p>
    <w:p w:rsidR="006E6D67" w:rsidRPr="00314A42" w:rsidRDefault="006E6D67" w:rsidP="00946686">
      <w:pPr>
        <w:ind w:left="0" w:firstLine="0"/>
        <w:rPr>
          <w:iCs/>
        </w:rPr>
      </w:pPr>
      <w:r w:rsidRPr="007923D5">
        <w:rPr>
          <w:iCs/>
          <w:u w:val="single"/>
        </w:rPr>
        <w:t>High</w:t>
      </w:r>
      <w:r w:rsidRPr="00AE7055">
        <w:rPr>
          <w:b/>
          <w:iCs/>
        </w:rPr>
        <w:t>:</w:t>
      </w:r>
      <w:r w:rsidRPr="00314A42">
        <w:rPr>
          <w:iCs/>
        </w:rPr>
        <w:t xml:space="preserve"> The available evidence usually includes consistent results from well-designed, well-conducted studies in representative primary care populations. These studies assess the effects of the preventive service on health outcomes. This conclusion is therefore unlikely to be strongly affected by the results of future studies. </w:t>
      </w:r>
    </w:p>
    <w:p w:rsidR="006E6D67" w:rsidRPr="00314A42" w:rsidRDefault="006E6D67" w:rsidP="00946686">
      <w:pPr>
        <w:ind w:left="0" w:firstLine="0"/>
        <w:rPr>
          <w:iCs/>
        </w:rPr>
      </w:pPr>
      <w:r w:rsidRPr="007923D5">
        <w:rPr>
          <w:iCs/>
          <w:u w:val="single"/>
        </w:rPr>
        <w:t>Moderate</w:t>
      </w:r>
      <w:r w:rsidRPr="00314A42">
        <w:rPr>
          <w:iCs/>
        </w:rPr>
        <w:t>: The available evidence is sufficient to determine the effects of the preventive service on health outcomes, but confidence in the estimate is constrained by such factors as:</w:t>
      </w:r>
    </w:p>
    <w:p w:rsidR="006E6D67" w:rsidRPr="00314A42" w:rsidRDefault="006E6D67" w:rsidP="00946686">
      <w:pPr>
        <w:ind w:left="0" w:firstLine="0"/>
        <w:rPr>
          <w:iCs/>
        </w:rPr>
      </w:pPr>
      <w:r w:rsidRPr="00314A42">
        <w:rPr>
          <w:iCs/>
        </w:rPr>
        <w:t xml:space="preserve">• The number, size, or quality of individual studies. </w:t>
      </w:r>
    </w:p>
    <w:p w:rsidR="006E6D67" w:rsidRPr="00314A42" w:rsidRDefault="006E6D67" w:rsidP="00946686">
      <w:pPr>
        <w:ind w:left="0" w:firstLine="0"/>
        <w:rPr>
          <w:iCs/>
        </w:rPr>
      </w:pPr>
      <w:r w:rsidRPr="00314A42">
        <w:rPr>
          <w:iCs/>
        </w:rPr>
        <w:t xml:space="preserve">• Inconsistency of findings across individual studies. </w:t>
      </w:r>
    </w:p>
    <w:p w:rsidR="006E6D67" w:rsidRPr="00314A42" w:rsidRDefault="006E6D67" w:rsidP="00946686">
      <w:pPr>
        <w:ind w:left="0" w:firstLine="0"/>
        <w:rPr>
          <w:iCs/>
        </w:rPr>
      </w:pPr>
      <w:r w:rsidRPr="00314A42">
        <w:rPr>
          <w:iCs/>
        </w:rPr>
        <w:t xml:space="preserve">• Limited generalizability of findings to routine primary care practice. </w:t>
      </w:r>
    </w:p>
    <w:p w:rsidR="006E6D67" w:rsidRPr="00314A42" w:rsidRDefault="006E6D67" w:rsidP="00946686">
      <w:pPr>
        <w:ind w:left="0" w:firstLine="0"/>
        <w:rPr>
          <w:iCs/>
        </w:rPr>
      </w:pPr>
      <w:r w:rsidRPr="00314A42">
        <w:rPr>
          <w:iCs/>
        </w:rPr>
        <w:t xml:space="preserve">• Lack of coherence in the chain of evidence. </w:t>
      </w:r>
    </w:p>
    <w:p w:rsidR="006E6D67" w:rsidRPr="00314A42" w:rsidRDefault="006E6D67" w:rsidP="00946686">
      <w:pPr>
        <w:ind w:left="0" w:firstLine="0"/>
        <w:rPr>
          <w:iCs/>
        </w:rPr>
      </w:pPr>
      <w:r w:rsidRPr="00314A42">
        <w:rPr>
          <w:iCs/>
        </w:rPr>
        <w:t xml:space="preserve">As more information becomes available, the magnitude or direction of the observed effect could change, and this change may be large enough to alter the conclusion </w:t>
      </w:r>
      <w:r w:rsidRPr="007923D5">
        <w:rPr>
          <w:iCs/>
          <w:u w:val="single"/>
        </w:rPr>
        <w:t>Low</w:t>
      </w:r>
      <w:r w:rsidRPr="00AE7055">
        <w:rPr>
          <w:b/>
          <w:iCs/>
        </w:rPr>
        <w:t>:</w:t>
      </w:r>
      <w:r w:rsidRPr="00314A42">
        <w:rPr>
          <w:iCs/>
        </w:rPr>
        <w:t xml:space="preserve"> The available evidence is insufficient to assess effects on health outcomes. Evidence is insufficient because of: </w:t>
      </w:r>
    </w:p>
    <w:p w:rsidR="006E6D67" w:rsidRPr="00314A42" w:rsidRDefault="006E6D67" w:rsidP="00946686">
      <w:pPr>
        <w:ind w:left="0" w:firstLine="0"/>
        <w:rPr>
          <w:iCs/>
        </w:rPr>
      </w:pPr>
      <w:r w:rsidRPr="00314A42">
        <w:rPr>
          <w:iCs/>
        </w:rPr>
        <w:t xml:space="preserve">• The limited number or size of studies. </w:t>
      </w:r>
    </w:p>
    <w:p w:rsidR="006E6D67" w:rsidRPr="00314A42" w:rsidRDefault="006E6D67" w:rsidP="00946686">
      <w:pPr>
        <w:ind w:left="0" w:firstLine="0"/>
        <w:rPr>
          <w:iCs/>
        </w:rPr>
      </w:pPr>
      <w:r w:rsidRPr="00314A42">
        <w:rPr>
          <w:iCs/>
        </w:rPr>
        <w:t xml:space="preserve">• Important flaws in study design or methods. </w:t>
      </w:r>
    </w:p>
    <w:p w:rsidR="006E6D67" w:rsidRPr="00314A42" w:rsidRDefault="006E6D67" w:rsidP="00946686">
      <w:pPr>
        <w:ind w:left="0" w:firstLine="0"/>
        <w:rPr>
          <w:iCs/>
        </w:rPr>
      </w:pPr>
      <w:r w:rsidRPr="00314A42">
        <w:rPr>
          <w:iCs/>
        </w:rPr>
        <w:t xml:space="preserve">• Inconsistency of findings across individual studies. </w:t>
      </w:r>
    </w:p>
    <w:p w:rsidR="006E6D67" w:rsidRPr="00314A42" w:rsidRDefault="006E6D67" w:rsidP="00946686">
      <w:pPr>
        <w:ind w:left="0" w:firstLine="0"/>
        <w:rPr>
          <w:iCs/>
        </w:rPr>
      </w:pPr>
      <w:r w:rsidRPr="00314A42">
        <w:rPr>
          <w:iCs/>
        </w:rPr>
        <w:t xml:space="preserve">• Gaps in the chain of evidence. </w:t>
      </w:r>
    </w:p>
    <w:p w:rsidR="006E6D67" w:rsidRPr="00314A42" w:rsidRDefault="006E6D67" w:rsidP="00946686">
      <w:pPr>
        <w:ind w:left="0" w:firstLine="0"/>
        <w:rPr>
          <w:iCs/>
        </w:rPr>
      </w:pPr>
      <w:r w:rsidRPr="00314A42">
        <w:rPr>
          <w:iCs/>
        </w:rPr>
        <w:t xml:space="preserve">• Findings not generalizable to routine primary care practice. </w:t>
      </w:r>
    </w:p>
    <w:p w:rsidR="006E6D67" w:rsidRPr="00314A42" w:rsidRDefault="006E6D67" w:rsidP="00946686">
      <w:pPr>
        <w:ind w:left="0" w:firstLine="0"/>
        <w:rPr>
          <w:iCs/>
        </w:rPr>
      </w:pPr>
      <w:r w:rsidRPr="00314A42">
        <w:rPr>
          <w:iCs/>
        </w:rPr>
        <w:lastRenderedPageBreak/>
        <w:t xml:space="preserve">• Lack of information on important health outcomes. </w:t>
      </w:r>
    </w:p>
    <w:p w:rsidR="006E6D67" w:rsidRPr="00314A42" w:rsidRDefault="006E6D67" w:rsidP="00946686">
      <w:pPr>
        <w:ind w:left="0" w:firstLine="0"/>
        <w:rPr>
          <w:iCs/>
        </w:rPr>
      </w:pPr>
      <w:r w:rsidRPr="00314A42">
        <w:rPr>
          <w:iCs/>
        </w:rPr>
        <w:t>More information may allow estimation of effects on health outcomes.</w:t>
      </w:r>
    </w:p>
    <w:p w:rsidR="006E6D67" w:rsidRPr="00946686" w:rsidRDefault="006E6D67" w:rsidP="00946686">
      <w:pPr>
        <w:ind w:left="0" w:firstLine="0"/>
        <w:rPr>
          <w:i/>
          <w:iCs/>
          <w:color w:val="0070C0"/>
        </w:rPr>
      </w:pPr>
      <w:r w:rsidRPr="00946686">
        <w:rPr>
          <w:i/>
          <w:iCs/>
          <w:color w:val="0070C0"/>
        </w:rPr>
        <w:t xml:space="preserve"> </w:t>
      </w:r>
    </w:p>
    <w:p w:rsidR="00496AF8" w:rsidRPr="00E51798" w:rsidRDefault="00496AF8" w:rsidP="002E2177">
      <w:pPr>
        <w:ind w:left="432" w:hanging="432"/>
      </w:pPr>
      <w:bookmarkStart w:id="13" w:name="Section1a7"/>
      <w:bookmarkEnd w:id="13"/>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iCs/>
          </w:rPr>
          <w:id w:val="-1666395719"/>
        </w:sdtPr>
        <w:sdtEndPr/>
        <w:sdtContent>
          <w:r w:rsidR="00325B71" w:rsidRPr="00314A42">
            <w:rPr>
              <w:iCs/>
            </w:rPr>
            <w:t>2002- 2012</w:t>
          </w:r>
          <w:r w:rsidR="00314A42">
            <w:rPr>
              <w:iCs/>
            </w:rPr>
            <w:t xml:space="preserve">. </w:t>
          </w:r>
          <w:r w:rsidR="000C6A92" w:rsidRPr="00314A42">
            <w:rPr>
              <w:iCs/>
            </w:rPr>
            <w:t xml:space="preserve"> This includes studies of both childbearing women and vulnerable adults.  The date range for </w:t>
          </w:r>
          <w:r w:rsidR="00D301B3" w:rsidRPr="00314A42">
            <w:rPr>
              <w:iCs/>
            </w:rPr>
            <w:t xml:space="preserve">evidence related </w:t>
          </w:r>
          <w:r w:rsidR="006E6D67" w:rsidRPr="00314A42">
            <w:rPr>
              <w:iCs/>
            </w:rPr>
            <w:t xml:space="preserve">only </w:t>
          </w:r>
          <w:r w:rsidR="00D301B3" w:rsidRPr="00314A42">
            <w:rPr>
              <w:iCs/>
            </w:rPr>
            <w:t xml:space="preserve">to </w:t>
          </w:r>
          <w:r w:rsidR="000C6A92" w:rsidRPr="00314A42">
            <w:rPr>
              <w:iCs/>
            </w:rPr>
            <w:t>abused and vulnerable adults is 2006-2008</w:t>
          </w:r>
          <w:r w:rsidR="0089390C" w:rsidRPr="00314A42">
            <w:rPr>
              <w:iCs/>
            </w:rPr>
            <w:t xml:space="preserve">. </w:t>
          </w:r>
        </w:sdtContent>
      </w:sdt>
      <w:r w:rsidR="0089390C" w:rsidRPr="00314A42">
        <w:rPr>
          <w:i/>
          <w:iCs/>
        </w:rPr>
        <w:t xml:space="preserve"> </w:t>
      </w:r>
    </w:p>
    <w:p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AE7055" w:rsidRDefault="001B772D" w:rsidP="00A71F12">
      <w:pPr>
        <w:ind w:left="432" w:hanging="432"/>
        <w:rPr>
          <w:noProof/>
        </w:rPr>
      </w:pPr>
      <w:r w:rsidRPr="00325B71">
        <w:rPr>
          <w:b/>
          <w:noProof/>
          <w:color w:val="0000FF"/>
        </w:rPr>
        <w:t>1</w:t>
      </w:r>
      <w:r w:rsidR="00837121" w:rsidRPr="00325B71">
        <w:rPr>
          <w:b/>
          <w:noProof/>
          <w:color w:val="0000FF"/>
        </w:rPr>
        <w:t>a</w:t>
      </w:r>
      <w:r w:rsidRPr="00325B71">
        <w:rPr>
          <w:b/>
          <w:noProof/>
          <w:color w:val="0000FF"/>
        </w:rPr>
        <w:t>.</w:t>
      </w:r>
      <w:r w:rsidR="00EE5AF6" w:rsidRPr="00325B71">
        <w:rPr>
          <w:b/>
          <w:noProof/>
          <w:color w:val="0000FF"/>
        </w:rPr>
        <w:t>7.</w:t>
      </w:r>
      <w:r w:rsidR="00095EC9" w:rsidRPr="00325B71">
        <w:rPr>
          <w:b/>
          <w:noProof/>
          <w:color w:val="0000FF"/>
        </w:rPr>
        <w:t>5</w:t>
      </w:r>
      <w:r w:rsidRPr="00CB06C9">
        <w:rPr>
          <w:b/>
          <w:noProof/>
          <w:color w:val="0000FF"/>
        </w:rPr>
        <w:t>.</w:t>
      </w:r>
      <w:r w:rsidRPr="00E1664B">
        <w:rPr>
          <w:i/>
          <w:noProof/>
          <w:color w:val="0000FF"/>
        </w:rPr>
        <w:t xml:space="preserve"> </w:t>
      </w:r>
      <w:r w:rsidR="00496AF8" w:rsidRPr="00325B71">
        <w:rPr>
          <w:b/>
        </w:rPr>
        <w:t>How many and what type of study designs are in</w:t>
      </w:r>
      <w:r w:rsidR="006F760B" w:rsidRPr="00325B71">
        <w:rPr>
          <w:b/>
        </w:rPr>
        <w:t>c</w:t>
      </w:r>
      <w:r w:rsidR="00496AF8" w:rsidRPr="00325B71">
        <w:rPr>
          <w:b/>
        </w:rPr>
        <w:t>luded in the body of evidence</w:t>
      </w:r>
      <w:r w:rsidR="00496AF8" w:rsidRPr="001B772D">
        <w:rPr>
          <w:noProof/>
        </w:rPr>
        <w:t>? (</w:t>
      </w:r>
      <w:r w:rsidR="00496AF8" w:rsidRPr="00325B71">
        <w:rPr>
          <w:i/>
          <w:noProof/>
          <w:sz w:val="18"/>
        </w:rPr>
        <w:t>e.g., 3 randomized controlled trials and 1 observational study</w:t>
      </w:r>
      <w:r w:rsidR="00496AF8" w:rsidRPr="00325B71">
        <w:rPr>
          <w:noProof/>
          <w:sz w:val="18"/>
        </w:rPr>
        <w:t>)</w:t>
      </w:r>
      <w:r w:rsidR="009E37BD">
        <w:rPr>
          <w:noProof/>
        </w:rPr>
        <w:t xml:space="preserve"> </w:t>
      </w:r>
      <w:r w:rsidR="00325B71">
        <w:rPr>
          <w:noProof/>
        </w:rPr>
        <w:t xml:space="preserve">  </w:t>
      </w:r>
    </w:p>
    <w:p w:rsidR="00DC7E97" w:rsidRDefault="00325B71" w:rsidP="005513D3">
      <w:pPr>
        <w:ind w:left="0" w:firstLine="0"/>
        <w:rPr>
          <w:ins w:id="14" w:author="Shrift, Jeannette" w:date="2014-01-17T09:00:00Z"/>
          <w:iCs/>
        </w:rPr>
      </w:pPr>
      <w:r w:rsidRPr="00314A42">
        <w:rPr>
          <w:iCs/>
        </w:rPr>
        <w:t xml:space="preserve">The vast majority of the studies in the body of evidence were conducted on women of childbearing age. </w:t>
      </w:r>
      <w:r w:rsidR="00A71F12" w:rsidRPr="00314A42">
        <w:rPr>
          <w:iCs/>
        </w:rPr>
        <w:t>The USPSTF found no valid, reliable screening tools to identify abuse of elderly or vulnerable adults in the primary care setting</w:t>
      </w:r>
      <w:r w:rsidR="00AE7055">
        <w:rPr>
          <w:iCs/>
        </w:rPr>
        <w:t xml:space="preserve">. </w:t>
      </w:r>
      <w:r w:rsidR="00AE7055" w:rsidRPr="00314A42">
        <w:rPr>
          <w:iCs/>
        </w:rPr>
        <w:t>The following studies were conducted on abused and vulnerable adults</w:t>
      </w:r>
      <w:r w:rsidR="00AE7055">
        <w:rPr>
          <w:iCs/>
        </w:rPr>
        <w:t>:</w:t>
      </w:r>
      <w:r w:rsidR="00AE7055" w:rsidRPr="00314A42">
        <w:rPr>
          <w:iCs/>
        </w:rPr>
        <w:t xml:space="preserve"> (1) descriptive study and (1) </w:t>
      </w:r>
      <w:proofErr w:type="gramStart"/>
      <w:r w:rsidR="00AE7055" w:rsidRPr="00314A42">
        <w:rPr>
          <w:iCs/>
        </w:rPr>
        <w:t>screening  instrument</w:t>
      </w:r>
      <w:proofErr w:type="gramEnd"/>
    </w:p>
    <w:p w:rsidR="00DC7E97" w:rsidRDefault="00DC7E97" w:rsidP="005513D3">
      <w:pPr>
        <w:ind w:left="0" w:firstLine="0"/>
        <w:rPr>
          <w:ins w:id="15" w:author="Shrift, Jeannette" w:date="2014-01-17T09:00:00Z"/>
          <w:iCs/>
        </w:rPr>
      </w:pPr>
    </w:p>
    <w:p w:rsidR="00B95678" w:rsidRDefault="001B772D" w:rsidP="005513D3">
      <w:pPr>
        <w:ind w:left="0" w:firstLine="0"/>
        <w:rPr>
          <w:rFonts w:ascii="AGaramond-Regular" w:hAnsi="AGaramond-Regular" w:cs="AGaramond-Regular"/>
          <w:sz w:val="21"/>
          <w:szCs w:val="21"/>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proofErr w:type="gramStart"/>
      <w:r w:rsidR="00496AF8" w:rsidRPr="00C5180E">
        <w:rPr>
          <w:b/>
        </w:rPr>
        <w:t>What</w:t>
      </w:r>
      <w:proofErr w:type="gramEnd"/>
      <w:r w:rsidR="00496AF8" w:rsidRPr="00C5180E">
        <w:rPr>
          <w:b/>
        </w:rPr>
        <w:t xml:space="preserve"> is the overall quality of evidence </w:t>
      </w:r>
      <w:r w:rsidR="00496AF8" w:rsidRPr="00C5180E">
        <w:rPr>
          <w:b/>
          <w:u w:val="single"/>
        </w:rPr>
        <w:t>across studies</w:t>
      </w:r>
      <w:r w:rsidR="00496AF8" w:rsidRPr="00C5180E">
        <w:rPr>
          <w:b/>
        </w:rPr>
        <w:t xml:space="preserve"> in the body of evidence</w:t>
      </w:r>
      <w:r w:rsidR="00496AF8" w:rsidRPr="001B772D">
        <w:t>? (</w:t>
      </w:r>
      <w:proofErr w:type="gramStart"/>
      <w:r w:rsidR="006709EB" w:rsidRPr="006709EB">
        <w:rPr>
          <w:i/>
        </w:rPr>
        <w:t>discuss</w:t>
      </w:r>
      <w:proofErr w:type="gramEnd"/>
      <w:r w:rsidR="006709EB" w:rsidRPr="006709EB">
        <w:rPr>
          <w:i/>
        </w:rPr>
        <w:t xml:space="preserve">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3793">
        <w:rPr>
          <w:rFonts w:ascii="AGaramond-Regular" w:hAnsi="AGaramond-Regular" w:cs="AGaramond-Regular"/>
          <w:sz w:val="21"/>
          <w:szCs w:val="21"/>
        </w:rPr>
        <w:t>.</w:t>
      </w:r>
      <w:r w:rsidR="00C80D09">
        <w:rPr>
          <w:rFonts w:ascii="AGaramond-Regular" w:hAnsi="AGaramond-Regular" w:cs="AGaramond-Regular"/>
          <w:sz w:val="21"/>
          <w:szCs w:val="21"/>
        </w:rPr>
        <w:t xml:space="preserve"> </w:t>
      </w:r>
    </w:p>
    <w:p w:rsidR="005513D3" w:rsidRDefault="005513D3" w:rsidP="00B95678">
      <w:pPr>
        <w:ind w:left="0" w:firstLine="0"/>
        <w:rPr>
          <w:i/>
          <w:iCs/>
          <w:color w:val="0070C0"/>
        </w:rPr>
      </w:pPr>
      <w:r w:rsidRPr="00314A42">
        <w:rPr>
          <w:iCs/>
        </w:rPr>
        <w:t xml:space="preserve">The information in the following questions is based on Evidence Synthesis Number 92, Screening Women for Intimate Partner Violence and Elderly and Vulnerable Adults for Abuse: Systematic Review to </w:t>
      </w:r>
      <w:proofErr w:type="gramStart"/>
      <w:r w:rsidRPr="00314A42">
        <w:rPr>
          <w:iCs/>
        </w:rPr>
        <w:t>Update</w:t>
      </w:r>
      <w:proofErr w:type="gramEnd"/>
      <w:r w:rsidRPr="00314A42">
        <w:rPr>
          <w:iCs/>
        </w:rPr>
        <w:t xml:space="preserve"> the 2004 U.S. Preventive Services Task Force Recommendation (Nelson, Bougatsos, </w:t>
      </w:r>
      <w:r w:rsidR="004F2332" w:rsidRPr="00314A42">
        <w:rPr>
          <w:iCs/>
        </w:rPr>
        <w:t>&amp; Blazina</w:t>
      </w:r>
      <w:r w:rsidRPr="00314A42">
        <w:rPr>
          <w:iCs/>
        </w:rPr>
        <w:t>, 2012). URL:</w:t>
      </w:r>
      <w:r>
        <w:rPr>
          <w:i/>
          <w:iCs/>
          <w:color w:val="0070C0"/>
        </w:rPr>
        <w:t xml:space="preserve"> </w:t>
      </w:r>
      <w:hyperlink r:id="rId17" w:history="1">
        <w:r w:rsidRPr="00DA4B7F">
          <w:rPr>
            <w:rStyle w:val="Hyperlink"/>
            <w:i/>
            <w:iCs/>
          </w:rPr>
          <w:t>http://www.ncbi.nlm.nih.gov/books/NBK97297/pdf/TOC.pdf</w:t>
        </w:r>
      </w:hyperlink>
    </w:p>
    <w:p w:rsidR="005513D3" w:rsidRDefault="005513D3" w:rsidP="005513D3">
      <w:pPr>
        <w:ind w:left="0" w:firstLine="0"/>
        <w:rPr>
          <w:i/>
          <w:iCs/>
          <w:color w:val="0070C0"/>
        </w:rPr>
      </w:pPr>
    </w:p>
    <w:p w:rsidR="00A81124" w:rsidRPr="004F2332" w:rsidRDefault="00A81124" w:rsidP="005513D3">
      <w:pPr>
        <w:ind w:left="0" w:firstLine="0"/>
        <w:rPr>
          <w:iCs/>
        </w:rPr>
      </w:pPr>
      <w:r w:rsidRPr="004F2332">
        <w:rPr>
          <w:iCs/>
        </w:rPr>
        <w:t>Grades for quality of evidence were developed by the USPSTF. The USPSTF grades the quality of the overall evidence for a service on a 3</w:t>
      </w:r>
      <w:r w:rsidR="005513D3" w:rsidRPr="004F2332">
        <w:rPr>
          <w:iCs/>
        </w:rPr>
        <w:t xml:space="preserve">-point scale (good, fair, </w:t>
      </w:r>
      <w:proofErr w:type="gramStart"/>
      <w:r w:rsidR="005513D3" w:rsidRPr="004F2332">
        <w:rPr>
          <w:iCs/>
        </w:rPr>
        <w:t>poor</w:t>
      </w:r>
      <w:proofErr w:type="gramEnd"/>
      <w:r w:rsidR="005513D3" w:rsidRPr="004F2332">
        <w:rPr>
          <w:iCs/>
        </w:rPr>
        <w:t>).</w:t>
      </w:r>
      <w:r w:rsidRPr="004F2332">
        <w:rPr>
          <w:iCs/>
        </w:rPr>
        <w:t xml:space="preserve"> </w:t>
      </w:r>
    </w:p>
    <w:p w:rsidR="00574D5F" w:rsidRPr="004F2332" w:rsidRDefault="00574D5F" w:rsidP="005513D3">
      <w:pPr>
        <w:ind w:left="0" w:firstLine="0"/>
        <w:rPr>
          <w:iCs/>
        </w:rPr>
      </w:pPr>
    </w:p>
    <w:p w:rsidR="00CE1CA7" w:rsidRPr="004F2332" w:rsidRDefault="005513D3" w:rsidP="00A81124">
      <w:pPr>
        <w:ind w:left="0" w:firstLine="0"/>
        <w:rPr>
          <w:iCs/>
        </w:rPr>
      </w:pPr>
      <w:r w:rsidRPr="004F2332">
        <w:rPr>
          <w:iCs/>
        </w:rPr>
        <w:t>No overall grade was provide</w:t>
      </w:r>
      <w:r w:rsidR="00F92C47" w:rsidRPr="004F2332">
        <w:rPr>
          <w:iCs/>
        </w:rPr>
        <w:t>d</w:t>
      </w:r>
      <w:r w:rsidRPr="004F2332">
        <w:rPr>
          <w:iCs/>
        </w:rPr>
        <w:t xml:space="preserve"> by the USPSTF or Evidence Synthesis Number 92</w:t>
      </w:r>
      <w:r w:rsidR="00F92C47" w:rsidRPr="004F2332">
        <w:rPr>
          <w:iCs/>
        </w:rPr>
        <w:t>.</w:t>
      </w:r>
      <w:r w:rsidR="00A81124" w:rsidRPr="004F2332">
        <w:rPr>
          <w:iCs/>
        </w:rPr>
        <w:t xml:space="preserve"> </w:t>
      </w:r>
      <w:r w:rsidR="003E3F5B" w:rsidRPr="004F2332">
        <w:rPr>
          <w:iCs/>
        </w:rPr>
        <w:t xml:space="preserve">The quality of evidence was associated with each of </w:t>
      </w:r>
      <w:r w:rsidR="0073585B" w:rsidRPr="004F2332">
        <w:rPr>
          <w:iCs/>
        </w:rPr>
        <w:t>5 key</w:t>
      </w:r>
      <w:r w:rsidR="003E3F5B" w:rsidRPr="004F2332">
        <w:rPr>
          <w:iCs/>
        </w:rPr>
        <w:t xml:space="preserve"> questions</w:t>
      </w:r>
      <w:r w:rsidR="00904B98" w:rsidRPr="004F2332">
        <w:rPr>
          <w:iCs/>
        </w:rPr>
        <w:t xml:space="preserve"> and</w:t>
      </w:r>
      <w:r w:rsidR="00285489" w:rsidRPr="004F2332">
        <w:rPr>
          <w:iCs/>
        </w:rPr>
        <w:t xml:space="preserve"> </w:t>
      </w:r>
      <w:r w:rsidR="002A5621" w:rsidRPr="004F2332">
        <w:rPr>
          <w:iCs/>
        </w:rPr>
        <w:t>no</w:t>
      </w:r>
      <w:r w:rsidR="0037591E" w:rsidRPr="004F2332">
        <w:rPr>
          <w:iCs/>
        </w:rPr>
        <w:t xml:space="preserve"> RCTs or controlled observational studies were identified or met inclusion criteria for any of the key questions</w:t>
      </w:r>
      <w:r w:rsidR="00021843" w:rsidRPr="004F2332">
        <w:rPr>
          <w:iCs/>
        </w:rPr>
        <w:t>.</w:t>
      </w:r>
      <w:r w:rsidR="0037591E" w:rsidRPr="004F2332">
        <w:rPr>
          <w:iCs/>
        </w:rPr>
        <w:t xml:space="preserve"> </w:t>
      </w:r>
      <w:r w:rsidR="00285489" w:rsidRPr="004F2332">
        <w:rPr>
          <w:iCs/>
        </w:rPr>
        <w:t xml:space="preserve">The articles in the body of evidence addressing screening of the elderly for </w:t>
      </w:r>
      <w:r w:rsidR="002A5621" w:rsidRPr="004F2332">
        <w:rPr>
          <w:iCs/>
        </w:rPr>
        <w:t xml:space="preserve">abuse and neglect </w:t>
      </w:r>
      <w:r w:rsidR="00285489" w:rsidRPr="004F2332">
        <w:rPr>
          <w:iCs/>
        </w:rPr>
        <w:t>were limited</w:t>
      </w:r>
      <w:r w:rsidR="002A5621" w:rsidRPr="004F2332">
        <w:rPr>
          <w:iCs/>
        </w:rPr>
        <w:t xml:space="preserve"> to two studies</w:t>
      </w:r>
      <w:r w:rsidR="00285489" w:rsidRPr="004F2332">
        <w:rPr>
          <w:iCs/>
        </w:rPr>
        <w:t>.</w:t>
      </w:r>
      <w:r w:rsidR="0037591E" w:rsidRPr="004F2332">
        <w:rPr>
          <w:iCs/>
        </w:rPr>
        <w:t xml:space="preserve"> </w:t>
      </w:r>
      <w:r w:rsidR="002A5621" w:rsidRPr="004F2332">
        <w:rPr>
          <w:iCs/>
        </w:rPr>
        <w:t>See below</w:t>
      </w:r>
      <w:r w:rsidR="00285489" w:rsidRPr="004F2332">
        <w:rPr>
          <w:iCs/>
        </w:rPr>
        <w:t xml:space="preserve"> </w:t>
      </w:r>
    </w:p>
    <w:p w:rsidR="0037591E" w:rsidRPr="004F2332" w:rsidRDefault="0037591E" w:rsidP="0089172C">
      <w:pPr>
        <w:autoSpaceDE w:val="0"/>
        <w:autoSpaceDN w:val="0"/>
        <w:adjustRightInd w:val="0"/>
        <w:ind w:left="0" w:firstLine="0"/>
        <w:rPr>
          <w:iCs/>
        </w:rPr>
      </w:pPr>
    </w:p>
    <w:p w:rsidR="00574D5F" w:rsidRPr="000C5B9F" w:rsidRDefault="00574D5F" w:rsidP="00574D5F">
      <w:pPr>
        <w:pStyle w:val="Default"/>
        <w:rPr>
          <w:iCs/>
          <w:color w:val="auto"/>
        </w:rPr>
      </w:pPr>
      <w:r w:rsidRPr="000C5B9F">
        <w:rPr>
          <w:rFonts w:asciiTheme="minorHAnsi" w:hAnsiTheme="minorHAnsi" w:cstheme="minorBidi"/>
          <w:iCs/>
          <w:color w:val="auto"/>
          <w:sz w:val="22"/>
          <w:szCs w:val="22"/>
        </w:rPr>
        <w:t>One diagnostic accuracy study with cross-sectional data: The screening tool Elder Abuse Suspicion Index - rated poor quality. There is conflicting information on the quality of evidence of this study. USPSTF source 1a.5 rates the quality as fair, and Nelson, Bougatsos &amp; Blazina (2012) rate the overall quality as poor due to its low applicability and small sample size of a single study</w:t>
      </w:r>
      <w:r w:rsidRPr="000C5B9F">
        <w:rPr>
          <w:iCs/>
          <w:color w:val="auto"/>
        </w:rPr>
        <w:t>.</w:t>
      </w:r>
    </w:p>
    <w:p w:rsidR="00574D5F" w:rsidRDefault="00574D5F" w:rsidP="00574D5F">
      <w:pPr>
        <w:autoSpaceDE w:val="0"/>
        <w:autoSpaceDN w:val="0"/>
        <w:adjustRightInd w:val="0"/>
        <w:ind w:left="0" w:firstLine="0"/>
        <w:rPr>
          <w:i/>
          <w:iCs/>
          <w:color w:val="0070C0"/>
        </w:rPr>
      </w:pPr>
    </w:p>
    <w:p w:rsidR="00574D5F" w:rsidRDefault="00574D5F" w:rsidP="00574D5F">
      <w:pPr>
        <w:autoSpaceDE w:val="0"/>
        <w:autoSpaceDN w:val="0"/>
        <w:adjustRightInd w:val="0"/>
        <w:ind w:left="0" w:firstLine="0"/>
        <w:rPr>
          <w:iCs/>
        </w:rPr>
      </w:pPr>
      <w:r w:rsidRPr="000C5B9F">
        <w:rPr>
          <w:iCs/>
        </w:rPr>
        <w:t>One descriptive retrospective study: rated poor quality.</w:t>
      </w:r>
    </w:p>
    <w:p w:rsidR="00574D5F" w:rsidRPr="000C5B9F" w:rsidRDefault="00574D5F" w:rsidP="00574D5F">
      <w:pPr>
        <w:autoSpaceDE w:val="0"/>
        <w:autoSpaceDN w:val="0"/>
        <w:adjustRightInd w:val="0"/>
        <w:ind w:left="0" w:firstLine="0"/>
        <w:rPr>
          <w:iCs/>
        </w:rPr>
      </w:pPr>
      <w:r w:rsidRPr="000C5B9F">
        <w:rPr>
          <w:iCs/>
        </w:rPr>
        <w:t xml:space="preserve"> </w:t>
      </w:r>
    </w:p>
    <w:p w:rsidR="00574D5F" w:rsidRPr="007923D5" w:rsidRDefault="00574D5F" w:rsidP="00574D5F">
      <w:pPr>
        <w:autoSpaceDE w:val="0"/>
        <w:autoSpaceDN w:val="0"/>
        <w:adjustRightInd w:val="0"/>
        <w:ind w:left="0" w:firstLine="0"/>
        <w:rPr>
          <w:rFonts w:ascii="AGaramond-Regular" w:hAnsi="AGaramond-Regular" w:cs="AGaramond-Regular"/>
          <w:b/>
          <w:sz w:val="21"/>
          <w:szCs w:val="21"/>
        </w:rPr>
      </w:pPr>
      <w:r w:rsidRPr="007923D5">
        <w:rPr>
          <w:b/>
          <w:iCs/>
        </w:rPr>
        <w:t>Definitions of Grades</w:t>
      </w:r>
    </w:p>
    <w:p w:rsidR="00574D5F" w:rsidRPr="000C5B9F" w:rsidRDefault="00574D5F" w:rsidP="00574D5F">
      <w:pPr>
        <w:ind w:left="0" w:firstLine="0"/>
        <w:rPr>
          <w:iCs/>
        </w:rPr>
      </w:pPr>
      <w:r w:rsidRPr="000C5B9F">
        <w:rPr>
          <w:iCs/>
          <w:u w:val="single"/>
        </w:rPr>
        <w:t>Fair</w:t>
      </w:r>
      <w:r w:rsidRPr="000C5B9F">
        <w:rPr>
          <w:iCs/>
        </w:rPr>
        <w:t>: Evidence is sufficient to determine effects on health outcomes, but the strength of the evidence is limited by the number, quality, or consistency of the individual studies, generalizability to routine practice, or indirect nature of the evidence on health outcomes</w:t>
      </w:r>
    </w:p>
    <w:p w:rsidR="00574D5F" w:rsidRPr="000C5B9F" w:rsidRDefault="00574D5F" w:rsidP="00574D5F">
      <w:pPr>
        <w:ind w:left="0" w:firstLine="0"/>
        <w:rPr>
          <w:iCs/>
        </w:rPr>
      </w:pPr>
      <w:r w:rsidRPr="000C5B9F">
        <w:rPr>
          <w:iCs/>
          <w:u w:val="single"/>
        </w:rPr>
        <w:t>Poor</w:t>
      </w:r>
      <w:r w:rsidRPr="000C5B9F">
        <w:rPr>
          <w:iCs/>
        </w:rPr>
        <w:t>: Evidence is insufficient to assess the effects on health outcomes because of limited number or power of studies, important flaws in their design or conduct, gaps in the chain of evidence, or lack of information on important health outcomes</w:t>
      </w:r>
    </w:p>
    <w:p w:rsidR="00A83F8F" w:rsidRDefault="00A83F8F" w:rsidP="0089172C">
      <w:pPr>
        <w:autoSpaceDE w:val="0"/>
        <w:autoSpaceDN w:val="0"/>
        <w:adjustRightInd w:val="0"/>
        <w:ind w:left="0" w:firstLine="0"/>
        <w:rPr>
          <w:rFonts w:ascii="AGaramond-Regular" w:hAnsi="AGaramond-Regular" w:cs="AGaramond-Regular"/>
          <w:sz w:val="21"/>
          <w:szCs w:val="21"/>
        </w:rPr>
      </w:pPr>
    </w:p>
    <w:p w:rsidR="00D14F0B" w:rsidRPr="00A91C0B" w:rsidRDefault="002E377A" w:rsidP="00A2077B">
      <w:pPr>
        <w:autoSpaceDE w:val="0"/>
        <w:autoSpaceDN w:val="0"/>
        <w:adjustRightInd w:val="0"/>
        <w:ind w:left="0" w:firstLine="0"/>
      </w:pPr>
      <w:r>
        <w:rPr>
          <w:rFonts w:ascii="AGaramond-Regular" w:hAnsi="AGaramond-Regular" w:cs="AGaramond-Regular"/>
          <w:sz w:val="15"/>
          <w:szCs w:val="15"/>
        </w:rPr>
        <w:t>.</w:t>
      </w:r>
    </w:p>
    <w:p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7D23E9" w:rsidRDefault="001B772D" w:rsidP="00E90D9F">
      <w:pPr>
        <w:autoSpaceDE w:val="0"/>
        <w:autoSpaceDN w:val="0"/>
        <w:adjustRightInd w:val="0"/>
        <w:ind w:left="0" w:firstLine="0"/>
      </w:pPr>
      <w:r w:rsidRPr="00B439DD">
        <w:rPr>
          <w:b/>
          <w:color w:val="0000FF"/>
        </w:rPr>
        <w:lastRenderedPageBreak/>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r w:rsidR="00496AF8" w:rsidRPr="00C5180E">
        <w:rPr>
          <w:b/>
        </w:rPr>
        <w:t xml:space="preserve">What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7D23E9" w:rsidRPr="004F2332" w:rsidRDefault="00E13BA7" w:rsidP="00E90D9F">
      <w:pPr>
        <w:autoSpaceDE w:val="0"/>
        <w:autoSpaceDN w:val="0"/>
        <w:adjustRightInd w:val="0"/>
        <w:ind w:left="0" w:firstLine="0"/>
        <w:rPr>
          <w:iCs/>
        </w:rPr>
      </w:pPr>
      <w:r w:rsidRPr="004F2332">
        <w:rPr>
          <w:iCs/>
        </w:rPr>
        <w:t>The USPSTF was not able to estimate the magnitude of net benefit for screening all elderly or vulnerable adults (physically or mentally dysfunctional) for abuse and neglect because there were no studies on the accuracy, effectiveness, or harms of screening.</w:t>
      </w:r>
    </w:p>
    <w:p w:rsidR="00E13BA7" w:rsidRPr="004F2332" w:rsidRDefault="00E13BA7" w:rsidP="00E90D9F">
      <w:pPr>
        <w:autoSpaceDE w:val="0"/>
        <w:autoSpaceDN w:val="0"/>
        <w:adjustRightInd w:val="0"/>
        <w:ind w:left="0" w:firstLine="0"/>
        <w:rPr>
          <w:iCs/>
        </w:rPr>
      </w:pPr>
    </w:p>
    <w:p w:rsidR="00E13BA7" w:rsidRPr="004F2332" w:rsidRDefault="00E13BA7" w:rsidP="00E13BA7">
      <w:pPr>
        <w:ind w:left="0" w:firstLine="0"/>
        <w:rPr>
          <w:iCs/>
        </w:rPr>
      </w:pPr>
      <w:r w:rsidRPr="004F2332">
        <w:rPr>
          <w:iCs/>
        </w:rPr>
        <w:t>The following information is based on the review of</w:t>
      </w:r>
      <w:r w:rsidRPr="004F2332">
        <w:rPr>
          <w:b/>
          <w:iCs/>
        </w:rPr>
        <w:t xml:space="preserve"> </w:t>
      </w:r>
      <w:r w:rsidRPr="004F2332">
        <w:rPr>
          <w:iCs/>
        </w:rPr>
        <w:t xml:space="preserve">Evidence Synthesis Number 92, Screening Women for Intimate Partner Violence and Elderly and Vulnerable Adults for Abuse: Systematic Review to </w:t>
      </w:r>
      <w:proofErr w:type="gramStart"/>
      <w:r w:rsidRPr="004F2332">
        <w:rPr>
          <w:iCs/>
        </w:rPr>
        <w:t>Update</w:t>
      </w:r>
      <w:proofErr w:type="gramEnd"/>
      <w:r w:rsidRPr="004F2332">
        <w:rPr>
          <w:iCs/>
        </w:rPr>
        <w:t xml:space="preserve"> the 2004 U.S. Preventive Services Task Force Recommendation (Nelson, Bougatsos, </w:t>
      </w:r>
      <w:r w:rsidR="00F92C47" w:rsidRPr="004F2332">
        <w:rPr>
          <w:iCs/>
        </w:rPr>
        <w:t>&amp; Blazina</w:t>
      </w:r>
      <w:r w:rsidRPr="004F2332">
        <w:rPr>
          <w:iCs/>
        </w:rPr>
        <w:t xml:space="preserve">, 2012). </w:t>
      </w:r>
    </w:p>
    <w:p w:rsidR="00E13BA7" w:rsidRDefault="00E13BA7" w:rsidP="00E13BA7">
      <w:pPr>
        <w:ind w:left="0" w:firstLine="0"/>
        <w:rPr>
          <w:i/>
          <w:iCs/>
          <w:color w:val="0070C0"/>
        </w:rPr>
      </w:pPr>
      <w:r w:rsidRPr="004F2332">
        <w:rPr>
          <w:iCs/>
        </w:rPr>
        <w:t>URL:</w:t>
      </w:r>
      <w:r w:rsidRPr="004F2332">
        <w:rPr>
          <w:iCs/>
          <w:color w:val="0070C0"/>
        </w:rPr>
        <w:t xml:space="preserve"> </w:t>
      </w:r>
      <w:hyperlink r:id="rId18" w:history="1">
        <w:r w:rsidRPr="004F2332">
          <w:rPr>
            <w:rStyle w:val="Hyperlink"/>
            <w:iCs/>
          </w:rPr>
          <w:t>http://www.ncbi.nlm.nih.gov/books/NBK97297/pdf/TOC.pdf</w:t>
        </w:r>
      </w:hyperlink>
    </w:p>
    <w:p w:rsidR="00AA6A0F" w:rsidRPr="004F2332" w:rsidRDefault="00AA6A0F" w:rsidP="001C753C">
      <w:pPr>
        <w:spacing w:before="100" w:beforeAutospacing="1" w:after="100" w:afterAutospacing="1"/>
        <w:ind w:left="0" w:firstLine="0"/>
        <w:rPr>
          <w:iCs/>
        </w:rPr>
      </w:pPr>
      <w:r w:rsidRPr="004F2332">
        <w:rPr>
          <w:iCs/>
        </w:rPr>
        <w:t>No quantitative analysis, such as meta-analysis, was conducted. Summary of studies included below:</w:t>
      </w:r>
    </w:p>
    <w:p w:rsidR="00450323" w:rsidRPr="004F2332" w:rsidRDefault="00450323" w:rsidP="001C753C">
      <w:pPr>
        <w:spacing w:before="100" w:beforeAutospacing="1" w:after="100" w:afterAutospacing="1"/>
        <w:ind w:left="0" w:firstLine="0"/>
        <w:rPr>
          <w:iCs/>
        </w:rPr>
      </w:pPr>
      <w:r w:rsidRPr="004F2332">
        <w:rPr>
          <w:iCs/>
        </w:rPr>
        <w:t>Outcome: Identified Abuse: A descriptive study of elderly abused veterans who were identified in primary care clinics and referred to case management found that 5</w:t>
      </w:r>
      <w:r w:rsidR="00E22CF8" w:rsidRPr="004F2332">
        <w:rPr>
          <w:iCs/>
        </w:rPr>
        <w:t>.4</w:t>
      </w:r>
      <w:r w:rsidRPr="004F2332">
        <w:rPr>
          <w:iCs/>
        </w:rPr>
        <w:t xml:space="preserve"> percent were reported to Adult Protective Services</w:t>
      </w:r>
      <w:r w:rsidR="00E22CF8" w:rsidRPr="004F2332">
        <w:rPr>
          <w:iCs/>
        </w:rPr>
        <w:t xml:space="preserve"> over a 3-year period</w:t>
      </w:r>
      <w:r w:rsidR="00AA6A0F" w:rsidRPr="004F2332">
        <w:rPr>
          <w:iCs/>
        </w:rPr>
        <w:t>. Case Management outcomes were varied, including conservatorship arrangements, nursing home placement, board or assisted living, remaining in the home, refusal of services as well as unknown outcomes.</w:t>
      </w:r>
      <w:r w:rsidRPr="004F2332">
        <w:rPr>
          <w:iCs/>
        </w:rPr>
        <w:t xml:space="preserve"> This study is </w:t>
      </w:r>
      <w:r w:rsidR="00B12376" w:rsidRPr="004F2332">
        <w:rPr>
          <w:iCs/>
        </w:rPr>
        <w:t>consistent</w:t>
      </w:r>
      <w:r w:rsidR="00A02309" w:rsidRPr="004F2332">
        <w:rPr>
          <w:iCs/>
        </w:rPr>
        <w:t xml:space="preserve"> with the</w:t>
      </w:r>
      <w:r w:rsidR="00B12376" w:rsidRPr="004F2332">
        <w:rPr>
          <w:iCs/>
        </w:rPr>
        <w:t xml:space="preserve"> direction in favor</w:t>
      </w:r>
      <w:r w:rsidR="00D92F25" w:rsidRPr="004F2332">
        <w:rPr>
          <w:iCs/>
        </w:rPr>
        <w:t xml:space="preserve"> of increased</w:t>
      </w:r>
      <w:r w:rsidR="00B12376" w:rsidRPr="004F2332">
        <w:rPr>
          <w:iCs/>
        </w:rPr>
        <w:t xml:space="preserve"> identification and reporting of abuse</w:t>
      </w:r>
      <w:r w:rsidRPr="004F2332">
        <w:rPr>
          <w:iCs/>
        </w:rPr>
        <w:t>.</w:t>
      </w:r>
    </w:p>
    <w:p w:rsidR="00450323" w:rsidRPr="004F2332" w:rsidRDefault="00450323" w:rsidP="00450323">
      <w:pPr>
        <w:spacing w:before="100" w:beforeAutospacing="1" w:after="100" w:afterAutospacing="1"/>
        <w:ind w:left="0" w:firstLine="0"/>
        <w:rPr>
          <w:iCs/>
        </w:rPr>
      </w:pPr>
      <w:r w:rsidRPr="004F2332">
        <w:rPr>
          <w:iCs/>
        </w:rPr>
        <w:t>Outcome: Analysis of Screening Tools: A single instrument, the Elder Abuse Suspicion Index, was evaluated for diagnostic accuracy and had sensitivity and specificity of 9 to 47 percent and 75 to 97 percent, respectively, depending on the number of positive responses to specific questions.</w:t>
      </w:r>
      <w:r w:rsidR="0068413F" w:rsidRPr="004F2332">
        <w:rPr>
          <w:iCs/>
        </w:rPr>
        <w:t xml:space="preserve"> This analysis also support</w:t>
      </w:r>
      <w:r w:rsidR="00A02309" w:rsidRPr="004F2332">
        <w:rPr>
          <w:iCs/>
        </w:rPr>
        <w:t>s</w:t>
      </w:r>
      <w:r w:rsidR="0068413F" w:rsidRPr="004F2332">
        <w:rPr>
          <w:iCs/>
        </w:rPr>
        <w:t xml:space="preserve"> the use of </w:t>
      </w:r>
      <w:r w:rsidR="00A02309" w:rsidRPr="004F2332">
        <w:rPr>
          <w:iCs/>
        </w:rPr>
        <w:t>an</w:t>
      </w:r>
      <w:r w:rsidR="0068413F" w:rsidRPr="004F2332">
        <w:rPr>
          <w:iCs/>
        </w:rPr>
        <w:t xml:space="preserve"> elder maltreatment screening tool to identify suspected abuse.</w:t>
      </w:r>
    </w:p>
    <w:p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proofErr w:type="gramStart"/>
      <w:r w:rsidR="00496AF8" w:rsidRPr="00C5180E">
        <w:rPr>
          <w:b/>
        </w:rPr>
        <w:t>What</w:t>
      </w:r>
      <w:proofErr w:type="gramEnd"/>
      <w:r w:rsidR="00496AF8" w:rsidRPr="00C5180E">
        <w:rPr>
          <w:b/>
        </w:rPr>
        <w:t xml:space="preserve">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E5722A" w:rsidRPr="004F2332" w:rsidRDefault="00E5722A" w:rsidP="00E5722A">
      <w:pPr>
        <w:autoSpaceDE w:val="0"/>
        <w:autoSpaceDN w:val="0"/>
        <w:adjustRightInd w:val="0"/>
        <w:ind w:left="0" w:firstLine="0"/>
        <w:rPr>
          <w:iCs/>
        </w:rPr>
      </w:pPr>
      <w:r w:rsidRPr="004F2332">
        <w:rPr>
          <w:iCs/>
        </w:rPr>
        <w:t>There were no studies on the accuracy, effectiveness, or harms of screening.</w:t>
      </w:r>
    </w:p>
    <w:p w:rsidR="00190103" w:rsidRPr="004F2332" w:rsidRDefault="00190103" w:rsidP="00E5722A">
      <w:pPr>
        <w:autoSpaceDE w:val="0"/>
        <w:autoSpaceDN w:val="0"/>
        <w:adjustRightInd w:val="0"/>
        <w:ind w:left="0" w:firstLine="0"/>
        <w:rPr>
          <w:iCs/>
        </w:rPr>
      </w:pPr>
    </w:p>
    <w:p w:rsidR="00AB32E9" w:rsidRPr="004F2332" w:rsidRDefault="00AB32E9" w:rsidP="00190103">
      <w:pPr>
        <w:autoSpaceDE w:val="0"/>
        <w:autoSpaceDN w:val="0"/>
        <w:adjustRightInd w:val="0"/>
        <w:ind w:left="0" w:firstLine="0"/>
        <w:rPr>
          <w:rFonts w:ascii="AGaramond-Regular" w:hAnsi="AGaramond-Regular" w:cs="AGaramond-Regular"/>
          <w:sz w:val="21"/>
          <w:szCs w:val="21"/>
        </w:rPr>
      </w:pPr>
      <w:r w:rsidRPr="004F2332">
        <w:rPr>
          <w:rFonts w:ascii="Syntax-Bold" w:hAnsi="Syntax-Bold" w:cs="Syntax-Bold"/>
          <w:b/>
          <w:bCs/>
          <w:sz w:val="17"/>
          <w:szCs w:val="17"/>
        </w:rPr>
        <w:t xml:space="preserve"> </w:t>
      </w:r>
      <w:r w:rsidR="00E5722A" w:rsidRPr="004F2332">
        <w:rPr>
          <w:iCs/>
        </w:rPr>
        <w:t>“Although there is no direct evidence, the existing evidence about the lack of harms resulting from IPV screening suggests that the harms of screening elderly and vulnerable adults might also be small. Some potential harms of screening include shame, guilt, self-blame, fear of retaliation or abandonment by perpetrators, and the repercussions of false-positive results</w:t>
      </w:r>
      <w:r w:rsidR="00190103" w:rsidRPr="004F2332">
        <w:rPr>
          <w:iCs/>
        </w:rPr>
        <w:t>” (Moyer</w:t>
      </w:r>
      <w:r w:rsidR="00E5722A" w:rsidRPr="004F2332">
        <w:rPr>
          <w:iCs/>
        </w:rPr>
        <w:t>, 2013 p. 481</w:t>
      </w:r>
      <w:r w:rsidR="00190103" w:rsidRPr="004F2332">
        <w:rPr>
          <w:iCs/>
        </w:rPr>
        <w:t>)</w:t>
      </w:r>
      <w:r w:rsidR="000D3793" w:rsidRPr="004F2332">
        <w:rPr>
          <w:iCs/>
        </w:rPr>
        <w:t>.</w:t>
      </w:r>
      <w:r w:rsidR="00B82285" w:rsidRPr="004F2332">
        <w:rPr>
          <w:rFonts w:ascii="AGaramond-Regular" w:hAnsi="AGaramond-Regular" w:cs="AGaramond-Regular"/>
          <w:sz w:val="21"/>
          <w:szCs w:val="21"/>
        </w:rPr>
        <w:t xml:space="preserve"> </w:t>
      </w:r>
    </w:p>
    <w:p w:rsidR="000D3793" w:rsidRDefault="000D3793" w:rsidP="00AB32E9">
      <w:pPr>
        <w:autoSpaceDE w:val="0"/>
        <w:autoSpaceDN w:val="0"/>
        <w:adjustRightInd w:val="0"/>
        <w:ind w:left="0" w:firstLine="0"/>
      </w:pPr>
      <w:r>
        <w:rPr>
          <w:rFonts w:ascii="AGaramond-Regular" w:hAnsi="AGaramond-Regular" w:cs="AGaramond-Regular"/>
          <w:sz w:val="21"/>
          <w:szCs w:val="21"/>
        </w:rPr>
        <w:t>.</w:t>
      </w:r>
      <w:r w:rsidR="00190103" w:rsidRPr="00190103">
        <w:rPr>
          <w:sz w:val="23"/>
          <w:szCs w:val="23"/>
        </w:rPr>
        <w:t xml:space="preserve"> </w:t>
      </w:r>
    </w:p>
    <w:p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2E2177">
      <w:pPr>
        <w:ind w:left="432" w:hanging="432"/>
        <w:rPr>
          <w:noProof/>
        </w:rPr>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F92C47" w:rsidRDefault="00F92C47" w:rsidP="002E2177">
      <w:pPr>
        <w:ind w:left="432" w:hanging="432"/>
      </w:pPr>
    </w:p>
    <w:p w:rsidR="00837121" w:rsidRDefault="00837121" w:rsidP="002E2177">
      <w:pPr>
        <w:ind w:left="0" w:firstLine="0"/>
        <w:rPr>
          <w:b/>
        </w:rPr>
      </w:pPr>
      <w:bookmarkStart w:id="16" w:name="Section1a8"/>
      <w:bookmarkEnd w:id="16"/>
      <w:r w:rsidRPr="0015535B">
        <w:rPr>
          <w:b/>
          <w:color w:val="0000FF"/>
        </w:rPr>
        <w:t xml:space="preserve">1a.8 </w:t>
      </w:r>
      <w:r w:rsidRPr="00837121">
        <w:rPr>
          <w:b/>
        </w:rPr>
        <w:t>OTHER SOURCE OF EVIDENCE</w:t>
      </w:r>
    </w:p>
    <w:p w:rsidR="00837121" w:rsidRPr="00CB06C9"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rsidR="00837121" w:rsidRDefault="00837121" w:rsidP="002E2177">
      <w:pPr>
        <w:ind w:left="0" w:firstLine="0"/>
      </w:pPr>
    </w:p>
    <w:p w:rsidR="005A6906" w:rsidRDefault="00837121" w:rsidP="00005EE1">
      <w:pPr>
        <w:ind w:left="0" w:firstLine="0"/>
      </w:pPr>
      <w:r w:rsidRPr="0015535B">
        <w:rPr>
          <w:b/>
          <w:color w:val="0000FF"/>
        </w:rPr>
        <w:t>1a.8.1</w:t>
      </w:r>
      <w:r w:rsidRPr="006C7F30">
        <w:rPr>
          <w:color w:val="0070C0"/>
        </w:rPr>
        <w:t xml:space="preserve"> </w:t>
      </w:r>
      <w:r w:rsidRPr="006C7F30">
        <w:rPr>
          <w:b/>
        </w:rPr>
        <w:t>What process was used to identify the evidence?</w:t>
      </w:r>
      <w:r w:rsidR="00EF3FEE">
        <w:rPr>
          <w:b/>
        </w:rPr>
        <w:t xml:space="preserve"> </w:t>
      </w:r>
      <w:r w:rsidR="0090455F">
        <w:t xml:space="preserve"> </w:t>
      </w:r>
    </w:p>
    <w:p w:rsidR="005A6906" w:rsidRPr="00D91FDE" w:rsidRDefault="00CD037A" w:rsidP="00CD037A">
      <w:pPr>
        <w:pStyle w:val="ListParagraph"/>
        <w:numPr>
          <w:ilvl w:val="0"/>
          <w:numId w:val="25"/>
        </w:numPr>
        <w:rPr>
          <w:u w:val="single"/>
        </w:rPr>
      </w:pPr>
      <w:r w:rsidRPr="00CD037A">
        <w:rPr>
          <w:u w:val="single"/>
        </w:rPr>
        <w:t>AHRQ Guideline summary NGC-9711</w:t>
      </w:r>
      <w:r w:rsidR="00E36B35">
        <w:rPr>
          <w:u w:val="single"/>
        </w:rPr>
        <w:t xml:space="preserve">: </w:t>
      </w:r>
      <w:r w:rsidR="00E36B35" w:rsidRPr="00DC3584">
        <w:rPr>
          <w:i/>
        </w:rPr>
        <w:t>Mistreatment detection</w:t>
      </w:r>
      <w:r w:rsidR="00E36B35" w:rsidRPr="00F61FA4">
        <w:t>.</w:t>
      </w:r>
    </w:p>
    <w:p w:rsidR="00D91FDE" w:rsidRDefault="00D91FDE" w:rsidP="007923D5">
      <w:pPr>
        <w:pStyle w:val="ListParagraph"/>
        <w:spacing w:line="240" w:lineRule="auto"/>
        <w:ind w:left="0" w:firstLine="0"/>
      </w:pPr>
      <w:r>
        <w:t xml:space="preserve">Locating the best evidence in the published research is dependent on framing a focused, searchable clinical question. The PICO format—an acronym for population, intervention (or occurrence or risk factor), comparison (or control), and outcome—can frame an effective literature search. The editors </w:t>
      </w:r>
      <w:r>
        <w:lastRenderedPageBreak/>
        <w:t xml:space="preserve">enlisted the assistance of the New York University Health Sciences librarian to ensure a standardized and efficient approach to collecting evidence on clinical topics. A literature search was conducted to find the best available evidence for each clinical question addressed. The results were rated for level of evidence and sent to the respective chapter author(s) to provide possible substantiation for the nursing practice protocol being developed. </w:t>
      </w:r>
    </w:p>
    <w:p w:rsidR="00B95678" w:rsidRDefault="00B95678" w:rsidP="007923D5">
      <w:pPr>
        <w:pStyle w:val="ListParagraph"/>
        <w:spacing w:line="240" w:lineRule="auto"/>
        <w:ind w:left="0" w:firstLine="0"/>
      </w:pPr>
    </w:p>
    <w:p w:rsidR="00F61FA4" w:rsidRDefault="00D91FDE" w:rsidP="007923D5">
      <w:pPr>
        <w:pStyle w:val="ListParagraph"/>
        <w:spacing w:line="240" w:lineRule="auto"/>
        <w:ind w:left="0" w:firstLine="0"/>
      </w:pPr>
      <w:r>
        <w:t>In addition to rating each literature citation as to its level of evidence, each citation was given a general classification, coded as "Risks," "Assessment," "Prevention," "Management," "Evaluation/Follow-up," or "Comprehensive." The citations were organized in a searchable database for later retrieval and output to chapter authors. All authors had to review the evidence and decide on its quality and relevance for inclusion in their chapter or protocol. They had the option, of course, to reject or not use the evidence provided as a result of the search or to dispute the applied level of evidence</w:t>
      </w:r>
      <w:r w:rsidR="00F61FA4">
        <w:t>.</w:t>
      </w:r>
    </w:p>
    <w:p w:rsidR="00F61FA4" w:rsidRDefault="00F61FA4" w:rsidP="00F61FA4">
      <w:pPr>
        <w:pStyle w:val="ListParagraph"/>
        <w:ind w:left="0" w:firstLine="0"/>
      </w:pPr>
    </w:p>
    <w:p w:rsidR="00F61FA4" w:rsidRPr="00F61FA4" w:rsidRDefault="00F61FA4" w:rsidP="00F61FA4">
      <w:pPr>
        <w:pStyle w:val="ListParagraph"/>
        <w:ind w:left="0" w:firstLine="0"/>
      </w:pPr>
      <w:r w:rsidRPr="00F61FA4">
        <w:t xml:space="preserve">2.   </w:t>
      </w:r>
      <w:r w:rsidR="005A6906" w:rsidRPr="00F61FA4">
        <w:rPr>
          <w:u w:val="single"/>
        </w:rPr>
        <w:t>Elder Maltreatment and Care Symposium sponsored by Centers for Medicare and Medicaid</w:t>
      </w:r>
    </w:p>
    <w:p w:rsidR="00005EE1" w:rsidRDefault="00005EE1" w:rsidP="007923D5">
      <w:pPr>
        <w:pStyle w:val="ListParagraph"/>
        <w:spacing w:line="240" w:lineRule="auto"/>
        <w:ind w:left="0" w:firstLine="0"/>
      </w:pPr>
      <w:r>
        <w:t xml:space="preserve">The Centers for Medicare and Medicaid Services (CMS) developed the Elder Maltreatment Screening Quality Measure in </w:t>
      </w:r>
      <w:r w:rsidR="00D21ED5">
        <w:t>Physician Quality Reporting System</w:t>
      </w:r>
      <w:r>
        <w:t xml:space="preserve"> as a vehicle to help protect CMS beneficiaries</w:t>
      </w:r>
      <w:r w:rsidR="00A1665C">
        <w:t>’</w:t>
      </w:r>
      <w:r>
        <w:t xml:space="preserve"> well-being and safety as well as demonstrate their deep commitment to their patients.  Over the tenure of this measure, the Elder Maltreatment Technical Expert Panel provided Subject Matter Expert (SME</w:t>
      </w:r>
      <w:r w:rsidR="0037287A">
        <w:t>) support</w:t>
      </w:r>
      <w:r>
        <w:t xml:space="preserve"> to continue the use of the screening for Elder </w:t>
      </w:r>
      <w:r w:rsidR="0037287A">
        <w:t>Maltreatment quality</w:t>
      </w:r>
      <w:r>
        <w:t xml:space="preserve"> measure despite the lack of strong clinical evidence to align this quality measure with the NQF National Priority, healthy living and well-being.</w:t>
      </w:r>
    </w:p>
    <w:p w:rsidR="00005EE1" w:rsidRDefault="00DC7E97" w:rsidP="00BE4852">
      <w:pPr>
        <w:ind w:left="0" w:firstLine="0"/>
      </w:pPr>
      <w:r w:rsidRPr="00DC7E97">
        <w:t xml:space="preserve">In response to the lack of strong evidence in the literature to support screening for elder maltreatment in this NQF National Priority/ Patient Safety Project, the Centers for Medicare and Medicaid Services (CMS) began making plans to convene a national Elder Maltreatment and Care symposium for all relevant stakeholders, held on March 8, 2013.  The aim of this symposium was to assess the value of continuing the implementation and development of PQRS #181 Elder Maltreatment Screening and Follow-up Plan (Beach et al., 2013). The symposium was preceded by months of review of the literature by subject matter experts, stakeholders, researchers and policy makers.  The symposium agenda included the review of prevalence statistics, recommendations and evidence related to screening tools, discussion of controversies surrounding the benefits and harms of screening and the determination of appropriate follow-up steps for suspected elder maltreatment. At the conclusion of this symposium, it was determined there was sufficient expert consensus to support the value of screening this vulnerable population.  Although there are gaps in the science, CMS will move forward </w:t>
      </w:r>
      <w:r w:rsidRPr="00DC7E97">
        <w:t>to support</w:t>
      </w:r>
      <w:r w:rsidRPr="00DC7E97">
        <w:t xml:space="preserve"> the further development of the standing PQRS #181 Elder Maltreatment Screening and Follow-Up Plan measure</w:t>
      </w:r>
      <w:r>
        <w:t xml:space="preserve"> (T. McMullen &amp; K. Schwa</w:t>
      </w:r>
      <w:bookmarkStart w:id="17" w:name="_GoBack"/>
      <w:bookmarkEnd w:id="17"/>
      <w:r>
        <w:t>rtz, personal communication, January 17, 2014)</w:t>
      </w:r>
      <w:r w:rsidR="00005EE1">
        <w:t xml:space="preserve">.  </w:t>
      </w:r>
    </w:p>
    <w:p w:rsidR="00005EE1" w:rsidRDefault="00005EE1" w:rsidP="00F820D2">
      <w:pPr>
        <w:ind w:left="0" w:firstLine="0"/>
      </w:pPr>
    </w:p>
    <w:p w:rsidR="00952691" w:rsidRDefault="00005EE1">
      <w:pPr>
        <w:ind w:left="0" w:firstLine="0"/>
      </w:pPr>
      <w:r>
        <w:t>In support of this conclusion, there have been many qualitative reports on the benefits of screening and recommendations by stakeholder organizations for screening for IPV in all patients. Some groups have specific, targeted opinion statements</w:t>
      </w:r>
      <w:r w:rsidR="0037287A">
        <w:t>/recommendations</w:t>
      </w:r>
      <w:r>
        <w:t xml:space="preserve"> on screening for all forms of abuse, including screening all elderly patients for abusive or violent treatment by family, caretakers, or others. The American Medical Association and the American Academy of Neurology both have specific position statements on screening elderly patients for abuse (Moyer, 2012)</w:t>
      </w:r>
      <w:r w:rsidR="0043472E">
        <w:t>.</w:t>
      </w:r>
      <w:r w:rsidR="0037287A">
        <w:t xml:space="preserve"> </w:t>
      </w:r>
      <w:r w:rsidR="00380336" w:rsidRPr="003A19CE">
        <w:t>As a subset to screening all elderly patients for abuse, the</w:t>
      </w:r>
      <w:r w:rsidR="0043472E" w:rsidRPr="003A19CE">
        <w:t xml:space="preserve"> </w:t>
      </w:r>
      <w:r w:rsidR="00F04975" w:rsidRPr="003A19CE">
        <w:t>Agency for Healthcare Research and Quality (AHRQ)</w:t>
      </w:r>
      <w:r w:rsidR="00380336" w:rsidRPr="003A19CE">
        <w:t>,</w:t>
      </w:r>
      <w:r w:rsidR="0043472E" w:rsidRPr="003A19CE">
        <w:t xml:space="preserve"> NGC-0085</w:t>
      </w:r>
      <w:r w:rsidR="00380336" w:rsidRPr="003A19CE">
        <w:t>96</w:t>
      </w:r>
      <w:r w:rsidR="0043472E" w:rsidRPr="003A19CE">
        <w:t xml:space="preserve"> Elder Abuse Prevention</w:t>
      </w:r>
      <w:r w:rsidR="00C26AC2" w:rsidRPr="003A19CE">
        <w:t xml:space="preserve"> (Daly, 2010)</w:t>
      </w:r>
      <w:r w:rsidR="00380336" w:rsidRPr="003A19CE">
        <w:t xml:space="preserve">, supports screening of potential victims with </w:t>
      </w:r>
      <w:r w:rsidR="00F04975" w:rsidRPr="003A19CE">
        <w:t xml:space="preserve">screening tools, and identifies specific </w:t>
      </w:r>
      <w:r w:rsidR="00380336" w:rsidRPr="003A19CE">
        <w:t>elder maltreatment screening tools</w:t>
      </w:r>
      <w:r w:rsidRPr="003A19CE">
        <w:t>. In addition, there are studies</w:t>
      </w:r>
      <w:r>
        <w:t xml:space="preserve"> reporting elder maltreatment is prevalent and rate of prevalence is underreported.  </w:t>
      </w:r>
    </w:p>
    <w:p w:rsidR="00952691" w:rsidRDefault="00952691" w:rsidP="00952691">
      <w:pPr>
        <w:ind w:left="0" w:firstLine="0"/>
      </w:pPr>
      <w:r w:rsidRPr="00952691">
        <w:lastRenderedPageBreak/>
        <w:t>“It is important to remember that incompleteness of gold standard criteria, does not suggest  there is no evidence at all supporting the screening of  elder abuse” (X. Dong, personal communication, December 20, 2013).</w:t>
      </w:r>
    </w:p>
    <w:p w:rsidR="008D262C" w:rsidRDefault="008D262C" w:rsidP="00952691">
      <w:pPr>
        <w:ind w:left="0" w:firstLine="0"/>
      </w:pPr>
    </w:p>
    <w:p w:rsidR="008D262C" w:rsidRPr="00F820D2" w:rsidRDefault="008D262C" w:rsidP="008D262C">
      <w:pPr>
        <w:ind w:left="0" w:firstLine="0"/>
      </w:pPr>
      <w:r>
        <w:t>3. Institute of Medicine: Elder Abuse and Its Prevention Workshop Summary, Forum on Global Violence Prevention</w:t>
      </w:r>
    </w:p>
    <w:p w:rsidR="008D262C" w:rsidRDefault="008D262C" w:rsidP="008D262C">
      <w:pPr>
        <w:ind w:left="0" w:firstLine="0"/>
      </w:pPr>
      <w:r>
        <w:t>The 2-day workshop was dedicated to elder abuse and its prevention to shed light on an underappreciated and frequently overlooked form of violence. The aim was to move beyond what is known and foster discussions on ways to improve prevention, intervention and mitigation of the victims’ needs through collaborative efforts.</w:t>
      </w:r>
    </w:p>
    <w:p w:rsidR="008D262C" w:rsidRPr="00952691" w:rsidRDefault="008D262C" w:rsidP="00952691">
      <w:pPr>
        <w:ind w:left="0" w:firstLine="0"/>
      </w:pPr>
    </w:p>
    <w:p w:rsidR="00E36B35" w:rsidRDefault="008D262C" w:rsidP="00005EE1">
      <w:pPr>
        <w:ind w:left="0" w:firstLine="0"/>
      </w:pPr>
      <w:r>
        <w:t>4</w:t>
      </w:r>
      <w:r w:rsidR="00E36B35">
        <w:t>. AHRQ Guideline summary NGC-8569: Elder abuse prevention.</w:t>
      </w:r>
    </w:p>
    <w:p w:rsidR="00F820D2" w:rsidRPr="00F820D2" w:rsidRDefault="00F820D2" w:rsidP="00F820D2">
      <w:pPr>
        <w:ind w:left="0" w:firstLine="0"/>
        <w:rPr>
          <w:b/>
          <w:bCs/>
        </w:rPr>
      </w:pPr>
      <w:r w:rsidRPr="00F820D2">
        <w:rPr>
          <w:b/>
          <w:bCs/>
        </w:rPr>
        <w:t>Description of Methods Used to Collect/Select the Evidence</w:t>
      </w:r>
    </w:p>
    <w:p w:rsidR="00F820D2" w:rsidRPr="00F820D2" w:rsidRDefault="00F820D2" w:rsidP="00F820D2">
      <w:pPr>
        <w:ind w:left="0" w:firstLine="0"/>
      </w:pPr>
      <w:r w:rsidRPr="00F820D2">
        <w:t xml:space="preserve">To determine the current status and quality of elder abuse research, a comprehensive review of the health sciences literature was performed. An expert reference librarian conducted the electronic search with input from study investigators. Sixteen databases were searched: AgeLine Database; American Theological Library Association (ATLA) Religion Database with AtlaSerials; Cochrane Database of Systematic Reviews; Cumulative Index to Nursing and Allied Health Literature (CINAHL) Plus; Education Resources Information Center (ERIC); Index to Legal Periodicals; LegalTrac; LexisNexis Academic; LexisNexis Government Periodicals Index; National Criminal Justice Reference Service (N CJRS) Abstracts Database; </w:t>
      </w:r>
      <w:proofErr w:type="spellStart"/>
      <w:r w:rsidRPr="00F820D2">
        <w:t>PsycINFO</w:t>
      </w:r>
      <w:proofErr w:type="spellEnd"/>
      <w:r w:rsidRPr="00F820D2">
        <w:t>; PubMed, which included MEDLINE; Social Work Abstracts; and the Web of Science three indexes: Social Sciences Citation Index (SSCI), Science Citation Index Expanded (SCI-EXPANDED), and the Arts &amp; Humanities Citation Index (A &amp; HCI). In addition, two other mechanisms were used to retrieve the elder abuse research: a manual search of the reference list of publications dated prior to 1990 and a reference search of elder abuse reviews or annotations.</w:t>
      </w:r>
    </w:p>
    <w:p w:rsidR="00F820D2" w:rsidRPr="00F820D2" w:rsidRDefault="00F820D2" w:rsidP="00F820D2">
      <w:pPr>
        <w:ind w:left="0" w:firstLine="0"/>
      </w:pPr>
      <w:r w:rsidRPr="00F820D2">
        <w:t>All literature searches were conducted from inception of each index through December 31, 2008. Elder abuse research publication inclusion criteria were: English-language articles reporting completed research on abuse of people aged 55 years and older, from any country.</w:t>
      </w:r>
    </w:p>
    <w:p w:rsidR="00F820D2" w:rsidRDefault="00F820D2" w:rsidP="00F820D2">
      <w:pPr>
        <w:ind w:left="0" w:firstLine="0"/>
      </w:pPr>
      <w:r w:rsidRPr="00F820D2">
        <w:t>The databases were searched using combinations of the following keywords: abuse, aged, elder, elder abuse, neglect, and exploitation</w:t>
      </w:r>
    </w:p>
    <w:p w:rsidR="00B669CB" w:rsidRDefault="00B669CB" w:rsidP="00F820D2">
      <w:pPr>
        <w:ind w:left="0" w:firstLine="0"/>
      </w:pPr>
    </w:p>
    <w:p w:rsidR="008F3A78" w:rsidRPr="00347B20" w:rsidRDefault="008F3A78" w:rsidP="00005EE1">
      <w:pPr>
        <w:ind w:left="0" w:firstLine="0"/>
      </w:pPr>
    </w:p>
    <w:p w:rsidR="00837121" w:rsidRDefault="00837121" w:rsidP="002E2177">
      <w:pPr>
        <w:ind w:left="0" w:firstLine="0"/>
        <w:rPr>
          <w:b/>
        </w:rPr>
      </w:pPr>
      <w:r w:rsidRPr="0015535B">
        <w:rPr>
          <w:b/>
          <w:color w:val="0000FF"/>
        </w:rPr>
        <w:t>1a.8.2</w:t>
      </w:r>
      <w:r w:rsidRPr="007C6378">
        <w:rPr>
          <w:b/>
        </w:rPr>
        <w:t xml:space="preserve">. </w:t>
      </w:r>
      <w:r w:rsidR="006C7F30" w:rsidRPr="007C6378">
        <w:rPr>
          <w:b/>
        </w:rPr>
        <w:t>Provide the citation</w:t>
      </w:r>
      <w:r w:rsidR="009E6B86" w:rsidRPr="007C6378">
        <w:rPr>
          <w:b/>
        </w:rPr>
        <w:t xml:space="preserve"> </w:t>
      </w:r>
      <w:r w:rsidR="006C7F30" w:rsidRPr="007C6378">
        <w:rPr>
          <w:b/>
        </w:rPr>
        <w:t>and summary for each piece of evidence.</w:t>
      </w:r>
    </w:p>
    <w:p w:rsidR="00051AC7" w:rsidRDefault="00F61FA4" w:rsidP="00051AC7">
      <w:pPr>
        <w:ind w:left="0" w:firstLine="0"/>
      </w:pPr>
      <w:r>
        <w:t xml:space="preserve">1. </w:t>
      </w:r>
      <w:r w:rsidRPr="00F61FA4">
        <w:t>Caceres, B. &amp; Fulmer, T.</w:t>
      </w:r>
      <w:r w:rsidR="00DC3584">
        <w:t xml:space="preserve"> (2012). </w:t>
      </w:r>
      <w:r w:rsidRPr="00F61FA4">
        <w:t xml:space="preserve"> </w:t>
      </w:r>
      <w:r w:rsidRPr="00DC3584">
        <w:rPr>
          <w:i/>
        </w:rPr>
        <w:t>Mistreatment detection</w:t>
      </w:r>
      <w:r w:rsidRPr="00F61FA4">
        <w:t>. In: Evidence-based geriatric nursing protocols for best practice. 4th ed</w:t>
      </w:r>
      <w:r>
        <w:t>.</w:t>
      </w:r>
      <w:r w:rsidRPr="00F61FA4">
        <w:t xml:space="preserve">  Boltz, M., Capezuti, E., Fulmer, T., Zwicker, D. (Eds.).  New York (NY): Springer Publishing Company. AHRQ Guideline summary NGC-9711. National Guideline Clearinghouse. Rockville (MD): Agency for Healthcare Research and Quality (AHRQ); [cited 2014 Jan 06].</w:t>
      </w:r>
      <w:r w:rsidR="00B95678">
        <w:t xml:space="preserve"> Available:</w:t>
      </w:r>
    </w:p>
    <w:p w:rsidR="00F61FA4" w:rsidRDefault="00F61FA4" w:rsidP="00051AC7">
      <w:pPr>
        <w:ind w:left="0" w:firstLine="0"/>
      </w:pPr>
      <w:r>
        <w:t xml:space="preserve"> </w:t>
      </w:r>
      <w:hyperlink r:id="rId19" w:anchor="Section405" w:history="1">
        <w:r w:rsidRPr="00821B5F">
          <w:rPr>
            <w:rStyle w:val="Hyperlink"/>
          </w:rPr>
          <w:t>http://www.guideline.gov/content.aspx?id=43923&amp;search=elder+mistreatment#Section405</w:t>
        </w:r>
      </w:hyperlink>
    </w:p>
    <w:p w:rsidR="00B95678" w:rsidRDefault="00B95678" w:rsidP="00DC3584">
      <w:pPr>
        <w:ind w:left="0" w:firstLine="0"/>
      </w:pPr>
    </w:p>
    <w:p w:rsidR="00DC3584" w:rsidRDefault="00DC3584" w:rsidP="00DC3584">
      <w:pPr>
        <w:ind w:left="0" w:firstLine="0"/>
      </w:pPr>
      <w:r>
        <w:t>The following is summary of the guideline: Definitions of levels of evidence will appear at the end of the Major Recommendations</w:t>
      </w:r>
    </w:p>
    <w:p w:rsidR="00DC3584" w:rsidRDefault="00DC3584" w:rsidP="00DC3584">
      <w:pPr>
        <w:ind w:left="0" w:firstLine="0"/>
      </w:pPr>
    </w:p>
    <w:p w:rsidR="00DC3584" w:rsidRDefault="00DC3584" w:rsidP="00DC3584">
      <w:pPr>
        <w:ind w:left="0" w:firstLine="0"/>
      </w:pPr>
      <w:r w:rsidRPr="00DC3584">
        <w:rPr>
          <w:u w:val="single"/>
        </w:rPr>
        <w:t>Guideline Objective</w:t>
      </w:r>
      <w:r>
        <w:t>: To provide a standard of practice protocol to identify best practices in identifying and responding to cases of elder mistreatment</w:t>
      </w:r>
    </w:p>
    <w:p w:rsidR="00DC3584" w:rsidRDefault="00DC3584" w:rsidP="00DC3584">
      <w:pPr>
        <w:ind w:left="0" w:firstLine="0"/>
      </w:pPr>
      <w:r w:rsidRPr="00DC3584">
        <w:rPr>
          <w:u w:val="single"/>
        </w:rPr>
        <w:t>Major Recommendations</w:t>
      </w:r>
      <w:r>
        <w:t>:</w:t>
      </w:r>
    </w:p>
    <w:p w:rsidR="00DC3584" w:rsidRDefault="00DC3584" w:rsidP="00DC3584">
      <w:pPr>
        <w:ind w:left="0" w:firstLine="0"/>
      </w:pPr>
      <w:r>
        <w:t xml:space="preserve">     a. Nursing Care Strategies</w:t>
      </w:r>
    </w:p>
    <w:p w:rsidR="00DC3584" w:rsidRDefault="00DC3584" w:rsidP="00DC3584">
      <w:pPr>
        <w:ind w:left="720" w:firstLine="0"/>
      </w:pPr>
      <w:r>
        <w:lastRenderedPageBreak/>
        <w:t xml:space="preserve">•Detailed screening to assess for risk factors for elder mistreatment (EM) using a combination of physical assessment, subjective information, and data gathered from screening instruments (Perel-Levin, 2008 [Level I]). </w:t>
      </w:r>
    </w:p>
    <w:p w:rsidR="00DC3584" w:rsidRDefault="00DC3584" w:rsidP="00DC3584">
      <w:pPr>
        <w:ind w:left="720" w:firstLine="0"/>
      </w:pPr>
      <w:r>
        <w:t xml:space="preserve">•Strive to develop a trusting relationship with the older adult as well as the caregiver. Set aside time to meet with each individually (Perel-Levin, 2008 [Level I]). </w:t>
      </w:r>
    </w:p>
    <w:p w:rsidR="00DC3584" w:rsidRDefault="00DC3584" w:rsidP="00DC3584">
      <w:pPr>
        <w:ind w:left="720" w:firstLine="0"/>
      </w:pPr>
      <w:r>
        <w:t xml:space="preserve">•The use of interdisciplinary teams with a diversity of experience, knowledge, and skills can lead to improvements in the detection and management of cases of EM. Early intervention by interdisciplinary teams can help lower risk for worsening abuse and further deficits in health status (Jayawardena &amp; Liao, 2006 [Level V]; Wiglesworth et al., 2010 [Level IV]). </w:t>
      </w:r>
    </w:p>
    <w:p w:rsidR="00DC3584" w:rsidRDefault="00DC3584" w:rsidP="00DC3584">
      <w:pPr>
        <w:ind w:left="720" w:firstLine="0"/>
      </w:pPr>
      <w:r>
        <w:t xml:space="preserve">•Institutions should develop guidelines for responding to cases of EM (Perel-Levin, 2008 [Level I]; Wiglesworth et al., 2010 [Level IV]). </w:t>
      </w:r>
    </w:p>
    <w:p w:rsidR="00DC3584" w:rsidRDefault="00DC3584" w:rsidP="00DC3584">
      <w:pPr>
        <w:ind w:left="720" w:firstLine="0"/>
      </w:pPr>
      <w:r>
        <w:t xml:space="preserve">•Educate victims about patterns of EM such that EM tends to worsen in severity over time (Cowen &amp; Cowen, 2002 [Level VI]; Phillips, 2008 [Level II]). </w:t>
      </w:r>
    </w:p>
    <w:p w:rsidR="00DC3584" w:rsidRDefault="00DC3584" w:rsidP="00DC3584">
      <w:pPr>
        <w:ind w:left="720" w:firstLine="0"/>
      </w:pPr>
      <w:r>
        <w:t xml:space="preserve">•Provide older adults with emergency contact numbers and community resources (Cowen &amp; Cowen, 2002 [Level VI]). </w:t>
      </w:r>
    </w:p>
    <w:p w:rsidR="00DC3584" w:rsidRDefault="00DC3584" w:rsidP="00DC3584">
      <w:pPr>
        <w:ind w:left="720" w:firstLine="0"/>
      </w:pPr>
      <w:r>
        <w:t>•Referral to appropriate regulatory agencies</w:t>
      </w:r>
    </w:p>
    <w:p w:rsidR="00DC3584" w:rsidRDefault="00DC3584" w:rsidP="00DC3584">
      <w:pPr>
        <w:ind w:left="150" w:firstLine="0"/>
      </w:pPr>
      <w:r>
        <w:t xml:space="preserve">b. Follow-up Monitoring of Condition: Follow-up monitoring in the acute care setting is limited compared to the follow-up that may be performed in the community or long-term care settings </w:t>
      </w:r>
    </w:p>
    <w:p w:rsidR="00DC3584" w:rsidRDefault="00DC3584" w:rsidP="00DC3584">
      <w:pPr>
        <w:ind w:left="0" w:firstLine="0"/>
      </w:pPr>
    </w:p>
    <w:p w:rsidR="00F61FA4" w:rsidRPr="00DC3584" w:rsidRDefault="00DC3584" w:rsidP="00DC3584">
      <w:pPr>
        <w:ind w:left="0" w:firstLine="0"/>
        <w:rPr>
          <w:u w:val="single"/>
        </w:rPr>
      </w:pPr>
      <w:r w:rsidRPr="00DC3584">
        <w:rPr>
          <w:u w:val="single"/>
        </w:rPr>
        <w:t>Levels of Evidence</w:t>
      </w:r>
    </w:p>
    <w:p w:rsidR="00DC3584" w:rsidRDefault="00DC3584" w:rsidP="00DC3584">
      <w:r>
        <w:t>Level</w:t>
      </w:r>
      <w:r w:rsidR="00E36B35">
        <w:t xml:space="preserve">  </w:t>
      </w:r>
      <w:r>
        <w:t xml:space="preserve"> I: Systematic reviews (integrative/meta-analyses/clinical practice guidelines based on systematic reviews)</w:t>
      </w:r>
    </w:p>
    <w:p w:rsidR="00DC3584" w:rsidRDefault="00DC3584" w:rsidP="00DC3584">
      <w:r>
        <w:t>Level</w:t>
      </w:r>
      <w:r w:rsidR="00E36B35">
        <w:t xml:space="preserve"> </w:t>
      </w:r>
      <w:r>
        <w:t xml:space="preserve"> II: Single experimental study (randomized controlled trials [RCTs])</w:t>
      </w:r>
    </w:p>
    <w:p w:rsidR="00DC3584" w:rsidRDefault="00DC3584" w:rsidP="00DC3584">
      <w:r>
        <w:t>Level III: Quasi-experimental studies</w:t>
      </w:r>
    </w:p>
    <w:p w:rsidR="00DC3584" w:rsidRDefault="00DC3584" w:rsidP="00DC3584">
      <w:r>
        <w:t>Level IV: Non-experimental studies</w:t>
      </w:r>
    </w:p>
    <w:p w:rsidR="00DC3584" w:rsidRDefault="00DC3584" w:rsidP="00DC3584">
      <w:r>
        <w:t>Level</w:t>
      </w:r>
      <w:r w:rsidR="00E36B35">
        <w:t xml:space="preserve"> </w:t>
      </w:r>
      <w:r>
        <w:t xml:space="preserve"> V: Care report/program evaluation/narrative literature reviews</w:t>
      </w:r>
    </w:p>
    <w:p w:rsidR="00051AC7" w:rsidRDefault="00DC3584" w:rsidP="00DC3584">
      <w:r>
        <w:t>Level VI: Opinions of respected authorities/consensus panels</w:t>
      </w:r>
    </w:p>
    <w:p w:rsidR="00051AC7" w:rsidRPr="00051AC7" w:rsidRDefault="00051AC7" w:rsidP="00051AC7">
      <w:pPr>
        <w:ind w:left="0" w:firstLine="0"/>
        <w:rPr>
          <w:b/>
        </w:rPr>
      </w:pPr>
      <w:r w:rsidRPr="00051AC7">
        <w:rPr>
          <w:b/>
        </w:rPr>
        <w:tab/>
      </w:r>
    </w:p>
    <w:p w:rsidR="00D91FDE" w:rsidRPr="00D91FDE" w:rsidRDefault="00D91FDE" w:rsidP="00D91FDE">
      <w:pPr>
        <w:rPr>
          <w:b/>
        </w:rPr>
      </w:pPr>
      <w:r w:rsidRPr="00D91FDE">
        <w:t>2</w:t>
      </w:r>
      <w:r w:rsidRPr="00D91FDE">
        <w:rPr>
          <w:b/>
        </w:rPr>
        <w:t>.</w:t>
      </w:r>
      <w:r>
        <w:rPr>
          <w:b/>
        </w:rPr>
        <w:t xml:space="preserve">  </w:t>
      </w:r>
      <w:r w:rsidRPr="00D91FDE">
        <w:rPr>
          <w:u w:val="single"/>
        </w:rPr>
        <w:t>Elder Maltreatment and Care Symposium sponsored by Centers for Medicare and Medicaid</w:t>
      </w:r>
    </w:p>
    <w:p w:rsidR="00D82D38" w:rsidRDefault="00D82D38" w:rsidP="00D82D38">
      <w:pPr>
        <w:autoSpaceDE w:val="0"/>
        <w:autoSpaceDN w:val="0"/>
        <w:adjustRightInd w:val="0"/>
        <w:ind w:left="0" w:firstLine="0"/>
      </w:pPr>
      <w:r w:rsidRPr="00D82D38">
        <w:t>Beach, S., McMullen, T., Schwartz, K., &amp; Yaffe, M. (2013</w:t>
      </w:r>
      <w:r w:rsidRPr="00D82D38">
        <w:rPr>
          <w:i/>
        </w:rPr>
        <w:t xml:space="preserve">). </w:t>
      </w:r>
      <w:r w:rsidR="005012B6">
        <w:t xml:space="preserve">II.6 Elder abuse and its prevention: Screening and detection. </w:t>
      </w:r>
      <w:r w:rsidR="00A24739">
        <w:t xml:space="preserve">In </w:t>
      </w:r>
      <w:r w:rsidR="005012B6" w:rsidRPr="00D82D38">
        <w:rPr>
          <w:i/>
        </w:rPr>
        <w:t>Elder abuse and i</w:t>
      </w:r>
      <w:r w:rsidR="005012B6">
        <w:rPr>
          <w:i/>
        </w:rPr>
        <w:t>ts prevention: Workshop summary</w:t>
      </w:r>
      <w:r w:rsidR="005012B6" w:rsidRPr="00D82D38">
        <w:t xml:space="preserve">. </w:t>
      </w:r>
      <w:r w:rsidRPr="00D82D38">
        <w:t xml:space="preserve"> </w:t>
      </w:r>
      <w:r w:rsidR="005012B6">
        <w:t>Washingto</w:t>
      </w:r>
      <w:r w:rsidR="00A24739">
        <w:t>n</w:t>
      </w:r>
      <w:r w:rsidR="005012B6">
        <w:t>, DC</w:t>
      </w:r>
      <w:r w:rsidR="00A24739">
        <w:t xml:space="preserve">: The National Academies Press. </w:t>
      </w:r>
      <w:r w:rsidRPr="00D82D38">
        <w:t>Manuscript submitted for publication.</w:t>
      </w:r>
    </w:p>
    <w:p w:rsidR="00A24739" w:rsidRPr="00D82D38" w:rsidRDefault="00A24739" w:rsidP="00D82D38">
      <w:pPr>
        <w:autoSpaceDE w:val="0"/>
        <w:autoSpaceDN w:val="0"/>
        <w:adjustRightInd w:val="0"/>
        <w:ind w:left="0" w:firstLine="0"/>
      </w:pPr>
    </w:p>
    <w:p w:rsidR="006747E2" w:rsidRDefault="006747E2" w:rsidP="006747E2">
      <w:pPr>
        <w:autoSpaceDE w:val="0"/>
        <w:autoSpaceDN w:val="0"/>
        <w:adjustRightInd w:val="0"/>
        <w:ind w:left="0" w:firstLine="0"/>
      </w:pPr>
      <w:r>
        <w:t>The Centers for Medicare and Medicaid (CMS) explored the current state of elder maltreatment screening and elder care practices across Medicare and Medicaid beneficiary populations and care settings. The aim of this symposium was to develop a framework to build more robust measure specifications for the quality measure PQRS# 181 Elder Maltreatment Screening and Follow-Up Plan. Preliminary findings from the symposium suggest:</w:t>
      </w:r>
    </w:p>
    <w:p w:rsidR="006747E2" w:rsidRDefault="006747E2" w:rsidP="006747E2">
      <w:pPr>
        <w:pStyle w:val="ListParagraph"/>
        <w:numPr>
          <w:ilvl w:val="0"/>
          <w:numId w:val="23"/>
        </w:numPr>
        <w:autoSpaceDE w:val="0"/>
        <w:autoSpaceDN w:val="0"/>
        <w:adjustRightInd w:val="0"/>
      </w:pPr>
      <w:r>
        <w:t>There is consensus for the need to develop a definition of elder maltreatment that can be utilized across Health and Human Services (HHS) agencies</w:t>
      </w:r>
    </w:p>
    <w:p w:rsidR="006747E2" w:rsidRDefault="006747E2" w:rsidP="006747E2">
      <w:pPr>
        <w:pStyle w:val="ListParagraph"/>
        <w:numPr>
          <w:ilvl w:val="0"/>
          <w:numId w:val="23"/>
        </w:numPr>
        <w:autoSpaceDE w:val="0"/>
        <w:autoSpaceDN w:val="0"/>
        <w:adjustRightInd w:val="0"/>
      </w:pPr>
      <w:r>
        <w:t>Crosscutting tools were identified which could be implemented in a variety of care settings and by multiple providers. Among these tools, the EASI, HS-EAST and the VASS scale were identified for increased use in practice, consistency with PQRS #181 measure specification, their ability to assess multiple types of abuse.</w:t>
      </w:r>
    </w:p>
    <w:p w:rsidR="006747E2" w:rsidRDefault="006747E2" w:rsidP="006747E2">
      <w:pPr>
        <w:pStyle w:val="ListParagraph"/>
        <w:numPr>
          <w:ilvl w:val="0"/>
          <w:numId w:val="23"/>
        </w:numPr>
        <w:autoSpaceDE w:val="0"/>
        <w:autoSpaceDN w:val="0"/>
        <w:adjustRightInd w:val="0"/>
      </w:pPr>
      <w:r>
        <w:t>The impact of screening on the provider-patient relationship should be considered</w:t>
      </w:r>
    </w:p>
    <w:p w:rsidR="006747E2" w:rsidRDefault="006747E2" w:rsidP="006747E2">
      <w:pPr>
        <w:pStyle w:val="ListParagraph"/>
        <w:numPr>
          <w:ilvl w:val="0"/>
          <w:numId w:val="23"/>
        </w:numPr>
        <w:autoSpaceDE w:val="0"/>
        <w:autoSpaceDN w:val="0"/>
        <w:adjustRightInd w:val="0"/>
      </w:pPr>
      <w:r>
        <w:lastRenderedPageBreak/>
        <w:t>Cultur</w:t>
      </w:r>
      <w:r w:rsidR="00A1665C">
        <w:t>al</w:t>
      </w:r>
      <w:r>
        <w:t xml:space="preserve"> diversity should always be taken into account during elder maltreatment measurement; including screening and measurement</w:t>
      </w:r>
    </w:p>
    <w:p w:rsidR="006747E2" w:rsidRDefault="006747E2" w:rsidP="006747E2">
      <w:pPr>
        <w:pStyle w:val="ListParagraph"/>
        <w:numPr>
          <w:ilvl w:val="0"/>
          <w:numId w:val="23"/>
        </w:numPr>
        <w:autoSpaceDE w:val="0"/>
        <w:autoSpaceDN w:val="0"/>
        <w:adjustRightInd w:val="0"/>
      </w:pPr>
      <w:r>
        <w:t xml:space="preserve">Awareness of feasibility and provider burden should be considered </w:t>
      </w:r>
    </w:p>
    <w:p w:rsidR="008D262C" w:rsidRDefault="008D262C" w:rsidP="008D262C">
      <w:pPr>
        <w:autoSpaceDE w:val="0"/>
        <w:autoSpaceDN w:val="0"/>
        <w:adjustRightInd w:val="0"/>
        <w:ind w:left="0" w:firstLine="0"/>
      </w:pPr>
      <w:r>
        <w:t>3.  Institute of Medicine and the National Research Council of the National Academies. Elder abuse and its prevention: Workshop summary (2013).  Washington, DC: The National Academies Press. Manuscript submitted for publication.</w:t>
      </w:r>
    </w:p>
    <w:p w:rsidR="008D262C" w:rsidRDefault="008D262C" w:rsidP="008D262C">
      <w:pPr>
        <w:autoSpaceDE w:val="0"/>
        <w:autoSpaceDN w:val="0"/>
        <w:adjustRightInd w:val="0"/>
        <w:ind w:left="0" w:firstLine="0"/>
      </w:pPr>
    </w:p>
    <w:p w:rsidR="008D262C" w:rsidRDefault="008D262C" w:rsidP="008D262C">
      <w:pPr>
        <w:autoSpaceDE w:val="0"/>
        <w:autoSpaceDN w:val="0"/>
        <w:adjustRightInd w:val="0"/>
        <w:ind w:left="0" w:firstLine="0"/>
      </w:pPr>
      <w:r>
        <w:t>The Institute of Medicine and the National Research Council of the National Academies sponsored a 2-day workshop dedicated to elder abuse and its prevention in order to shed light on an underappreciated and frequently overlooked form of violence. The aim was to move beyond what is known and foster discussions on ways to improve prevention, intervention and mitigation of the victims’ needs through collaborative efforts.  Workshop topics included measuring and conceptualizing elder abuse, risk factors and health outcomes, ethical considerations, screening and prevention and how to move the field of elder abuse research and prevention forward.</w:t>
      </w:r>
    </w:p>
    <w:p w:rsidR="008D262C" w:rsidRDefault="008D262C" w:rsidP="00D96163">
      <w:pPr>
        <w:autoSpaceDE w:val="0"/>
        <w:autoSpaceDN w:val="0"/>
        <w:adjustRightInd w:val="0"/>
        <w:ind w:left="0" w:firstLine="0"/>
      </w:pPr>
    </w:p>
    <w:p w:rsidR="006747E2" w:rsidRDefault="008D262C" w:rsidP="00D96163">
      <w:pPr>
        <w:autoSpaceDE w:val="0"/>
        <w:autoSpaceDN w:val="0"/>
        <w:adjustRightInd w:val="0"/>
        <w:ind w:left="0" w:firstLine="0"/>
        <w:rPr>
          <w:rStyle w:val="Hyperlink"/>
        </w:rPr>
      </w:pPr>
      <w:r>
        <w:t>4</w:t>
      </w:r>
      <w:r w:rsidR="00E36B35">
        <w:t xml:space="preserve">. </w:t>
      </w:r>
      <w:r w:rsidR="00D96163">
        <w:t>Daly, J. M. (2010). Elder abuse prevention. AHRQ Guideline summary NGC-8569. National Guideline Clearinghouse. Rockville (MD): Agency for Healthcare Research and Quality (AHRQ); [cited 2014 Jan 06]. Available:</w:t>
      </w:r>
      <w:r w:rsidR="00D96163">
        <w:rPr>
          <w:b/>
        </w:rPr>
        <w:t xml:space="preserve"> </w:t>
      </w:r>
      <w:hyperlink r:id="rId20" w:history="1">
        <w:r w:rsidR="00D96163">
          <w:rPr>
            <w:rStyle w:val="Hyperlink"/>
          </w:rPr>
          <w:t>http://www.guideline.gov/content.aspx?id=34018&amp;search=elder+abuse+prevention</w:t>
        </w:r>
      </w:hyperlink>
    </w:p>
    <w:p w:rsidR="00B95678" w:rsidRDefault="00B95678" w:rsidP="00D96163">
      <w:pPr>
        <w:autoSpaceDE w:val="0"/>
        <w:autoSpaceDN w:val="0"/>
        <w:adjustRightInd w:val="0"/>
        <w:ind w:left="0" w:firstLine="0"/>
      </w:pPr>
    </w:p>
    <w:p w:rsidR="000D2BAB" w:rsidRPr="004F2332" w:rsidRDefault="006E71F8" w:rsidP="00D96163">
      <w:pPr>
        <w:autoSpaceDE w:val="0"/>
        <w:autoSpaceDN w:val="0"/>
        <w:adjustRightInd w:val="0"/>
        <w:ind w:left="0" w:firstLine="0"/>
      </w:pPr>
      <w:r w:rsidRPr="004F2332">
        <w:t>The object</w:t>
      </w:r>
      <w:r w:rsidR="00B4478B" w:rsidRPr="004F2332">
        <w:t>ive of this guideline</w:t>
      </w:r>
      <w:r w:rsidRPr="004F2332">
        <w:t xml:space="preserve"> is to </w:t>
      </w:r>
      <w:r w:rsidR="00B4478B" w:rsidRPr="004F2332">
        <w:t>facilitate health care professionals to assess older persons in domestic and institutional settings who are at risk for elder abuse, excluding self-neglect, and to recommend interventions to reduce the incidence of mistreatment. It is intended for use by advanced practice nurses, healthcare providers, nurses and social workers within the clinical specialties of Family Practice, geriatrics, Nursing, Preventive Medicine and Psychology. A systematic review and synthesis of current evidence followed by critique and analysis yielded the following recommendations</w:t>
      </w:r>
      <w:r w:rsidR="00D27FED" w:rsidRPr="004F2332">
        <w:t xml:space="preserve"> </w:t>
      </w:r>
      <w:r w:rsidR="00E03D34" w:rsidRPr="004F2332">
        <w:t>(evidence</w:t>
      </w:r>
      <w:r w:rsidR="00D27FED" w:rsidRPr="004F2332">
        <w:t xml:space="preserve"> grades are defined at the end of this summary)</w:t>
      </w:r>
      <w:r w:rsidR="00B4478B" w:rsidRPr="004F2332">
        <w:t>:</w:t>
      </w:r>
    </w:p>
    <w:p w:rsidR="00B4478B" w:rsidRPr="004F2332" w:rsidRDefault="00B4478B" w:rsidP="0072057E">
      <w:pPr>
        <w:pStyle w:val="ListParagraph"/>
        <w:numPr>
          <w:ilvl w:val="0"/>
          <w:numId w:val="21"/>
        </w:numPr>
        <w:autoSpaceDE w:val="0"/>
        <w:autoSpaceDN w:val="0"/>
        <w:adjustRightInd w:val="0"/>
      </w:pPr>
      <w:r w:rsidRPr="004F2332">
        <w:rPr>
          <w:bCs/>
          <w:u w:val="single"/>
        </w:rPr>
        <w:t>Assessment Criteria</w:t>
      </w:r>
      <w:r w:rsidR="00D27FED" w:rsidRPr="004F2332">
        <w:rPr>
          <w:bCs/>
          <w:u w:val="single"/>
        </w:rPr>
        <w:t xml:space="preserve">  were defined for patients most likely to benefit the most from utilizing this practice guideline </w:t>
      </w:r>
      <w:r w:rsidR="00D27FED" w:rsidRPr="004F2332">
        <w:t>(</w:t>
      </w:r>
      <w:r w:rsidR="00D27FED" w:rsidRPr="004F2332">
        <w:rPr>
          <w:i/>
          <w:iCs/>
        </w:rPr>
        <w:t>Evidence Grade = C1</w:t>
      </w:r>
      <w:r w:rsidR="00D27FED" w:rsidRPr="004F2332">
        <w:t xml:space="preserve">): </w:t>
      </w:r>
      <w:r w:rsidR="0072057E" w:rsidRPr="004F2332">
        <w:t xml:space="preserve">Persons with physical, functional, or cognitive impairment, persons who have mental illness, alcoholism, or drug abuse problems, persons who are socially isolated or have a poor social network. persons who are dependent on others, persons with a past history of abusive relationships, persons with financial or other family problems, persons who reside in inadequate housing or unsafe conditions, persons who are depressed, persons who have delusions, persons who are in poor health, persons whose caregiver is stressed/frustrated with the difficult task of caring for an older person, persons whose caregiver has mental illness, alcoholism, or drug abuse problems, persons whose caregiver has inadequate financial resources, persons whose caregiver has health problems </w:t>
      </w:r>
    </w:p>
    <w:p w:rsidR="00D27FED" w:rsidRPr="004F2332" w:rsidRDefault="00D27FED" w:rsidP="0072057E">
      <w:pPr>
        <w:pStyle w:val="ListParagraph"/>
        <w:numPr>
          <w:ilvl w:val="0"/>
          <w:numId w:val="21"/>
        </w:numPr>
        <w:autoSpaceDE w:val="0"/>
        <w:autoSpaceDN w:val="0"/>
        <w:adjustRightInd w:val="0"/>
      </w:pPr>
      <w:r w:rsidRPr="004F2332">
        <w:rPr>
          <w:bCs/>
          <w:u w:val="single"/>
        </w:rPr>
        <w:t>Assessment tools are identified to assess potenti</w:t>
      </w:r>
      <w:r w:rsidR="0072057E" w:rsidRPr="004F2332">
        <w:rPr>
          <w:bCs/>
          <w:u w:val="single"/>
        </w:rPr>
        <w:t>al victims. The following having an evidence g</w:t>
      </w:r>
      <w:r w:rsidRPr="004F2332">
        <w:rPr>
          <w:bCs/>
          <w:u w:val="single"/>
        </w:rPr>
        <w:t xml:space="preserve">rade = C1: </w:t>
      </w:r>
      <w:r w:rsidRPr="004F2332">
        <w:t>Elder Abuse Suspicion Index©, Elder Assessment Instruments (EAI), Hwalek-Sengstock Elder Abuse Screening Test (H-S/EAST), Index of Spouse Abuse, Indicators of Abuse Screen (IOA), Mini-Mental Status Examination (MMSE),  Partner Violence Screen (PVS) and Vulnerability to Abuse Screening Scale (VASS)</w:t>
      </w:r>
      <w:r w:rsidR="0072057E" w:rsidRPr="004F2332">
        <w:t xml:space="preserve"> </w:t>
      </w:r>
    </w:p>
    <w:p w:rsidR="0072057E" w:rsidRPr="004F2332" w:rsidRDefault="0072057E" w:rsidP="0072057E">
      <w:pPr>
        <w:pStyle w:val="ListParagraph"/>
        <w:numPr>
          <w:ilvl w:val="0"/>
          <w:numId w:val="21"/>
        </w:numPr>
        <w:autoSpaceDE w:val="0"/>
        <w:autoSpaceDN w:val="0"/>
        <w:adjustRightInd w:val="0"/>
      </w:pPr>
      <w:r w:rsidRPr="004F2332">
        <w:t xml:space="preserve">Description of Practice:  a definition, defining characteristic, related factors,  nursing interventions, nursing outcomes and risk factors are provided for each form of abuse </w:t>
      </w:r>
    </w:p>
    <w:p w:rsidR="00B4478B" w:rsidRPr="004F2332" w:rsidRDefault="0072057E" w:rsidP="00E03D34">
      <w:pPr>
        <w:pStyle w:val="ListParagraph"/>
        <w:numPr>
          <w:ilvl w:val="0"/>
          <w:numId w:val="21"/>
        </w:numPr>
        <w:autoSpaceDE w:val="0"/>
        <w:autoSpaceDN w:val="0"/>
        <w:adjustRightInd w:val="0"/>
      </w:pPr>
      <w:r w:rsidRPr="004F2332">
        <w:lastRenderedPageBreak/>
        <w:t>Implementation of the Practice: a step-by-step guideline including assessment and referral  protocol is suggested for the health care provider</w:t>
      </w:r>
    </w:p>
    <w:p w:rsidR="00E03D34" w:rsidRPr="004F2332" w:rsidRDefault="00E03D34" w:rsidP="00E03D34">
      <w:pPr>
        <w:autoSpaceDE w:val="0"/>
        <w:autoSpaceDN w:val="0"/>
        <w:adjustRightInd w:val="0"/>
        <w:ind w:left="0" w:firstLine="0"/>
      </w:pPr>
      <w:r w:rsidRPr="004F2332">
        <w:t>Potential benefits identified included reduced incidence of elder abuse and mistreatment. No potential harms were stated.</w:t>
      </w:r>
    </w:p>
    <w:p w:rsidR="00E03D34" w:rsidRPr="004F2332" w:rsidRDefault="00E03D34" w:rsidP="00E03D34">
      <w:pPr>
        <w:autoSpaceDE w:val="0"/>
        <w:autoSpaceDN w:val="0"/>
        <w:adjustRightInd w:val="0"/>
        <w:ind w:left="0" w:firstLine="0"/>
      </w:pPr>
    </w:p>
    <w:p w:rsidR="00B4478B" w:rsidRPr="004F2332" w:rsidRDefault="00B4478B" w:rsidP="00B4478B">
      <w:pPr>
        <w:autoSpaceDE w:val="0"/>
        <w:autoSpaceDN w:val="0"/>
        <w:adjustRightInd w:val="0"/>
        <w:ind w:left="0" w:firstLine="0"/>
        <w:rPr>
          <w:b/>
          <w:bCs/>
        </w:rPr>
      </w:pPr>
      <w:r w:rsidRPr="004F2332">
        <w:rPr>
          <w:b/>
          <w:bCs/>
        </w:rPr>
        <w:t>Rating Scheme for the Strength of the Evidence</w:t>
      </w:r>
    </w:p>
    <w:p w:rsidR="00B4478B" w:rsidRPr="004F2332" w:rsidRDefault="00B4478B" w:rsidP="00B4478B">
      <w:pPr>
        <w:autoSpaceDE w:val="0"/>
        <w:autoSpaceDN w:val="0"/>
        <w:adjustRightInd w:val="0"/>
        <w:ind w:left="0" w:firstLine="0"/>
      </w:pPr>
      <w:r w:rsidRPr="004F2332">
        <w:rPr>
          <w:b/>
          <w:bCs/>
        </w:rPr>
        <w:t>Evidence Grading</w:t>
      </w:r>
    </w:p>
    <w:p w:rsidR="00B4478B" w:rsidRPr="004F2332" w:rsidRDefault="00B4478B" w:rsidP="00B4478B">
      <w:pPr>
        <w:autoSpaceDE w:val="0"/>
        <w:autoSpaceDN w:val="0"/>
        <w:adjustRightInd w:val="0"/>
        <w:ind w:left="0" w:firstLine="0"/>
      </w:pPr>
      <w:r w:rsidRPr="004F2332">
        <w:rPr>
          <w:b/>
          <w:bCs/>
        </w:rPr>
        <w:t>A1</w:t>
      </w:r>
      <w:r w:rsidRPr="004F2332">
        <w:t xml:space="preserve"> = Evidence from well-designed meta-analysis or well-done systematic review with results that consistently support a specific action (e.g., assessment, intervention, or treatment)</w:t>
      </w:r>
    </w:p>
    <w:p w:rsidR="00B4478B" w:rsidRPr="004F2332" w:rsidRDefault="00B4478B" w:rsidP="00B4478B">
      <w:pPr>
        <w:autoSpaceDE w:val="0"/>
        <w:autoSpaceDN w:val="0"/>
        <w:adjustRightInd w:val="0"/>
        <w:ind w:left="0" w:firstLine="0"/>
      </w:pPr>
      <w:r w:rsidRPr="004F2332">
        <w:rPr>
          <w:b/>
          <w:bCs/>
        </w:rPr>
        <w:t>A2</w:t>
      </w:r>
      <w:r w:rsidRPr="004F2332">
        <w:t xml:space="preserve"> = Evidence from one or more randomized controlled trials with consistent results</w:t>
      </w:r>
    </w:p>
    <w:p w:rsidR="00B4478B" w:rsidRPr="004F2332" w:rsidRDefault="00B4478B" w:rsidP="00B4478B">
      <w:pPr>
        <w:autoSpaceDE w:val="0"/>
        <w:autoSpaceDN w:val="0"/>
        <w:adjustRightInd w:val="0"/>
        <w:ind w:left="0" w:firstLine="0"/>
      </w:pPr>
      <w:r w:rsidRPr="004F2332">
        <w:rPr>
          <w:b/>
          <w:bCs/>
        </w:rPr>
        <w:t>B1</w:t>
      </w:r>
      <w:r w:rsidRPr="004F2332">
        <w:t xml:space="preserve"> = Evidence from high quality evidence-based practice guideline</w:t>
      </w:r>
    </w:p>
    <w:p w:rsidR="00B4478B" w:rsidRPr="004F2332" w:rsidRDefault="00B4478B" w:rsidP="00B4478B">
      <w:pPr>
        <w:autoSpaceDE w:val="0"/>
        <w:autoSpaceDN w:val="0"/>
        <w:adjustRightInd w:val="0"/>
        <w:ind w:left="0" w:firstLine="0"/>
      </w:pPr>
      <w:r w:rsidRPr="004F2332">
        <w:rPr>
          <w:b/>
          <w:bCs/>
        </w:rPr>
        <w:t>B2</w:t>
      </w:r>
      <w:r w:rsidRPr="004F2332">
        <w:t xml:space="preserve"> = Evidence from one or more quasi experimental studies with consistent results</w:t>
      </w:r>
    </w:p>
    <w:p w:rsidR="00B4478B" w:rsidRPr="004F2332" w:rsidRDefault="00B4478B" w:rsidP="00B4478B">
      <w:pPr>
        <w:autoSpaceDE w:val="0"/>
        <w:autoSpaceDN w:val="0"/>
        <w:adjustRightInd w:val="0"/>
        <w:ind w:left="0" w:firstLine="0"/>
      </w:pPr>
      <w:r w:rsidRPr="004F2332">
        <w:rPr>
          <w:b/>
          <w:bCs/>
        </w:rPr>
        <w:t>C1</w:t>
      </w:r>
      <w:r w:rsidRPr="004F2332">
        <w:t xml:space="preserve"> = Evidence from observational studies with consistent results (e.g., correlational, descriptive studies)</w:t>
      </w:r>
    </w:p>
    <w:p w:rsidR="00B4478B" w:rsidRPr="004F2332" w:rsidRDefault="00B4478B" w:rsidP="00B4478B">
      <w:pPr>
        <w:autoSpaceDE w:val="0"/>
        <w:autoSpaceDN w:val="0"/>
        <w:adjustRightInd w:val="0"/>
        <w:ind w:left="0" w:firstLine="0"/>
      </w:pPr>
      <w:r w:rsidRPr="004F2332">
        <w:rPr>
          <w:b/>
          <w:bCs/>
        </w:rPr>
        <w:t>C2</w:t>
      </w:r>
      <w:r w:rsidRPr="004F2332">
        <w:t xml:space="preserve"> = Inconsistent evidence from observational studies or controlled trials</w:t>
      </w:r>
    </w:p>
    <w:p w:rsidR="00B4478B" w:rsidRPr="004F2332" w:rsidRDefault="00B4478B" w:rsidP="00B4478B">
      <w:pPr>
        <w:autoSpaceDE w:val="0"/>
        <w:autoSpaceDN w:val="0"/>
        <w:adjustRightInd w:val="0"/>
        <w:ind w:left="0" w:firstLine="0"/>
      </w:pPr>
      <w:r w:rsidRPr="004F2332">
        <w:rPr>
          <w:b/>
          <w:bCs/>
        </w:rPr>
        <w:t>D</w:t>
      </w:r>
      <w:r w:rsidRPr="004F2332">
        <w:t xml:space="preserve"> = Evidence from expert opinion, multiple case reports, or national consensus reports</w:t>
      </w:r>
    </w:p>
    <w:p w:rsidR="004055F5" w:rsidRDefault="004055F5" w:rsidP="00EF79AB">
      <w:pPr>
        <w:autoSpaceDE w:val="0"/>
        <w:autoSpaceDN w:val="0"/>
        <w:adjustRightInd w:val="0"/>
        <w:ind w:left="0" w:firstLine="0"/>
        <w:rPr>
          <w:color w:val="0070C0"/>
        </w:rPr>
      </w:pPr>
    </w:p>
    <w:p w:rsidR="006747E2" w:rsidRPr="004F2332" w:rsidRDefault="005012B6" w:rsidP="006747E2">
      <w:pPr>
        <w:autoSpaceDE w:val="0"/>
        <w:autoSpaceDN w:val="0"/>
        <w:adjustRightInd w:val="0"/>
        <w:ind w:left="0" w:firstLine="0"/>
      </w:pPr>
      <w:r>
        <w:t xml:space="preserve">5. </w:t>
      </w:r>
      <w:r w:rsidR="006747E2" w:rsidRPr="004F2332">
        <w:t xml:space="preserve">Moyer, V.A. (2013). </w:t>
      </w:r>
      <w:r w:rsidR="004F2332" w:rsidRPr="004F2332">
        <w:rPr>
          <w:i/>
        </w:rPr>
        <w:t>Screening for intimate partner violence and abuse of elderly and vulnerable a</w:t>
      </w:r>
      <w:r w:rsidR="006747E2" w:rsidRPr="004F2332">
        <w:rPr>
          <w:i/>
        </w:rPr>
        <w:t>dults</w:t>
      </w:r>
      <w:r w:rsidR="004F2332" w:rsidRPr="004F2332">
        <w:t xml:space="preserve">: </w:t>
      </w:r>
      <w:r w:rsidR="004F2332" w:rsidRPr="004F2332">
        <w:rPr>
          <w:i/>
        </w:rPr>
        <w:t>A U.S. preventive services task force recommendation s</w:t>
      </w:r>
      <w:r w:rsidR="006747E2" w:rsidRPr="004F2332">
        <w:rPr>
          <w:i/>
        </w:rPr>
        <w:t>tatement</w:t>
      </w:r>
      <w:r w:rsidR="006747E2" w:rsidRPr="004F2332">
        <w:t xml:space="preserve">. Annals of Internal Medicine, 158(6), 478-487. doi:10.7326/0003-4819-158-6-201303190-00588. </w:t>
      </w:r>
    </w:p>
    <w:p w:rsidR="006747E2" w:rsidRDefault="007923D5" w:rsidP="006747E2">
      <w:pPr>
        <w:autoSpaceDE w:val="0"/>
        <w:autoSpaceDN w:val="0"/>
        <w:adjustRightInd w:val="0"/>
        <w:ind w:left="0" w:firstLine="0"/>
        <w:rPr>
          <w:color w:val="0070C0"/>
        </w:rPr>
      </w:pPr>
      <w:r>
        <w:t>Available</w:t>
      </w:r>
      <w:r w:rsidR="006747E2">
        <w:rPr>
          <w:color w:val="0070C0"/>
        </w:rPr>
        <w:t xml:space="preserve">: </w:t>
      </w:r>
      <w:hyperlink r:id="rId21" w:history="1">
        <w:r w:rsidR="006747E2" w:rsidRPr="00DA4B7F">
          <w:rPr>
            <w:rStyle w:val="Hyperlink"/>
          </w:rPr>
          <w:t>http://annals.org/article.aspx?articleid=1558517</w:t>
        </w:r>
      </w:hyperlink>
    </w:p>
    <w:p w:rsidR="004055F5" w:rsidRPr="004F2332" w:rsidRDefault="006747E2" w:rsidP="00EF79AB">
      <w:pPr>
        <w:autoSpaceDE w:val="0"/>
        <w:autoSpaceDN w:val="0"/>
        <w:adjustRightInd w:val="0"/>
        <w:ind w:left="0" w:firstLine="0"/>
      </w:pPr>
      <w:r w:rsidRPr="004F2332">
        <w:t>This guideline has been summarized within this submission document.</w:t>
      </w:r>
    </w:p>
    <w:sectPr w:rsidR="004055F5" w:rsidRPr="004F2332" w:rsidSect="00216E2D">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3F4" w:rsidRDefault="00EA43F4" w:rsidP="007E37A5">
      <w:r>
        <w:separator/>
      </w:r>
    </w:p>
  </w:endnote>
  <w:endnote w:type="continuationSeparator" w:id="0">
    <w:p w:rsidR="00EA43F4" w:rsidRDefault="00EA43F4"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Garamond-Regular">
    <w:panose1 w:val="00000000000000000000"/>
    <w:charset w:val="00"/>
    <w:family w:val="roman"/>
    <w:notTrueType/>
    <w:pitch w:val="default"/>
    <w:sig w:usb0="00000003" w:usb1="00000000" w:usb2="00000000" w:usb3="00000000" w:csb0="00000001" w:csb1="00000000"/>
  </w:font>
  <w:font w:name="Syntax-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6CB" w:rsidRDefault="00EC46CB">
    <w:pPr>
      <w:pStyle w:val="Footer"/>
    </w:pPr>
    <w:r w:rsidRPr="00395263">
      <w:t xml:space="preserve">Version 6.5 </w:t>
    </w:r>
    <w:r>
      <w:t>05</w:t>
    </w:r>
    <w:r w:rsidRPr="00395263">
      <w:t>/</w:t>
    </w:r>
    <w:r>
      <w:t>29</w:t>
    </w:r>
    <w:r w:rsidRPr="00395263">
      <w:t>/13</w:t>
    </w:r>
    <w:r w:rsidRPr="00395263">
      <w:ptab w:relativeTo="margin" w:alignment="center" w:leader="none"/>
    </w:r>
    <w:r w:rsidRPr="00395263">
      <w:ptab w:relativeTo="margin" w:alignment="right" w:leader="none"/>
    </w:r>
    <w:r>
      <w:fldChar w:fldCharType="begin"/>
    </w:r>
    <w:r>
      <w:instrText xml:space="preserve"> PAGE   \* MERGEFORMAT </w:instrText>
    </w:r>
    <w:r>
      <w:fldChar w:fldCharType="separate"/>
    </w:r>
    <w:r w:rsidR="00DC7E97">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3F4" w:rsidRDefault="00EA43F4" w:rsidP="007E37A5">
      <w:r>
        <w:separator/>
      </w:r>
    </w:p>
  </w:footnote>
  <w:footnote w:type="continuationSeparator" w:id="0">
    <w:p w:rsidR="00EA43F4" w:rsidRDefault="00EA43F4"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EC46CB" w:rsidRDefault="00EC46CB" w:rsidP="007E37A5">
        <w:pPr>
          <w:pStyle w:val="Header"/>
          <w:ind w:left="0" w:firstLine="0"/>
          <w:jc w:val="cente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1C8A"/>
    <w:multiLevelType w:val="hybridMultilevel"/>
    <w:tmpl w:val="8BF0F3BE"/>
    <w:lvl w:ilvl="0" w:tplc="890877FE">
      <w:start w:val="1"/>
      <w:numFmt w:val="decimal"/>
      <w:lvlText w:val="%1."/>
      <w:lvlJc w:val="left"/>
      <w:pPr>
        <w:ind w:left="720" w:hanging="360"/>
      </w:pPr>
      <w:rPr>
        <w:rFonts w:asciiTheme="minorHAnsi" w:eastAsiaTheme="minorEastAsia" w:hAnsiTheme="minorHAnsi" w:cstheme="minorBidi"/>
        <w:b/>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FA1AE4"/>
    <w:multiLevelType w:val="multilevel"/>
    <w:tmpl w:val="8200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821015"/>
    <w:multiLevelType w:val="hybridMultilevel"/>
    <w:tmpl w:val="4AEEF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20E63"/>
    <w:multiLevelType w:val="multilevel"/>
    <w:tmpl w:val="51CC8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732C37"/>
    <w:multiLevelType w:val="multilevel"/>
    <w:tmpl w:val="D1CE7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53556D"/>
    <w:multiLevelType w:val="multilevel"/>
    <w:tmpl w:val="1A30288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A722586"/>
    <w:multiLevelType w:val="multilevel"/>
    <w:tmpl w:val="626AD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8332877"/>
    <w:multiLevelType w:val="multilevel"/>
    <w:tmpl w:val="15384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8734692"/>
    <w:multiLevelType w:val="hybridMultilevel"/>
    <w:tmpl w:val="204ED450"/>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A3E15A3"/>
    <w:multiLevelType w:val="multilevel"/>
    <w:tmpl w:val="833E5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ECC56C3"/>
    <w:multiLevelType w:val="hybridMultilevel"/>
    <w:tmpl w:val="6FFEF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EE652A"/>
    <w:multiLevelType w:val="hybridMultilevel"/>
    <w:tmpl w:val="FAE48A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10123D4"/>
    <w:multiLevelType w:val="hybridMultilevel"/>
    <w:tmpl w:val="26B8AA66"/>
    <w:lvl w:ilvl="0" w:tplc="57DE5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F223CD"/>
    <w:multiLevelType w:val="multilevel"/>
    <w:tmpl w:val="528C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6E1EF6"/>
    <w:multiLevelType w:val="multilevel"/>
    <w:tmpl w:val="04EC4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D40654E"/>
    <w:multiLevelType w:val="multilevel"/>
    <w:tmpl w:val="4714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7"/>
  </w:num>
  <w:num w:numId="3">
    <w:abstractNumId w:val="6"/>
  </w:num>
  <w:num w:numId="4">
    <w:abstractNumId w:val="8"/>
  </w:num>
  <w:num w:numId="5">
    <w:abstractNumId w:val="10"/>
  </w:num>
  <w:num w:numId="6">
    <w:abstractNumId w:val="9"/>
  </w:num>
  <w:num w:numId="7">
    <w:abstractNumId w:val="22"/>
  </w:num>
  <w:num w:numId="8">
    <w:abstractNumId w:val="20"/>
  </w:num>
  <w:num w:numId="9">
    <w:abstractNumId w:val="2"/>
  </w:num>
  <w:num w:numId="10">
    <w:abstractNumId w:val="23"/>
  </w:num>
  <w:num w:numId="11">
    <w:abstractNumId w:val="3"/>
  </w:num>
  <w:num w:numId="12">
    <w:abstractNumId w:val="7"/>
  </w:num>
  <w:num w:numId="13">
    <w:abstractNumId w:val="4"/>
  </w:num>
  <w:num w:numId="14">
    <w:abstractNumId w:val="5"/>
  </w:num>
  <w:num w:numId="15">
    <w:abstractNumId w:val="18"/>
  </w:num>
  <w:num w:numId="16">
    <w:abstractNumId w:val="1"/>
  </w:num>
  <w:num w:numId="17">
    <w:abstractNumId w:val="21"/>
  </w:num>
  <w:num w:numId="18">
    <w:abstractNumId w:val="19"/>
  </w:num>
  <w:num w:numId="19">
    <w:abstractNumId w:val="12"/>
  </w:num>
  <w:num w:numId="20">
    <w:abstractNumId w:val="14"/>
  </w:num>
  <w:num w:numId="21">
    <w:abstractNumId w:val="0"/>
  </w:num>
  <w:num w:numId="22">
    <w:abstractNumId w:val="15"/>
  </w:num>
  <w:num w:numId="23">
    <w:abstractNumId w:val="15"/>
  </w:num>
  <w:num w:numId="24">
    <w:abstractNumId w:val="1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5EE1"/>
    <w:rsid w:val="00015986"/>
    <w:rsid w:val="000160E6"/>
    <w:rsid w:val="000161B9"/>
    <w:rsid w:val="00021843"/>
    <w:rsid w:val="00024526"/>
    <w:rsid w:val="00030F43"/>
    <w:rsid w:val="000310B3"/>
    <w:rsid w:val="00051AC7"/>
    <w:rsid w:val="00061CF3"/>
    <w:rsid w:val="000624EB"/>
    <w:rsid w:val="00063601"/>
    <w:rsid w:val="00073079"/>
    <w:rsid w:val="00073CE8"/>
    <w:rsid w:val="0007593F"/>
    <w:rsid w:val="00086038"/>
    <w:rsid w:val="00092B60"/>
    <w:rsid w:val="00092D05"/>
    <w:rsid w:val="00095EC9"/>
    <w:rsid w:val="00096A37"/>
    <w:rsid w:val="000A0810"/>
    <w:rsid w:val="000B0CA9"/>
    <w:rsid w:val="000B27D8"/>
    <w:rsid w:val="000B627F"/>
    <w:rsid w:val="000C6A92"/>
    <w:rsid w:val="000D2BAB"/>
    <w:rsid w:val="000D3793"/>
    <w:rsid w:val="000D649E"/>
    <w:rsid w:val="000D6D06"/>
    <w:rsid w:val="000F4480"/>
    <w:rsid w:val="000F48D9"/>
    <w:rsid w:val="0011455F"/>
    <w:rsid w:val="00114848"/>
    <w:rsid w:val="0011484E"/>
    <w:rsid w:val="00117521"/>
    <w:rsid w:val="00120934"/>
    <w:rsid w:val="00132070"/>
    <w:rsid w:val="00141875"/>
    <w:rsid w:val="0014347E"/>
    <w:rsid w:val="001551F6"/>
    <w:rsid w:val="0015535B"/>
    <w:rsid w:val="00162036"/>
    <w:rsid w:val="001620E6"/>
    <w:rsid w:val="001632DD"/>
    <w:rsid w:val="00170F9A"/>
    <w:rsid w:val="001766A4"/>
    <w:rsid w:val="001768DB"/>
    <w:rsid w:val="00176E60"/>
    <w:rsid w:val="00190103"/>
    <w:rsid w:val="00194D9A"/>
    <w:rsid w:val="001A196B"/>
    <w:rsid w:val="001A34A7"/>
    <w:rsid w:val="001A6D05"/>
    <w:rsid w:val="001B38BF"/>
    <w:rsid w:val="001B772D"/>
    <w:rsid w:val="001B78DD"/>
    <w:rsid w:val="001C753C"/>
    <w:rsid w:val="001D5B5D"/>
    <w:rsid w:val="002003F8"/>
    <w:rsid w:val="00201FF9"/>
    <w:rsid w:val="00205857"/>
    <w:rsid w:val="00216E2D"/>
    <w:rsid w:val="00235ADC"/>
    <w:rsid w:val="0024231B"/>
    <w:rsid w:val="00255100"/>
    <w:rsid w:val="00255D3A"/>
    <w:rsid w:val="00265702"/>
    <w:rsid w:val="002662B2"/>
    <w:rsid w:val="002711DE"/>
    <w:rsid w:val="002717C7"/>
    <w:rsid w:val="00285489"/>
    <w:rsid w:val="002857EE"/>
    <w:rsid w:val="00285D68"/>
    <w:rsid w:val="002875E9"/>
    <w:rsid w:val="00287EB3"/>
    <w:rsid w:val="00297E30"/>
    <w:rsid w:val="002A47BA"/>
    <w:rsid w:val="002A5621"/>
    <w:rsid w:val="002A6777"/>
    <w:rsid w:val="002B06BD"/>
    <w:rsid w:val="002B20D1"/>
    <w:rsid w:val="002B7D9D"/>
    <w:rsid w:val="002C0E48"/>
    <w:rsid w:val="002C6F04"/>
    <w:rsid w:val="002E2177"/>
    <w:rsid w:val="002E2E41"/>
    <w:rsid w:val="002E377A"/>
    <w:rsid w:val="002E78CD"/>
    <w:rsid w:val="002F20A7"/>
    <w:rsid w:val="00302B1D"/>
    <w:rsid w:val="00303BDA"/>
    <w:rsid w:val="00305F62"/>
    <w:rsid w:val="00307FA5"/>
    <w:rsid w:val="00314A42"/>
    <w:rsid w:val="00324D64"/>
    <w:rsid w:val="00325B71"/>
    <w:rsid w:val="0032780F"/>
    <w:rsid w:val="00347B20"/>
    <w:rsid w:val="00352B52"/>
    <w:rsid w:val="00354EC3"/>
    <w:rsid w:val="00363ECC"/>
    <w:rsid w:val="0037287A"/>
    <w:rsid w:val="0037591E"/>
    <w:rsid w:val="0037631E"/>
    <w:rsid w:val="00380336"/>
    <w:rsid w:val="0039020B"/>
    <w:rsid w:val="00395263"/>
    <w:rsid w:val="003956E0"/>
    <w:rsid w:val="0039609A"/>
    <w:rsid w:val="00397500"/>
    <w:rsid w:val="003A10D8"/>
    <w:rsid w:val="003A150D"/>
    <w:rsid w:val="003A19CE"/>
    <w:rsid w:val="003A1D03"/>
    <w:rsid w:val="003A4856"/>
    <w:rsid w:val="003B1737"/>
    <w:rsid w:val="003B4B16"/>
    <w:rsid w:val="003B65CE"/>
    <w:rsid w:val="003D4828"/>
    <w:rsid w:val="003D4BFE"/>
    <w:rsid w:val="003E039E"/>
    <w:rsid w:val="003E3F5B"/>
    <w:rsid w:val="003F50B5"/>
    <w:rsid w:val="00401AE0"/>
    <w:rsid w:val="004055F5"/>
    <w:rsid w:val="00422917"/>
    <w:rsid w:val="00423F50"/>
    <w:rsid w:val="0043472E"/>
    <w:rsid w:val="00440687"/>
    <w:rsid w:val="0044131D"/>
    <w:rsid w:val="00441ADA"/>
    <w:rsid w:val="00450323"/>
    <w:rsid w:val="0045078F"/>
    <w:rsid w:val="00452D80"/>
    <w:rsid w:val="00452F27"/>
    <w:rsid w:val="00457E46"/>
    <w:rsid w:val="004601BA"/>
    <w:rsid w:val="00496AF8"/>
    <w:rsid w:val="004A575D"/>
    <w:rsid w:val="004B65C6"/>
    <w:rsid w:val="004D1DC7"/>
    <w:rsid w:val="004F2332"/>
    <w:rsid w:val="004F7DEB"/>
    <w:rsid w:val="00500B0C"/>
    <w:rsid w:val="005012B6"/>
    <w:rsid w:val="00530892"/>
    <w:rsid w:val="00537150"/>
    <w:rsid w:val="00540984"/>
    <w:rsid w:val="00543851"/>
    <w:rsid w:val="00544AE6"/>
    <w:rsid w:val="005476F2"/>
    <w:rsid w:val="005513D3"/>
    <w:rsid w:val="00552381"/>
    <w:rsid w:val="0055559D"/>
    <w:rsid w:val="005569AE"/>
    <w:rsid w:val="00574D5F"/>
    <w:rsid w:val="00576055"/>
    <w:rsid w:val="005857F8"/>
    <w:rsid w:val="005A6906"/>
    <w:rsid w:val="005B0D18"/>
    <w:rsid w:val="005B12C3"/>
    <w:rsid w:val="005B409D"/>
    <w:rsid w:val="005C26FB"/>
    <w:rsid w:val="005D0FDB"/>
    <w:rsid w:val="005D69D1"/>
    <w:rsid w:val="005D6D59"/>
    <w:rsid w:val="005F282A"/>
    <w:rsid w:val="00606D87"/>
    <w:rsid w:val="00611DE0"/>
    <w:rsid w:val="00617390"/>
    <w:rsid w:val="006209F5"/>
    <w:rsid w:val="006229A3"/>
    <w:rsid w:val="00623420"/>
    <w:rsid w:val="00626D7F"/>
    <w:rsid w:val="00630BF5"/>
    <w:rsid w:val="00630F57"/>
    <w:rsid w:val="0063245B"/>
    <w:rsid w:val="00634768"/>
    <w:rsid w:val="0063596F"/>
    <w:rsid w:val="006650D0"/>
    <w:rsid w:val="00667446"/>
    <w:rsid w:val="006709EB"/>
    <w:rsid w:val="00672824"/>
    <w:rsid w:val="006747E2"/>
    <w:rsid w:val="00677C39"/>
    <w:rsid w:val="0068184A"/>
    <w:rsid w:val="0068413F"/>
    <w:rsid w:val="006A173B"/>
    <w:rsid w:val="006C7F30"/>
    <w:rsid w:val="006D3843"/>
    <w:rsid w:val="006E6D67"/>
    <w:rsid w:val="006E71F8"/>
    <w:rsid w:val="006E7741"/>
    <w:rsid w:val="006F4B7F"/>
    <w:rsid w:val="006F760B"/>
    <w:rsid w:val="00701CC3"/>
    <w:rsid w:val="007058F4"/>
    <w:rsid w:val="00710BD8"/>
    <w:rsid w:val="0072057E"/>
    <w:rsid w:val="00724801"/>
    <w:rsid w:val="00734949"/>
    <w:rsid w:val="0073585B"/>
    <w:rsid w:val="00736AEC"/>
    <w:rsid w:val="00736E0F"/>
    <w:rsid w:val="00740806"/>
    <w:rsid w:val="007434FA"/>
    <w:rsid w:val="00754BDF"/>
    <w:rsid w:val="007573F0"/>
    <w:rsid w:val="00761397"/>
    <w:rsid w:val="00765156"/>
    <w:rsid w:val="00767669"/>
    <w:rsid w:val="00773485"/>
    <w:rsid w:val="007758C1"/>
    <w:rsid w:val="00776E8F"/>
    <w:rsid w:val="00776F6D"/>
    <w:rsid w:val="00783DB3"/>
    <w:rsid w:val="007923D5"/>
    <w:rsid w:val="007B0998"/>
    <w:rsid w:val="007C0297"/>
    <w:rsid w:val="007C1887"/>
    <w:rsid w:val="007C6378"/>
    <w:rsid w:val="007D23E9"/>
    <w:rsid w:val="007D5DC6"/>
    <w:rsid w:val="007E37A5"/>
    <w:rsid w:val="007F0A5A"/>
    <w:rsid w:val="007F49D8"/>
    <w:rsid w:val="007F57E9"/>
    <w:rsid w:val="00805940"/>
    <w:rsid w:val="00837121"/>
    <w:rsid w:val="008471E5"/>
    <w:rsid w:val="00847D7F"/>
    <w:rsid w:val="00850C35"/>
    <w:rsid w:val="00857B70"/>
    <w:rsid w:val="00863E43"/>
    <w:rsid w:val="008647C3"/>
    <w:rsid w:val="00870987"/>
    <w:rsid w:val="00871D89"/>
    <w:rsid w:val="0087564A"/>
    <w:rsid w:val="00881160"/>
    <w:rsid w:val="0088371C"/>
    <w:rsid w:val="00884002"/>
    <w:rsid w:val="0089172C"/>
    <w:rsid w:val="0089390C"/>
    <w:rsid w:val="008A45F3"/>
    <w:rsid w:val="008B4355"/>
    <w:rsid w:val="008B51D9"/>
    <w:rsid w:val="008B59BD"/>
    <w:rsid w:val="008B652E"/>
    <w:rsid w:val="008C311E"/>
    <w:rsid w:val="008D262C"/>
    <w:rsid w:val="008E44D2"/>
    <w:rsid w:val="008E5BC4"/>
    <w:rsid w:val="008F1DC6"/>
    <w:rsid w:val="008F3A78"/>
    <w:rsid w:val="00901758"/>
    <w:rsid w:val="0090455F"/>
    <w:rsid w:val="00904B98"/>
    <w:rsid w:val="00905C5B"/>
    <w:rsid w:val="00923295"/>
    <w:rsid w:val="00935265"/>
    <w:rsid w:val="009354FF"/>
    <w:rsid w:val="00941834"/>
    <w:rsid w:val="00942CBE"/>
    <w:rsid w:val="00946686"/>
    <w:rsid w:val="0094689F"/>
    <w:rsid w:val="009477D6"/>
    <w:rsid w:val="00952691"/>
    <w:rsid w:val="00953ED3"/>
    <w:rsid w:val="009642CA"/>
    <w:rsid w:val="00965FF6"/>
    <w:rsid w:val="00981E35"/>
    <w:rsid w:val="009846D6"/>
    <w:rsid w:val="0098657F"/>
    <w:rsid w:val="009869CA"/>
    <w:rsid w:val="009A3236"/>
    <w:rsid w:val="009A625D"/>
    <w:rsid w:val="009B5A93"/>
    <w:rsid w:val="009B5BEA"/>
    <w:rsid w:val="009C4F31"/>
    <w:rsid w:val="009D4F72"/>
    <w:rsid w:val="009E0D4A"/>
    <w:rsid w:val="009E37BD"/>
    <w:rsid w:val="009E471E"/>
    <w:rsid w:val="009E59C0"/>
    <w:rsid w:val="009E6B86"/>
    <w:rsid w:val="00A02309"/>
    <w:rsid w:val="00A12762"/>
    <w:rsid w:val="00A13867"/>
    <w:rsid w:val="00A1665C"/>
    <w:rsid w:val="00A2077B"/>
    <w:rsid w:val="00A24739"/>
    <w:rsid w:val="00A35FC8"/>
    <w:rsid w:val="00A3610B"/>
    <w:rsid w:val="00A36CC6"/>
    <w:rsid w:val="00A41857"/>
    <w:rsid w:val="00A421D4"/>
    <w:rsid w:val="00A44FF0"/>
    <w:rsid w:val="00A50E55"/>
    <w:rsid w:val="00A56348"/>
    <w:rsid w:val="00A57396"/>
    <w:rsid w:val="00A64485"/>
    <w:rsid w:val="00A71F12"/>
    <w:rsid w:val="00A73B6F"/>
    <w:rsid w:val="00A81124"/>
    <w:rsid w:val="00A83F8F"/>
    <w:rsid w:val="00A905C8"/>
    <w:rsid w:val="00A91708"/>
    <w:rsid w:val="00A91A47"/>
    <w:rsid w:val="00A95D2B"/>
    <w:rsid w:val="00AA5587"/>
    <w:rsid w:val="00AA69E5"/>
    <w:rsid w:val="00AA6A0F"/>
    <w:rsid w:val="00AB32E9"/>
    <w:rsid w:val="00AD79C8"/>
    <w:rsid w:val="00AE4E31"/>
    <w:rsid w:val="00AE6CE0"/>
    <w:rsid w:val="00AE7055"/>
    <w:rsid w:val="00B058A6"/>
    <w:rsid w:val="00B117D0"/>
    <w:rsid w:val="00B12376"/>
    <w:rsid w:val="00B13998"/>
    <w:rsid w:val="00B163D9"/>
    <w:rsid w:val="00B30B26"/>
    <w:rsid w:val="00B439DD"/>
    <w:rsid w:val="00B4478B"/>
    <w:rsid w:val="00B52E0F"/>
    <w:rsid w:val="00B669CB"/>
    <w:rsid w:val="00B74629"/>
    <w:rsid w:val="00B82285"/>
    <w:rsid w:val="00B83DF4"/>
    <w:rsid w:val="00B91F58"/>
    <w:rsid w:val="00B93A2F"/>
    <w:rsid w:val="00B95678"/>
    <w:rsid w:val="00BA579E"/>
    <w:rsid w:val="00BC4AA8"/>
    <w:rsid w:val="00BD5167"/>
    <w:rsid w:val="00BE2295"/>
    <w:rsid w:val="00BE4852"/>
    <w:rsid w:val="00BE6373"/>
    <w:rsid w:val="00BF533A"/>
    <w:rsid w:val="00BF7BD0"/>
    <w:rsid w:val="00C117EC"/>
    <w:rsid w:val="00C21282"/>
    <w:rsid w:val="00C26AC2"/>
    <w:rsid w:val="00C46677"/>
    <w:rsid w:val="00C5180E"/>
    <w:rsid w:val="00C54E40"/>
    <w:rsid w:val="00C55F56"/>
    <w:rsid w:val="00C57BA4"/>
    <w:rsid w:val="00C80D09"/>
    <w:rsid w:val="00C84623"/>
    <w:rsid w:val="00C85A74"/>
    <w:rsid w:val="00CA494A"/>
    <w:rsid w:val="00CB06C9"/>
    <w:rsid w:val="00CB271C"/>
    <w:rsid w:val="00CC3ED5"/>
    <w:rsid w:val="00CD037A"/>
    <w:rsid w:val="00CE1CA7"/>
    <w:rsid w:val="00CE4F96"/>
    <w:rsid w:val="00CF0AB1"/>
    <w:rsid w:val="00CF4B9B"/>
    <w:rsid w:val="00CF55E6"/>
    <w:rsid w:val="00CF772F"/>
    <w:rsid w:val="00D0008B"/>
    <w:rsid w:val="00D048DB"/>
    <w:rsid w:val="00D12F80"/>
    <w:rsid w:val="00D14F0B"/>
    <w:rsid w:val="00D178CA"/>
    <w:rsid w:val="00D21ED5"/>
    <w:rsid w:val="00D27FED"/>
    <w:rsid w:val="00D301B3"/>
    <w:rsid w:val="00D30C83"/>
    <w:rsid w:val="00D31CA8"/>
    <w:rsid w:val="00D3311C"/>
    <w:rsid w:val="00D34423"/>
    <w:rsid w:val="00D42E23"/>
    <w:rsid w:val="00D46DC5"/>
    <w:rsid w:val="00D50B1B"/>
    <w:rsid w:val="00D53405"/>
    <w:rsid w:val="00D5457B"/>
    <w:rsid w:val="00D56F9D"/>
    <w:rsid w:val="00D61397"/>
    <w:rsid w:val="00D72995"/>
    <w:rsid w:val="00D82D38"/>
    <w:rsid w:val="00D844A0"/>
    <w:rsid w:val="00D91FDE"/>
    <w:rsid w:val="00D92F25"/>
    <w:rsid w:val="00D96163"/>
    <w:rsid w:val="00DA7FA2"/>
    <w:rsid w:val="00DC2838"/>
    <w:rsid w:val="00DC2D8D"/>
    <w:rsid w:val="00DC3584"/>
    <w:rsid w:val="00DC7E97"/>
    <w:rsid w:val="00DE3869"/>
    <w:rsid w:val="00DE50D8"/>
    <w:rsid w:val="00DF278A"/>
    <w:rsid w:val="00E03608"/>
    <w:rsid w:val="00E03D34"/>
    <w:rsid w:val="00E10C3A"/>
    <w:rsid w:val="00E13BA7"/>
    <w:rsid w:val="00E1664B"/>
    <w:rsid w:val="00E20C12"/>
    <w:rsid w:val="00E2114C"/>
    <w:rsid w:val="00E22CF8"/>
    <w:rsid w:val="00E30D12"/>
    <w:rsid w:val="00E31A83"/>
    <w:rsid w:val="00E35241"/>
    <w:rsid w:val="00E36B35"/>
    <w:rsid w:val="00E41417"/>
    <w:rsid w:val="00E5722A"/>
    <w:rsid w:val="00E57BE2"/>
    <w:rsid w:val="00E62A95"/>
    <w:rsid w:val="00E746A2"/>
    <w:rsid w:val="00E83F02"/>
    <w:rsid w:val="00E90D06"/>
    <w:rsid w:val="00E90D9F"/>
    <w:rsid w:val="00E97E59"/>
    <w:rsid w:val="00EA43F4"/>
    <w:rsid w:val="00EA79C9"/>
    <w:rsid w:val="00EB1697"/>
    <w:rsid w:val="00EB66AC"/>
    <w:rsid w:val="00EC2967"/>
    <w:rsid w:val="00EC46CB"/>
    <w:rsid w:val="00EC7A6F"/>
    <w:rsid w:val="00ED74BE"/>
    <w:rsid w:val="00EE1F87"/>
    <w:rsid w:val="00EE3931"/>
    <w:rsid w:val="00EE5AF6"/>
    <w:rsid w:val="00EF08BD"/>
    <w:rsid w:val="00EF2CEF"/>
    <w:rsid w:val="00EF37C9"/>
    <w:rsid w:val="00EF3FEE"/>
    <w:rsid w:val="00EF4298"/>
    <w:rsid w:val="00EF79AB"/>
    <w:rsid w:val="00F04975"/>
    <w:rsid w:val="00F1311C"/>
    <w:rsid w:val="00F23D11"/>
    <w:rsid w:val="00F431D8"/>
    <w:rsid w:val="00F44DD6"/>
    <w:rsid w:val="00F457DD"/>
    <w:rsid w:val="00F61FA4"/>
    <w:rsid w:val="00F67706"/>
    <w:rsid w:val="00F72BEC"/>
    <w:rsid w:val="00F820D2"/>
    <w:rsid w:val="00F8433F"/>
    <w:rsid w:val="00F90B2E"/>
    <w:rsid w:val="00F92C47"/>
    <w:rsid w:val="00F92D75"/>
    <w:rsid w:val="00F97327"/>
    <w:rsid w:val="00FA296F"/>
    <w:rsid w:val="00FA426E"/>
    <w:rsid w:val="00FA7323"/>
    <w:rsid w:val="00FB0484"/>
    <w:rsid w:val="00FC32D3"/>
    <w:rsid w:val="00FC645B"/>
    <w:rsid w:val="00FD09BF"/>
    <w:rsid w:val="00FD4D82"/>
    <w:rsid w:val="00FD570B"/>
    <w:rsid w:val="00FE3931"/>
    <w:rsid w:val="00FE57AE"/>
    <w:rsid w:val="00FE6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F92C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325B71"/>
    <w:pPr>
      <w:spacing w:before="100" w:beforeAutospacing="1" w:after="100" w:afterAutospacing="1"/>
      <w:ind w:left="0" w:firstLine="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styleId="Strong">
    <w:name w:val="Strong"/>
    <w:basedOn w:val="DefaultParagraphFont"/>
    <w:uiPriority w:val="22"/>
    <w:qFormat/>
    <w:rsid w:val="00A73B6F"/>
    <w:rPr>
      <w:b/>
      <w:bCs/>
    </w:rPr>
  </w:style>
  <w:style w:type="character" w:styleId="Emphasis">
    <w:name w:val="Emphasis"/>
    <w:basedOn w:val="DefaultParagraphFont"/>
    <w:uiPriority w:val="20"/>
    <w:qFormat/>
    <w:rsid w:val="00A3610B"/>
    <w:rPr>
      <w:i/>
      <w:iCs/>
    </w:rPr>
  </w:style>
  <w:style w:type="paragraph" w:styleId="NormalWeb">
    <w:name w:val="Normal (Web)"/>
    <w:basedOn w:val="Normal"/>
    <w:uiPriority w:val="99"/>
    <w:unhideWhenUsed/>
    <w:rsid w:val="00576055"/>
    <w:pPr>
      <w:spacing w:before="105"/>
      <w:ind w:left="0" w:firstLine="0"/>
    </w:pPr>
    <w:rPr>
      <w:rFonts w:ascii="Arial" w:eastAsia="Times New Roman" w:hAnsi="Arial" w:cs="Arial"/>
      <w:sz w:val="24"/>
      <w:szCs w:val="24"/>
    </w:rPr>
  </w:style>
  <w:style w:type="character" w:customStyle="1" w:styleId="fthighlight1">
    <w:name w:val="ft_highlight1"/>
    <w:basedOn w:val="DefaultParagraphFont"/>
    <w:rsid w:val="00303BDA"/>
    <w:rPr>
      <w:shd w:val="clear" w:color="auto" w:fill="FFFF99"/>
    </w:rPr>
  </w:style>
  <w:style w:type="character" w:customStyle="1" w:styleId="Heading4Char">
    <w:name w:val="Heading 4 Char"/>
    <w:basedOn w:val="DefaultParagraphFont"/>
    <w:link w:val="Heading4"/>
    <w:uiPriority w:val="9"/>
    <w:rsid w:val="00325B71"/>
    <w:rPr>
      <w:rFonts w:ascii="Times New Roman" w:eastAsia="Times New Roman" w:hAnsi="Times New Roman" w:cs="Times New Roman"/>
      <w:b/>
      <w:bCs/>
      <w:sz w:val="24"/>
      <w:szCs w:val="24"/>
    </w:rPr>
  </w:style>
  <w:style w:type="character" w:customStyle="1" w:styleId="ref-journal">
    <w:name w:val="ref-journal"/>
    <w:basedOn w:val="DefaultParagraphFont"/>
    <w:rsid w:val="00CE1CA7"/>
  </w:style>
  <w:style w:type="character" w:customStyle="1" w:styleId="ref-vol">
    <w:name w:val="ref-vol"/>
    <w:basedOn w:val="DefaultParagraphFont"/>
    <w:rsid w:val="00CE1CA7"/>
  </w:style>
  <w:style w:type="paragraph" w:customStyle="1" w:styleId="size2">
    <w:name w:val="size2"/>
    <w:basedOn w:val="Normal"/>
    <w:rsid w:val="00E31A83"/>
    <w:pPr>
      <w:spacing w:before="105"/>
      <w:ind w:left="0" w:firstLine="0"/>
    </w:pPr>
    <w:rPr>
      <w:rFonts w:ascii="Arial" w:eastAsia="Times New Roman" w:hAnsi="Arial" w:cs="Arial"/>
      <w:sz w:val="14"/>
      <w:szCs w:val="14"/>
    </w:rPr>
  </w:style>
  <w:style w:type="paragraph" w:customStyle="1" w:styleId="Default">
    <w:name w:val="Default"/>
    <w:rsid w:val="006E6D67"/>
    <w:pPr>
      <w:autoSpaceDE w:val="0"/>
      <w:autoSpaceDN w:val="0"/>
      <w:adjustRightInd w:val="0"/>
      <w:ind w:left="0" w:firstLine="0"/>
    </w:pPr>
    <w:rPr>
      <w:rFonts w:ascii="Calibri" w:hAnsi="Calibri" w:cs="Calibri"/>
      <w:color w:val="000000"/>
      <w:sz w:val="24"/>
      <w:szCs w:val="24"/>
    </w:rPr>
  </w:style>
  <w:style w:type="character" w:customStyle="1" w:styleId="Heading2Char">
    <w:name w:val="Heading 2 Char"/>
    <w:basedOn w:val="DefaultParagraphFont"/>
    <w:link w:val="Heading2"/>
    <w:uiPriority w:val="9"/>
    <w:semiHidden/>
    <w:rsid w:val="00F92C4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F92C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325B71"/>
    <w:pPr>
      <w:spacing w:before="100" w:beforeAutospacing="1" w:after="100" w:afterAutospacing="1"/>
      <w:ind w:left="0" w:firstLine="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styleId="Strong">
    <w:name w:val="Strong"/>
    <w:basedOn w:val="DefaultParagraphFont"/>
    <w:uiPriority w:val="22"/>
    <w:qFormat/>
    <w:rsid w:val="00A73B6F"/>
    <w:rPr>
      <w:b/>
      <w:bCs/>
    </w:rPr>
  </w:style>
  <w:style w:type="character" w:styleId="Emphasis">
    <w:name w:val="Emphasis"/>
    <w:basedOn w:val="DefaultParagraphFont"/>
    <w:uiPriority w:val="20"/>
    <w:qFormat/>
    <w:rsid w:val="00A3610B"/>
    <w:rPr>
      <w:i/>
      <w:iCs/>
    </w:rPr>
  </w:style>
  <w:style w:type="paragraph" w:styleId="NormalWeb">
    <w:name w:val="Normal (Web)"/>
    <w:basedOn w:val="Normal"/>
    <w:uiPriority w:val="99"/>
    <w:unhideWhenUsed/>
    <w:rsid w:val="00576055"/>
    <w:pPr>
      <w:spacing w:before="105"/>
      <w:ind w:left="0" w:firstLine="0"/>
    </w:pPr>
    <w:rPr>
      <w:rFonts w:ascii="Arial" w:eastAsia="Times New Roman" w:hAnsi="Arial" w:cs="Arial"/>
      <w:sz w:val="24"/>
      <w:szCs w:val="24"/>
    </w:rPr>
  </w:style>
  <w:style w:type="character" w:customStyle="1" w:styleId="fthighlight1">
    <w:name w:val="ft_highlight1"/>
    <w:basedOn w:val="DefaultParagraphFont"/>
    <w:rsid w:val="00303BDA"/>
    <w:rPr>
      <w:shd w:val="clear" w:color="auto" w:fill="FFFF99"/>
    </w:rPr>
  </w:style>
  <w:style w:type="character" w:customStyle="1" w:styleId="Heading4Char">
    <w:name w:val="Heading 4 Char"/>
    <w:basedOn w:val="DefaultParagraphFont"/>
    <w:link w:val="Heading4"/>
    <w:uiPriority w:val="9"/>
    <w:rsid w:val="00325B71"/>
    <w:rPr>
      <w:rFonts w:ascii="Times New Roman" w:eastAsia="Times New Roman" w:hAnsi="Times New Roman" w:cs="Times New Roman"/>
      <w:b/>
      <w:bCs/>
      <w:sz w:val="24"/>
      <w:szCs w:val="24"/>
    </w:rPr>
  </w:style>
  <w:style w:type="character" w:customStyle="1" w:styleId="ref-journal">
    <w:name w:val="ref-journal"/>
    <w:basedOn w:val="DefaultParagraphFont"/>
    <w:rsid w:val="00CE1CA7"/>
  </w:style>
  <w:style w:type="character" w:customStyle="1" w:styleId="ref-vol">
    <w:name w:val="ref-vol"/>
    <w:basedOn w:val="DefaultParagraphFont"/>
    <w:rsid w:val="00CE1CA7"/>
  </w:style>
  <w:style w:type="paragraph" w:customStyle="1" w:styleId="size2">
    <w:name w:val="size2"/>
    <w:basedOn w:val="Normal"/>
    <w:rsid w:val="00E31A83"/>
    <w:pPr>
      <w:spacing w:before="105"/>
      <w:ind w:left="0" w:firstLine="0"/>
    </w:pPr>
    <w:rPr>
      <w:rFonts w:ascii="Arial" w:eastAsia="Times New Roman" w:hAnsi="Arial" w:cs="Arial"/>
      <w:sz w:val="14"/>
      <w:szCs w:val="14"/>
    </w:rPr>
  </w:style>
  <w:style w:type="paragraph" w:customStyle="1" w:styleId="Default">
    <w:name w:val="Default"/>
    <w:rsid w:val="006E6D67"/>
    <w:pPr>
      <w:autoSpaceDE w:val="0"/>
      <w:autoSpaceDN w:val="0"/>
      <w:adjustRightInd w:val="0"/>
      <w:ind w:left="0" w:firstLine="0"/>
    </w:pPr>
    <w:rPr>
      <w:rFonts w:ascii="Calibri" w:hAnsi="Calibri" w:cs="Calibri"/>
      <w:color w:val="000000"/>
      <w:sz w:val="24"/>
      <w:szCs w:val="24"/>
    </w:rPr>
  </w:style>
  <w:style w:type="character" w:customStyle="1" w:styleId="Heading2Char">
    <w:name w:val="Heading 2 Char"/>
    <w:basedOn w:val="DefaultParagraphFont"/>
    <w:link w:val="Heading2"/>
    <w:uiPriority w:val="9"/>
    <w:semiHidden/>
    <w:rsid w:val="00F92C4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693">
      <w:bodyDiv w:val="1"/>
      <w:marLeft w:val="0"/>
      <w:marRight w:val="0"/>
      <w:marTop w:val="0"/>
      <w:marBottom w:val="0"/>
      <w:divBdr>
        <w:top w:val="none" w:sz="0" w:space="0" w:color="auto"/>
        <w:left w:val="none" w:sz="0" w:space="0" w:color="auto"/>
        <w:bottom w:val="none" w:sz="0" w:space="0" w:color="auto"/>
        <w:right w:val="none" w:sz="0" w:space="0" w:color="auto"/>
      </w:divBdr>
      <w:divsChild>
        <w:div w:id="214507719">
          <w:marLeft w:val="0"/>
          <w:marRight w:val="0"/>
          <w:marTop w:val="0"/>
          <w:marBottom w:val="375"/>
          <w:divBdr>
            <w:top w:val="none" w:sz="0" w:space="0" w:color="auto"/>
            <w:left w:val="none" w:sz="0" w:space="0" w:color="auto"/>
            <w:bottom w:val="none" w:sz="0" w:space="0" w:color="auto"/>
            <w:right w:val="none" w:sz="0" w:space="0" w:color="auto"/>
          </w:divBdr>
          <w:divsChild>
            <w:div w:id="817305465">
              <w:marLeft w:val="4500"/>
              <w:marRight w:val="750"/>
              <w:marTop w:val="0"/>
              <w:marBottom w:val="0"/>
              <w:divBdr>
                <w:top w:val="none" w:sz="0" w:space="0" w:color="auto"/>
                <w:left w:val="none" w:sz="0" w:space="0" w:color="auto"/>
                <w:bottom w:val="none" w:sz="0" w:space="0" w:color="auto"/>
                <w:right w:val="none" w:sz="0" w:space="0" w:color="auto"/>
              </w:divBdr>
              <w:divsChild>
                <w:div w:id="176626213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0378433">
      <w:bodyDiv w:val="1"/>
      <w:marLeft w:val="0"/>
      <w:marRight w:val="0"/>
      <w:marTop w:val="0"/>
      <w:marBottom w:val="0"/>
      <w:divBdr>
        <w:top w:val="none" w:sz="0" w:space="0" w:color="auto"/>
        <w:left w:val="none" w:sz="0" w:space="0" w:color="auto"/>
        <w:bottom w:val="none" w:sz="0" w:space="0" w:color="auto"/>
        <w:right w:val="none" w:sz="0" w:space="0" w:color="auto"/>
      </w:divBdr>
    </w:div>
    <w:div w:id="34741786">
      <w:bodyDiv w:val="1"/>
      <w:marLeft w:val="0"/>
      <w:marRight w:val="0"/>
      <w:marTop w:val="0"/>
      <w:marBottom w:val="0"/>
      <w:divBdr>
        <w:top w:val="none" w:sz="0" w:space="0" w:color="auto"/>
        <w:left w:val="none" w:sz="0" w:space="0" w:color="auto"/>
        <w:bottom w:val="none" w:sz="0" w:space="0" w:color="auto"/>
        <w:right w:val="none" w:sz="0" w:space="0" w:color="auto"/>
      </w:divBdr>
      <w:divsChild>
        <w:div w:id="35397244">
          <w:marLeft w:val="0"/>
          <w:marRight w:val="0"/>
          <w:marTop w:val="0"/>
          <w:marBottom w:val="0"/>
          <w:divBdr>
            <w:top w:val="none" w:sz="0" w:space="0" w:color="auto"/>
            <w:left w:val="none" w:sz="0" w:space="0" w:color="auto"/>
            <w:bottom w:val="none" w:sz="0" w:space="0" w:color="auto"/>
            <w:right w:val="none" w:sz="0" w:space="0" w:color="auto"/>
          </w:divBdr>
          <w:divsChild>
            <w:div w:id="316810242">
              <w:marLeft w:val="0"/>
              <w:marRight w:val="0"/>
              <w:marTop w:val="0"/>
              <w:marBottom w:val="0"/>
              <w:divBdr>
                <w:top w:val="none" w:sz="0" w:space="0" w:color="auto"/>
                <w:left w:val="none" w:sz="0" w:space="0" w:color="auto"/>
                <w:bottom w:val="none" w:sz="0" w:space="0" w:color="auto"/>
                <w:right w:val="none" w:sz="0" w:space="0" w:color="auto"/>
              </w:divBdr>
              <w:divsChild>
                <w:div w:id="150603113">
                  <w:marLeft w:val="0"/>
                  <w:marRight w:val="0"/>
                  <w:marTop w:val="0"/>
                  <w:marBottom w:val="0"/>
                  <w:divBdr>
                    <w:top w:val="none" w:sz="0" w:space="0" w:color="auto"/>
                    <w:left w:val="none" w:sz="0" w:space="0" w:color="auto"/>
                    <w:bottom w:val="none" w:sz="0" w:space="0" w:color="auto"/>
                    <w:right w:val="none" w:sz="0" w:space="0" w:color="auto"/>
                  </w:divBdr>
                  <w:divsChild>
                    <w:div w:id="41951001">
                      <w:marLeft w:val="0"/>
                      <w:marRight w:val="0"/>
                      <w:marTop w:val="0"/>
                      <w:marBottom w:val="0"/>
                      <w:divBdr>
                        <w:top w:val="none" w:sz="0" w:space="0" w:color="auto"/>
                        <w:left w:val="none" w:sz="0" w:space="0" w:color="auto"/>
                        <w:bottom w:val="none" w:sz="0" w:space="0" w:color="auto"/>
                        <w:right w:val="none" w:sz="0" w:space="0" w:color="auto"/>
                      </w:divBdr>
                      <w:divsChild>
                        <w:div w:id="1104425254">
                          <w:marLeft w:val="0"/>
                          <w:marRight w:val="0"/>
                          <w:marTop w:val="0"/>
                          <w:marBottom w:val="0"/>
                          <w:divBdr>
                            <w:top w:val="none" w:sz="0" w:space="0" w:color="auto"/>
                            <w:left w:val="none" w:sz="0" w:space="0" w:color="auto"/>
                            <w:bottom w:val="none" w:sz="0" w:space="0" w:color="auto"/>
                            <w:right w:val="none" w:sz="0" w:space="0" w:color="auto"/>
                          </w:divBdr>
                          <w:divsChild>
                            <w:div w:id="449320182">
                              <w:marLeft w:val="0"/>
                              <w:marRight w:val="0"/>
                              <w:marTop w:val="0"/>
                              <w:marBottom w:val="0"/>
                              <w:divBdr>
                                <w:top w:val="none" w:sz="0" w:space="0" w:color="auto"/>
                                <w:left w:val="none" w:sz="0" w:space="0" w:color="auto"/>
                                <w:bottom w:val="none" w:sz="0" w:space="0" w:color="auto"/>
                                <w:right w:val="none" w:sz="0" w:space="0" w:color="auto"/>
                              </w:divBdr>
                              <w:divsChild>
                                <w:div w:id="403143142">
                                  <w:marLeft w:val="0"/>
                                  <w:marRight w:val="0"/>
                                  <w:marTop w:val="0"/>
                                  <w:marBottom w:val="0"/>
                                  <w:divBdr>
                                    <w:top w:val="none" w:sz="0" w:space="0" w:color="auto"/>
                                    <w:left w:val="none" w:sz="0" w:space="0" w:color="auto"/>
                                    <w:bottom w:val="none" w:sz="0" w:space="0" w:color="auto"/>
                                    <w:right w:val="none" w:sz="0" w:space="0" w:color="auto"/>
                                  </w:divBdr>
                                  <w:divsChild>
                                    <w:div w:id="1239360402">
                                      <w:marLeft w:val="0"/>
                                      <w:marRight w:val="0"/>
                                      <w:marTop w:val="0"/>
                                      <w:marBottom w:val="0"/>
                                      <w:divBdr>
                                        <w:top w:val="none" w:sz="0" w:space="0" w:color="auto"/>
                                        <w:left w:val="none" w:sz="0" w:space="0" w:color="auto"/>
                                        <w:bottom w:val="none" w:sz="0" w:space="0" w:color="auto"/>
                                        <w:right w:val="none" w:sz="0" w:space="0" w:color="auto"/>
                                      </w:divBdr>
                                      <w:divsChild>
                                        <w:div w:id="1644577128">
                                          <w:marLeft w:val="0"/>
                                          <w:marRight w:val="0"/>
                                          <w:marTop w:val="0"/>
                                          <w:marBottom w:val="0"/>
                                          <w:divBdr>
                                            <w:top w:val="none" w:sz="0" w:space="0" w:color="auto"/>
                                            <w:left w:val="none" w:sz="0" w:space="0" w:color="auto"/>
                                            <w:bottom w:val="none" w:sz="0" w:space="0" w:color="auto"/>
                                            <w:right w:val="none" w:sz="0" w:space="0" w:color="auto"/>
                                          </w:divBdr>
                                          <w:divsChild>
                                            <w:div w:id="970478567">
                                              <w:marLeft w:val="0"/>
                                              <w:marRight w:val="0"/>
                                              <w:marTop w:val="0"/>
                                              <w:marBottom w:val="0"/>
                                              <w:divBdr>
                                                <w:top w:val="none" w:sz="0" w:space="0" w:color="auto"/>
                                                <w:left w:val="none" w:sz="0" w:space="0" w:color="auto"/>
                                                <w:bottom w:val="none" w:sz="0" w:space="0" w:color="auto"/>
                                                <w:right w:val="none" w:sz="0" w:space="0" w:color="auto"/>
                                              </w:divBdr>
                                              <w:divsChild>
                                                <w:div w:id="58591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975575">
      <w:bodyDiv w:val="1"/>
      <w:marLeft w:val="0"/>
      <w:marRight w:val="0"/>
      <w:marTop w:val="0"/>
      <w:marBottom w:val="0"/>
      <w:divBdr>
        <w:top w:val="none" w:sz="0" w:space="0" w:color="auto"/>
        <w:left w:val="none" w:sz="0" w:space="0" w:color="auto"/>
        <w:bottom w:val="none" w:sz="0" w:space="0" w:color="auto"/>
        <w:right w:val="none" w:sz="0" w:space="0" w:color="auto"/>
      </w:divBdr>
      <w:divsChild>
        <w:div w:id="11806339">
          <w:marLeft w:val="0"/>
          <w:marRight w:val="0"/>
          <w:marTop w:val="0"/>
          <w:marBottom w:val="0"/>
          <w:divBdr>
            <w:top w:val="none" w:sz="0" w:space="0" w:color="auto"/>
            <w:left w:val="none" w:sz="0" w:space="0" w:color="auto"/>
            <w:bottom w:val="none" w:sz="0" w:space="0" w:color="auto"/>
            <w:right w:val="none" w:sz="0" w:space="0" w:color="auto"/>
          </w:divBdr>
          <w:divsChild>
            <w:div w:id="1947227909">
              <w:marLeft w:val="0"/>
              <w:marRight w:val="0"/>
              <w:marTop w:val="0"/>
              <w:marBottom w:val="0"/>
              <w:divBdr>
                <w:top w:val="none" w:sz="0" w:space="0" w:color="auto"/>
                <w:left w:val="none" w:sz="0" w:space="0" w:color="auto"/>
                <w:bottom w:val="none" w:sz="0" w:space="0" w:color="auto"/>
                <w:right w:val="none" w:sz="0" w:space="0" w:color="auto"/>
              </w:divBdr>
              <w:divsChild>
                <w:div w:id="884953000">
                  <w:marLeft w:val="0"/>
                  <w:marRight w:val="0"/>
                  <w:marTop w:val="0"/>
                  <w:marBottom w:val="0"/>
                  <w:divBdr>
                    <w:top w:val="none" w:sz="0" w:space="0" w:color="auto"/>
                    <w:left w:val="none" w:sz="0" w:space="0" w:color="auto"/>
                    <w:bottom w:val="none" w:sz="0" w:space="0" w:color="auto"/>
                    <w:right w:val="none" w:sz="0" w:space="0" w:color="auto"/>
                  </w:divBdr>
                  <w:divsChild>
                    <w:div w:id="1775632669">
                      <w:marLeft w:val="0"/>
                      <w:marRight w:val="0"/>
                      <w:marTop w:val="0"/>
                      <w:marBottom w:val="0"/>
                      <w:divBdr>
                        <w:top w:val="none" w:sz="0" w:space="0" w:color="auto"/>
                        <w:left w:val="none" w:sz="0" w:space="0" w:color="auto"/>
                        <w:bottom w:val="none" w:sz="0" w:space="0" w:color="auto"/>
                        <w:right w:val="none" w:sz="0" w:space="0" w:color="auto"/>
                      </w:divBdr>
                      <w:divsChild>
                        <w:div w:id="1584414357">
                          <w:marLeft w:val="0"/>
                          <w:marRight w:val="0"/>
                          <w:marTop w:val="0"/>
                          <w:marBottom w:val="0"/>
                          <w:divBdr>
                            <w:top w:val="none" w:sz="0" w:space="0" w:color="auto"/>
                            <w:left w:val="none" w:sz="0" w:space="0" w:color="auto"/>
                            <w:bottom w:val="none" w:sz="0" w:space="0" w:color="auto"/>
                            <w:right w:val="none" w:sz="0" w:space="0" w:color="auto"/>
                          </w:divBdr>
                          <w:divsChild>
                            <w:div w:id="621613543">
                              <w:marLeft w:val="0"/>
                              <w:marRight w:val="0"/>
                              <w:marTop w:val="0"/>
                              <w:marBottom w:val="0"/>
                              <w:divBdr>
                                <w:top w:val="none" w:sz="0" w:space="0" w:color="auto"/>
                                <w:left w:val="none" w:sz="0" w:space="0" w:color="auto"/>
                                <w:bottom w:val="none" w:sz="0" w:space="0" w:color="auto"/>
                                <w:right w:val="none" w:sz="0" w:space="0" w:color="auto"/>
                              </w:divBdr>
                              <w:divsChild>
                                <w:div w:id="2047756791">
                                  <w:marLeft w:val="0"/>
                                  <w:marRight w:val="0"/>
                                  <w:marTop w:val="0"/>
                                  <w:marBottom w:val="0"/>
                                  <w:divBdr>
                                    <w:top w:val="none" w:sz="0" w:space="0" w:color="auto"/>
                                    <w:left w:val="none" w:sz="0" w:space="0" w:color="auto"/>
                                    <w:bottom w:val="none" w:sz="0" w:space="0" w:color="auto"/>
                                    <w:right w:val="none" w:sz="0" w:space="0" w:color="auto"/>
                                  </w:divBdr>
                                  <w:divsChild>
                                    <w:div w:id="266430244">
                                      <w:marLeft w:val="0"/>
                                      <w:marRight w:val="0"/>
                                      <w:marTop w:val="0"/>
                                      <w:marBottom w:val="0"/>
                                      <w:divBdr>
                                        <w:top w:val="none" w:sz="0" w:space="0" w:color="auto"/>
                                        <w:left w:val="none" w:sz="0" w:space="0" w:color="auto"/>
                                        <w:bottom w:val="none" w:sz="0" w:space="0" w:color="auto"/>
                                        <w:right w:val="none" w:sz="0" w:space="0" w:color="auto"/>
                                      </w:divBdr>
                                      <w:divsChild>
                                        <w:div w:id="744033338">
                                          <w:marLeft w:val="0"/>
                                          <w:marRight w:val="0"/>
                                          <w:marTop w:val="0"/>
                                          <w:marBottom w:val="0"/>
                                          <w:divBdr>
                                            <w:top w:val="none" w:sz="0" w:space="0" w:color="auto"/>
                                            <w:left w:val="none" w:sz="0" w:space="0" w:color="auto"/>
                                            <w:bottom w:val="none" w:sz="0" w:space="0" w:color="auto"/>
                                            <w:right w:val="none" w:sz="0" w:space="0" w:color="auto"/>
                                          </w:divBdr>
                                          <w:divsChild>
                                            <w:div w:id="1252667823">
                                              <w:marLeft w:val="0"/>
                                              <w:marRight w:val="0"/>
                                              <w:marTop w:val="0"/>
                                              <w:marBottom w:val="0"/>
                                              <w:divBdr>
                                                <w:top w:val="none" w:sz="0" w:space="0" w:color="auto"/>
                                                <w:left w:val="none" w:sz="0" w:space="0" w:color="auto"/>
                                                <w:bottom w:val="none" w:sz="0" w:space="0" w:color="auto"/>
                                                <w:right w:val="none" w:sz="0" w:space="0" w:color="auto"/>
                                              </w:divBdr>
                                              <w:divsChild>
                                                <w:div w:id="97518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3321">
      <w:bodyDiv w:val="1"/>
      <w:marLeft w:val="75"/>
      <w:marRight w:val="75"/>
      <w:marTop w:val="75"/>
      <w:marBottom w:val="75"/>
      <w:divBdr>
        <w:top w:val="none" w:sz="0" w:space="0" w:color="auto"/>
        <w:left w:val="none" w:sz="0" w:space="0" w:color="auto"/>
        <w:bottom w:val="none" w:sz="0" w:space="0" w:color="auto"/>
        <w:right w:val="none" w:sz="0" w:space="0" w:color="auto"/>
      </w:divBdr>
      <w:divsChild>
        <w:div w:id="1795634780">
          <w:marLeft w:val="0"/>
          <w:marRight w:val="0"/>
          <w:marTop w:val="0"/>
          <w:marBottom w:val="0"/>
          <w:divBdr>
            <w:top w:val="none" w:sz="0" w:space="0" w:color="auto"/>
            <w:left w:val="none" w:sz="0" w:space="0" w:color="auto"/>
            <w:bottom w:val="none" w:sz="0" w:space="0" w:color="auto"/>
            <w:right w:val="none" w:sz="0" w:space="0" w:color="auto"/>
          </w:divBdr>
          <w:divsChild>
            <w:div w:id="462162424">
              <w:marLeft w:val="120"/>
              <w:marRight w:val="0"/>
              <w:marTop w:val="0"/>
              <w:marBottom w:val="0"/>
              <w:divBdr>
                <w:top w:val="none" w:sz="0" w:space="0" w:color="auto"/>
                <w:left w:val="none" w:sz="0" w:space="0" w:color="auto"/>
                <w:bottom w:val="none" w:sz="0" w:space="0" w:color="auto"/>
                <w:right w:val="none" w:sz="0" w:space="0" w:color="auto"/>
              </w:divBdr>
              <w:divsChild>
                <w:div w:id="114523426">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45559741">
      <w:bodyDiv w:val="1"/>
      <w:marLeft w:val="0"/>
      <w:marRight w:val="0"/>
      <w:marTop w:val="0"/>
      <w:marBottom w:val="0"/>
      <w:divBdr>
        <w:top w:val="none" w:sz="0" w:space="0" w:color="auto"/>
        <w:left w:val="none" w:sz="0" w:space="0" w:color="auto"/>
        <w:bottom w:val="none" w:sz="0" w:space="0" w:color="auto"/>
        <w:right w:val="none" w:sz="0" w:space="0" w:color="auto"/>
      </w:divBdr>
      <w:divsChild>
        <w:div w:id="70585235">
          <w:marLeft w:val="0"/>
          <w:marRight w:val="0"/>
          <w:marTop w:val="0"/>
          <w:marBottom w:val="0"/>
          <w:divBdr>
            <w:top w:val="none" w:sz="0" w:space="0" w:color="auto"/>
            <w:left w:val="none" w:sz="0" w:space="0" w:color="auto"/>
            <w:bottom w:val="none" w:sz="0" w:space="0" w:color="auto"/>
            <w:right w:val="none" w:sz="0" w:space="0" w:color="auto"/>
          </w:divBdr>
          <w:divsChild>
            <w:div w:id="1086002564">
              <w:marLeft w:val="0"/>
              <w:marRight w:val="0"/>
              <w:marTop w:val="0"/>
              <w:marBottom w:val="0"/>
              <w:divBdr>
                <w:top w:val="none" w:sz="0" w:space="0" w:color="auto"/>
                <w:left w:val="none" w:sz="0" w:space="0" w:color="auto"/>
                <w:bottom w:val="none" w:sz="0" w:space="0" w:color="auto"/>
                <w:right w:val="none" w:sz="0" w:space="0" w:color="auto"/>
              </w:divBdr>
              <w:divsChild>
                <w:div w:id="2067143440">
                  <w:marLeft w:val="0"/>
                  <w:marRight w:val="0"/>
                  <w:marTop w:val="0"/>
                  <w:marBottom w:val="0"/>
                  <w:divBdr>
                    <w:top w:val="single" w:sz="6" w:space="0" w:color="336666"/>
                    <w:left w:val="single" w:sz="6" w:space="0" w:color="336666"/>
                    <w:bottom w:val="single" w:sz="6" w:space="0" w:color="336666"/>
                    <w:right w:val="single" w:sz="6" w:space="0" w:color="336666"/>
                  </w:divBdr>
                  <w:divsChild>
                    <w:div w:id="5907975">
                      <w:marLeft w:val="0"/>
                      <w:marRight w:val="0"/>
                      <w:marTop w:val="0"/>
                      <w:marBottom w:val="0"/>
                      <w:divBdr>
                        <w:top w:val="none" w:sz="0" w:space="0" w:color="auto"/>
                        <w:left w:val="none" w:sz="0" w:space="0" w:color="auto"/>
                        <w:bottom w:val="none" w:sz="0" w:space="0" w:color="auto"/>
                        <w:right w:val="none" w:sz="0" w:space="0" w:color="auto"/>
                      </w:divBdr>
                      <w:divsChild>
                        <w:div w:id="1877499674">
                          <w:marLeft w:val="2175"/>
                          <w:marRight w:val="150"/>
                          <w:marTop w:val="0"/>
                          <w:marBottom w:val="0"/>
                          <w:divBdr>
                            <w:top w:val="single" w:sz="6" w:space="0" w:color="000066"/>
                            <w:left w:val="single" w:sz="6" w:space="0" w:color="000066"/>
                            <w:bottom w:val="single" w:sz="6" w:space="0" w:color="000066"/>
                            <w:right w:val="single" w:sz="6" w:space="0" w:color="000066"/>
                          </w:divBdr>
                          <w:divsChild>
                            <w:div w:id="1129207804">
                              <w:marLeft w:val="150"/>
                              <w:marRight w:val="150"/>
                              <w:marTop w:val="150"/>
                              <w:marBottom w:val="150"/>
                              <w:divBdr>
                                <w:top w:val="none" w:sz="0" w:space="0" w:color="auto"/>
                                <w:left w:val="none" w:sz="0" w:space="0" w:color="auto"/>
                                <w:bottom w:val="none" w:sz="0" w:space="0" w:color="auto"/>
                                <w:right w:val="none" w:sz="0" w:space="0" w:color="auto"/>
                              </w:divBdr>
                              <w:divsChild>
                                <w:div w:id="1845511779">
                                  <w:marLeft w:val="0"/>
                                  <w:marRight w:val="0"/>
                                  <w:marTop w:val="0"/>
                                  <w:marBottom w:val="0"/>
                                  <w:divBdr>
                                    <w:top w:val="none" w:sz="0" w:space="0" w:color="auto"/>
                                    <w:left w:val="none" w:sz="0" w:space="0" w:color="auto"/>
                                    <w:bottom w:val="none" w:sz="0" w:space="0" w:color="auto"/>
                                    <w:right w:val="none" w:sz="0" w:space="0" w:color="auto"/>
                                  </w:divBdr>
                                  <w:divsChild>
                                    <w:div w:id="963848514">
                                      <w:marLeft w:val="0"/>
                                      <w:marRight w:val="0"/>
                                      <w:marTop w:val="0"/>
                                      <w:marBottom w:val="0"/>
                                      <w:divBdr>
                                        <w:top w:val="none" w:sz="0" w:space="0" w:color="auto"/>
                                        <w:left w:val="none" w:sz="0" w:space="0" w:color="auto"/>
                                        <w:bottom w:val="none" w:sz="0" w:space="0" w:color="auto"/>
                                        <w:right w:val="none" w:sz="0" w:space="0" w:color="auto"/>
                                      </w:divBdr>
                                      <w:divsChild>
                                        <w:div w:id="502281505">
                                          <w:marLeft w:val="0"/>
                                          <w:marRight w:val="0"/>
                                          <w:marTop w:val="150"/>
                                          <w:marBottom w:val="75"/>
                                          <w:divBdr>
                                            <w:top w:val="none" w:sz="0" w:space="0" w:color="auto"/>
                                            <w:left w:val="none" w:sz="0" w:space="0" w:color="auto"/>
                                            <w:bottom w:val="none" w:sz="0" w:space="0" w:color="auto"/>
                                            <w:right w:val="none" w:sz="0" w:space="0" w:color="auto"/>
                                          </w:divBdr>
                                          <w:divsChild>
                                            <w:div w:id="168081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0337129">
      <w:bodyDiv w:val="1"/>
      <w:marLeft w:val="0"/>
      <w:marRight w:val="0"/>
      <w:marTop w:val="0"/>
      <w:marBottom w:val="0"/>
      <w:divBdr>
        <w:top w:val="none" w:sz="0" w:space="0" w:color="auto"/>
        <w:left w:val="none" w:sz="0" w:space="0" w:color="auto"/>
        <w:bottom w:val="none" w:sz="0" w:space="0" w:color="auto"/>
        <w:right w:val="none" w:sz="0" w:space="0" w:color="auto"/>
      </w:divBdr>
    </w:div>
    <w:div w:id="237248081">
      <w:bodyDiv w:val="1"/>
      <w:marLeft w:val="0"/>
      <w:marRight w:val="0"/>
      <w:marTop w:val="0"/>
      <w:marBottom w:val="0"/>
      <w:divBdr>
        <w:top w:val="none" w:sz="0" w:space="0" w:color="auto"/>
        <w:left w:val="none" w:sz="0" w:space="0" w:color="auto"/>
        <w:bottom w:val="none" w:sz="0" w:space="0" w:color="auto"/>
        <w:right w:val="none" w:sz="0" w:space="0" w:color="auto"/>
      </w:divBdr>
    </w:div>
    <w:div w:id="237255376">
      <w:bodyDiv w:val="1"/>
      <w:marLeft w:val="0"/>
      <w:marRight w:val="0"/>
      <w:marTop w:val="0"/>
      <w:marBottom w:val="0"/>
      <w:divBdr>
        <w:top w:val="none" w:sz="0" w:space="0" w:color="auto"/>
        <w:left w:val="none" w:sz="0" w:space="0" w:color="auto"/>
        <w:bottom w:val="none" w:sz="0" w:space="0" w:color="auto"/>
        <w:right w:val="none" w:sz="0" w:space="0" w:color="auto"/>
      </w:divBdr>
      <w:divsChild>
        <w:div w:id="506135149">
          <w:marLeft w:val="0"/>
          <w:marRight w:val="0"/>
          <w:marTop w:val="0"/>
          <w:marBottom w:val="0"/>
          <w:divBdr>
            <w:top w:val="none" w:sz="0" w:space="0" w:color="auto"/>
            <w:left w:val="none" w:sz="0" w:space="0" w:color="auto"/>
            <w:bottom w:val="none" w:sz="0" w:space="0" w:color="auto"/>
            <w:right w:val="none" w:sz="0" w:space="0" w:color="auto"/>
          </w:divBdr>
          <w:divsChild>
            <w:div w:id="1636787745">
              <w:marLeft w:val="0"/>
              <w:marRight w:val="0"/>
              <w:marTop w:val="0"/>
              <w:marBottom w:val="0"/>
              <w:divBdr>
                <w:top w:val="none" w:sz="0" w:space="0" w:color="auto"/>
                <w:left w:val="none" w:sz="0" w:space="0" w:color="auto"/>
                <w:bottom w:val="none" w:sz="0" w:space="0" w:color="auto"/>
                <w:right w:val="none" w:sz="0" w:space="0" w:color="auto"/>
              </w:divBdr>
              <w:divsChild>
                <w:div w:id="923808417">
                  <w:marLeft w:val="0"/>
                  <w:marRight w:val="0"/>
                  <w:marTop w:val="0"/>
                  <w:marBottom w:val="0"/>
                  <w:divBdr>
                    <w:top w:val="none" w:sz="0" w:space="0" w:color="auto"/>
                    <w:left w:val="none" w:sz="0" w:space="0" w:color="auto"/>
                    <w:bottom w:val="none" w:sz="0" w:space="0" w:color="auto"/>
                    <w:right w:val="none" w:sz="0" w:space="0" w:color="auto"/>
                  </w:divBdr>
                  <w:divsChild>
                    <w:div w:id="1847358857">
                      <w:marLeft w:val="0"/>
                      <w:marRight w:val="0"/>
                      <w:marTop w:val="0"/>
                      <w:marBottom w:val="0"/>
                      <w:divBdr>
                        <w:top w:val="none" w:sz="0" w:space="0" w:color="auto"/>
                        <w:left w:val="none" w:sz="0" w:space="0" w:color="auto"/>
                        <w:bottom w:val="none" w:sz="0" w:space="0" w:color="auto"/>
                        <w:right w:val="none" w:sz="0" w:space="0" w:color="auto"/>
                      </w:divBdr>
                      <w:divsChild>
                        <w:div w:id="185559667">
                          <w:marLeft w:val="0"/>
                          <w:marRight w:val="0"/>
                          <w:marTop w:val="0"/>
                          <w:marBottom w:val="0"/>
                          <w:divBdr>
                            <w:top w:val="none" w:sz="0" w:space="0" w:color="auto"/>
                            <w:left w:val="none" w:sz="0" w:space="0" w:color="auto"/>
                            <w:bottom w:val="none" w:sz="0" w:space="0" w:color="auto"/>
                            <w:right w:val="none" w:sz="0" w:space="0" w:color="auto"/>
                          </w:divBdr>
                          <w:divsChild>
                            <w:div w:id="1493715066">
                              <w:marLeft w:val="0"/>
                              <w:marRight w:val="0"/>
                              <w:marTop w:val="0"/>
                              <w:marBottom w:val="0"/>
                              <w:divBdr>
                                <w:top w:val="none" w:sz="0" w:space="0" w:color="auto"/>
                                <w:left w:val="none" w:sz="0" w:space="0" w:color="auto"/>
                                <w:bottom w:val="none" w:sz="0" w:space="0" w:color="auto"/>
                                <w:right w:val="none" w:sz="0" w:space="0" w:color="auto"/>
                              </w:divBdr>
                              <w:divsChild>
                                <w:div w:id="874343327">
                                  <w:marLeft w:val="0"/>
                                  <w:marRight w:val="0"/>
                                  <w:marTop w:val="0"/>
                                  <w:marBottom w:val="0"/>
                                  <w:divBdr>
                                    <w:top w:val="none" w:sz="0" w:space="0" w:color="auto"/>
                                    <w:left w:val="none" w:sz="0" w:space="0" w:color="auto"/>
                                    <w:bottom w:val="none" w:sz="0" w:space="0" w:color="auto"/>
                                    <w:right w:val="none" w:sz="0" w:space="0" w:color="auto"/>
                                  </w:divBdr>
                                  <w:divsChild>
                                    <w:div w:id="1415081716">
                                      <w:marLeft w:val="0"/>
                                      <w:marRight w:val="0"/>
                                      <w:marTop w:val="0"/>
                                      <w:marBottom w:val="0"/>
                                      <w:divBdr>
                                        <w:top w:val="none" w:sz="0" w:space="0" w:color="auto"/>
                                        <w:left w:val="none" w:sz="0" w:space="0" w:color="auto"/>
                                        <w:bottom w:val="none" w:sz="0" w:space="0" w:color="auto"/>
                                        <w:right w:val="none" w:sz="0" w:space="0" w:color="auto"/>
                                      </w:divBdr>
                                      <w:divsChild>
                                        <w:div w:id="902834588">
                                          <w:marLeft w:val="0"/>
                                          <w:marRight w:val="0"/>
                                          <w:marTop w:val="0"/>
                                          <w:marBottom w:val="0"/>
                                          <w:divBdr>
                                            <w:top w:val="none" w:sz="0" w:space="0" w:color="auto"/>
                                            <w:left w:val="none" w:sz="0" w:space="0" w:color="auto"/>
                                            <w:bottom w:val="none" w:sz="0" w:space="0" w:color="auto"/>
                                            <w:right w:val="none" w:sz="0" w:space="0" w:color="auto"/>
                                          </w:divBdr>
                                          <w:divsChild>
                                            <w:div w:id="91779885">
                                              <w:marLeft w:val="0"/>
                                              <w:marRight w:val="0"/>
                                              <w:marTop w:val="0"/>
                                              <w:marBottom w:val="0"/>
                                              <w:divBdr>
                                                <w:top w:val="none" w:sz="0" w:space="0" w:color="auto"/>
                                                <w:left w:val="none" w:sz="0" w:space="0" w:color="auto"/>
                                                <w:bottom w:val="none" w:sz="0" w:space="0" w:color="auto"/>
                                                <w:right w:val="none" w:sz="0" w:space="0" w:color="auto"/>
                                              </w:divBdr>
                                              <w:divsChild>
                                                <w:div w:id="12066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7652150">
      <w:bodyDiv w:val="1"/>
      <w:marLeft w:val="0"/>
      <w:marRight w:val="0"/>
      <w:marTop w:val="0"/>
      <w:marBottom w:val="0"/>
      <w:divBdr>
        <w:top w:val="none" w:sz="0" w:space="0" w:color="auto"/>
        <w:left w:val="none" w:sz="0" w:space="0" w:color="auto"/>
        <w:bottom w:val="none" w:sz="0" w:space="0" w:color="auto"/>
        <w:right w:val="none" w:sz="0" w:space="0" w:color="auto"/>
      </w:divBdr>
      <w:divsChild>
        <w:div w:id="1806771577">
          <w:marLeft w:val="0"/>
          <w:marRight w:val="0"/>
          <w:marTop w:val="0"/>
          <w:marBottom w:val="0"/>
          <w:divBdr>
            <w:top w:val="none" w:sz="0" w:space="0" w:color="auto"/>
            <w:left w:val="none" w:sz="0" w:space="0" w:color="auto"/>
            <w:bottom w:val="none" w:sz="0" w:space="0" w:color="auto"/>
            <w:right w:val="none" w:sz="0" w:space="0" w:color="auto"/>
          </w:divBdr>
          <w:divsChild>
            <w:div w:id="995493771">
              <w:marLeft w:val="0"/>
              <w:marRight w:val="0"/>
              <w:marTop w:val="0"/>
              <w:marBottom w:val="0"/>
              <w:divBdr>
                <w:top w:val="none" w:sz="0" w:space="0" w:color="auto"/>
                <w:left w:val="none" w:sz="0" w:space="0" w:color="auto"/>
                <w:bottom w:val="none" w:sz="0" w:space="0" w:color="auto"/>
                <w:right w:val="none" w:sz="0" w:space="0" w:color="auto"/>
              </w:divBdr>
              <w:divsChild>
                <w:div w:id="582952744">
                  <w:marLeft w:val="0"/>
                  <w:marRight w:val="0"/>
                  <w:marTop w:val="0"/>
                  <w:marBottom w:val="0"/>
                  <w:divBdr>
                    <w:top w:val="single" w:sz="6" w:space="0" w:color="336666"/>
                    <w:left w:val="single" w:sz="6" w:space="0" w:color="336666"/>
                    <w:bottom w:val="single" w:sz="6" w:space="0" w:color="336666"/>
                    <w:right w:val="single" w:sz="6" w:space="0" w:color="336666"/>
                  </w:divBdr>
                  <w:divsChild>
                    <w:div w:id="319045747">
                      <w:marLeft w:val="0"/>
                      <w:marRight w:val="0"/>
                      <w:marTop w:val="0"/>
                      <w:marBottom w:val="0"/>
                      <w:divBdr>
                        <w:top w:val="none" w:sz="0" w:space="0" w:color="auto"/>
                        <w:left w:val="none" w:sz="0" w:space="0" w:color="auto"/>
                        <w:bottom w:val="none" w:sz="0" w:space="0" w:color="auto"/>
                        <w:right w:val="none" w:sz="0" w:space="0" w:color="auto"/>
                      </w:divBdr>
                      <w:divsChild>
                        <w:div w:id="1858225728">
                          <w:marLeft w:val="2175"/>
                          <w:marRight w:val="150"/>
                          <w:marTop w:val="0"/>
                          <w:marBottom w:val="0"/>
                          <w:divBdr>
                            <w:top w:val="single" w:sz="6" w:space="0" w:color="000066"/>
                            <w:left w:val="single" w:sz="6" w:space="0" w:color="000066"/>
                            <w:bottom w:val="single" w:sz="6" w:space="0" w:color="000066"/>
                            <w:right w:val="single" w:sz="6" w:space="0" w:color="000066"/>
                          </w:divBdr>
                          <w:divsChild>
                            <w:div w:id="1066807636">
                              <w:marLeft w:val="150"/>
                              <w:marRight w:val="150"/>
                              <w:marTop w:val="150"/>
                              <w:marBottom w:val="150"/>
                              <w:divBdr>
                                <w:top w:val="none" w:sz="0" w:space="0" w:color="auto"/>
                                <w:left w:val="none" w:sz="0" w:space="0" w:color="auto"/>
                                <w:bottom w:val="none" w:sz="0" w:space="0" w:color="auto"/>
                                <w:right w:val="none" w:sz="0" w:space="0" w:color="auto"/>
                              </w:divBdr>
                              <w:divsChild>
                                <w:div w:id="1663922522">
                                  <w:marLeft w:val="0"/>
                                  <w:marRight w:val="0"/>
                                  <w:marTop w:val="0"/>
                                  <w:marBottom w:val="0"/>
                                  <w:divBdr>
                                    <w:top w:val="none" w:sz="0" w:space="0" w:color="auto"/>
                                    <w:left w:val="none" w:sz="0" w:space="0" w:color="auto"/>
                                    <w:bottom w:val="none" w:sz="0" w:space="0" w:color="auto"/>
                                    <w:right w:val="none" w:sz="0" w:space="0" w:color="auto"/>
                                  </w:divBdr>
                                  <w:divsChild>
                                    <w:div w:id="1156068922">
                                      <w:marLeft w:val="0"/>
                                      <w:marRight w:val="0"/>
                                      <w:marTop w:val="0"/>
                                      <w:marBottom w:val="0"/>
                                      <w:divBdr>
                                        <w:top w:val="none" w:sz="0" w:space="0" w:color="auto"/>
                                        <w:left w:val="none" w:sz="0" w:space="0" w:color="auto"/>
                                        <w:bottom w:val="none" w:sz="0" w:space="0" w:color="auto"/>
                                        <w:right w:val="none" w:sz="0" w:space="0" w:color="auto"/>
                                      </w:divBdr>
                                      <w:divsChild>
                                        <w:div w:id="241793757">
                                          <w:marLeft w:val="0"/>
                                          <w:marRight w:val="0"/>
                                          <w:marTop w:val="75"/>
                                          <w:marBottom w:val="0"/>
                                          <w:divBdr>
                                            <w:top w:val="none" w:sz="0" w:space="0" w:color="auto"/>
                                            <w:left w:val="none" w:sz="0" w:space="0" w:color="auto"/>
                                            <w:bottom w:val="none" w:sz="0" w:space="0" w:color="auto"/>
                                            <w:right w:val="none" w:sz="0" w:space="0" w:color="auto"/>
                                          </w:divBdr>
                                        </w:div>
                                        <w:div w:id="523251767">
                                          <w:marLeft w:val="0"/>
                                          <w:marRight w:val="0"/>
                                          <w:marTop w:val="150"/>
                                          <w:marBottom w:val="75"/>
                                          <w:divBdr>
                                            <w:top w:val="none" w:sz="0" w:space="0" w:color="auto"/>
                                            <w:left w:val="none" w:sz="0" w:space="0" w:color="auto"/>
                                            <w:bottom w:val="none" w:sz="0" w:space="0" w:color="auto"/>
                                            <w:right w:val="none" w:sz="0" w:space="0" w:color="auto"/>
                                          </w:divBdr>
                                          <w:divsChild>
                                            <w:div w:id="71574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9835595">
      <w:bodyDiv w:val="1"/>
      <w:marLeft w:val="0"/>
      <w:marRight w:val="0"/>
      <w:marTop w:val="0"/>
      <w:marBottom w:val="0"/>
      <w:divBdr>
        <w:top w:val="none" w:sz="0" w:space="0" w:color="auto"/>
        <w:left w:val="none" w:sz="0" w:space="0" w:color="auto"/>
        <w:bottom w:val="none" w:sz="0" w:space="0" w:color="auto"/>
        <w:right w:val="none" w:sz="0" w:space="0" w:color="auto"/>
      </w:divBdr>
      <w:divsChild>
        <w:div w:id="846556425">
          <w:marLeft w:val="0"/>
          <w:marRight w:val="0"/>
          <w:marTop w:val="0"/>
          <w:marBottom w:val="0"/>
          <w:divBdr>
            <w:top w:val="none" w:sz="0" w:space="0" w:color="auto"/>
            <w:left w:val="none" w:sz="0" w:space="0" w:color="auto"/>
            <w:bottom w:val="none" w:sz="0" w:space="0" w:color="auto"/>
            <w:right w:val="none" w:sz="0" w:space="0" w:color="auto"/>
          </w:divBdr>
          <w:divsChild>
            <w:div w:id="28176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30658">
      <w:bodyDiv w:val="1"/>
      <w:marLeft w:val="0"/>
      <w:marRight w:val="0"/>
      <w:marTop w:val="0"/>
      <w:marBottom w:val="0"/>
      <w:divBdr>
        <w:top w:val="none" w:sz="0" w:space="0" w:color="auto"/>
        <w:left w:val="none" w:sz="0" w:space="0" w:color="auto"/>
        <w:bottom w:val="none" w:sz="0" w:space="0" w:color="auto"/>
        <w:right w:val="none" w:sz="0" w:space="0" w:color="auto"/>
      </w:divBdr>
      <w:divsChild>
        <w:div w:id="1440371705">
          <w:marLeft w:val="0"/>
          <w:marRight w:val="0"/>
          <w:marTop w:val="0"/>
          <w:marBottom w:val="0"/>
          <w:divBdr>
            <w:top w:val="none" w:sz="0" w:space="0" w:color="auto"/>
            <w:left w:val="none" w:sz="0" w:space="0" w:color="auto"/>
            <w:bottom w:val="none" w:sz="0" w:space="0" w:color="auto"/>
            <w:right w:val="none" w:sz="0" w:space="0" w:color="auto"/>
          </w:divBdr>
          <w:divsChild>
            <w:div w:id="1819417844">
              <w:marLeft w:val="0"/>
              <w:marRight w:val="0"/>
              <w:marTop w:val="0"/>
              <w:marBottom w:val="0"/>
              <w:divBdr>
                <w:top w:val="none" w:sz="0" w:space="0" w:color="auto"/>
                <w:left w:val="none" w:sz="0" w:space="0" w:color="auto"/>
                <w:bottom w:val="none" w:sz="0" w:space="0" w:color="auto"/>
                <w:right w:val="none" w:sz="0" w:space="0" w:color="auto"/>
              </w:divBdr>
              <w:divsChild>
                <w:div w:id="1702240164">
                  <w:marLeft w:val="0"/>
                  <w:marRight w:val="0"/>
                  <w:marTop w:val="0"/>
                  <w:marBottom w:val="0"/>
                  <w:divBdr>
                    <w:top w:val="none" w:sz="0" w:space="0" w:color="auto"/>
                    <w:left w:val="none" w:sz="0" w:space="0" w:color="auto"/>
                    <w:bottom w:val="none" w:sz="0" w:space="0" w:color="auto"/>
                    <w:right w:val="none" w:sz="0" w:space="0" w:color="auto"/>
                  </w:divBdr>
                  <w:divsChild>
                    <w:div w:id="571888919">
                      <w:marLeft w:val="0"/>
                      <w:marRight w:val="0"/>
                      <w:marTop w:val="0"/>
                      <w:marBottom w:val="0"/>
                      <w:divBdr>
                        <w:top w:val="none" w:sz="0" w:space="0" w:color="auto"/>
                        <w:left w:val="none" w:sz="0" w:space="0" w:color="auto"/>
                        <w:bottom w:val="none" w:sz="0" w:space="0" w:color="auto"/>
                        <w:right w:val="none" w:sz="0" w:space="0" w:color="auto"/>
                      </w:divBdr>
                      <w:divsChild>
                        <w:div w:id="1117412940">
                          <w:marLeft w:val="0"/>
                          <w:marRight w:val="0"/>
                          <w:marTop w:val="0"/>
                          <w:marBottom w:val="0"/>
                          <w:divBdr>
                            <w:top w:val="none" w:sz="0" w:space="0" w:color="auto"/>
                            <w:left w:val="none" w:sz="0" w:space="0" w:color="auto"/>
                            <w:bottom w:val="none" w:sz="0" w:space="0" w:color="auto"/>
                            <w:right w:val="none" w:sz="0" w:space="0" w:color="auto"/>
                          </w:divBdr>
                          <w:divsChild>
                            <w:div w:id="657654739">
                              <w:marLeft w:val="0"/>
                              <w:marRight w:val="0"/>
                              <w:marTop w:val="0"/>
                              <w:marBottom w:val="0"/>
                              <w:divBdr>
                                <w:top w:val="none" w:sz="0" w:space="0" w:color="auto"/>
                                <w:left w:val="none" w:sz="0" w:space="0" w:color="auto"/>
                                <w:bottom w:val="none" w:sz="0" w:space="0" w:color="auto"/>
                                <w:right w:val="none" w:sz="0" w:space="0" w:color="auto"/>
                              </w:divBdr>
                              <w:divsChild>
                                <w:div w:id="945117388">
                                  <w:marLeft w:val="0"/>
                                  <w:marRight w:val="0"/>
                                  <w:marTop w:val="0"/>
                                  <w:marBottom w:val="0"/>
                                  <w:divBdr>
                                    <w:top w:val="none" w:sz="0" w:space="0" w:color="auto"/>
                                    <w:left w:val="none" w:sz="0" w:space="0" w:color="auto"/>
                                    <w:bottom w:val="none" w:sz="0" w:space="0" w:color="auto"/>
                                    <w:right w:val="none" w:sz="0" w:space="0" w:color="auto"/>
                                  </w:divBdr>
                                  <w:divsChild>
                                    <w:div w:id="408845569">
                                      <w:marLeft w:val="0"/>
                                      <w:marRight w:val="0"/>
                                      <w:marTop w:val="0"/>
                                      <w:marBottom w:val="0"/>
                                      <w:divBdr>
                                        <w:top w:val="none" w:sz="0" w:space="0" w:color="auto"/>
                                        <w:left w:val="none" w:sz="0" w:space="0" w:color="auto"/>
                                        <w:bottom w:val="none" w:sz="0" w:space="0" w:color="auto"/>
                                        <w:right w:val="none" w:sz="0" w:space="0" w:color="auto"/>
                                      </w:divBdr>
                                      <w:divsChild>
                                        <w:div w:id="112245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7757328">
      <w:bodyDiv w:val="1"/>
      <w:marLeft w:val="0"/>
      <w:marRight w:val="0"/>
      <w:marTop w:val="0"/>
      <w:marBottom w:val="0"/>
      <w:divBdr>
        <w:top w:val="none" w:sz="0" w:space="0" w:color="auto"/>
        <w:left w:val="none" w:sz="0" w:space="0" w:color="auto"/>
        <w:bottom w:val="none" w:sz="0" w:space="0" w:color="auto"/>
        <w:right w:val="none" w:sz="0" w:space="0" w:color="auto"/>
      </w:divBdr>
      <w:divsChild>
        <w:div w:id="1693802657">
          <w:marLeft w:val="0"/>
          <w:marRight w:val="0"/>
          <w:marTop w:val="0"/>
          <w:marBottom w:val="0"/>
          <w:divBdr>
            <w:top w:val="none" w:sz="0" w:space="0" w:color="auto"/>
            <w:left w:val="none" w:sz="0" w:space="0" w:color="auto"/>
            <w:bottom w:val="none" w:sz="0" w:space="0" w:color="auto"/>
            <w:right w:val="none" w:sz="0" w:space="0" w:color="auto"/>
          </w:divBdr>
          <w:divsChild>
            <w:div w:id="1090737921">
              <w:marLeft w:val="0"/>
              <w:marRight w:val="0"/>
              <w:marTop w:val="0"/>
              <w:marBottom w:val="0"/>
              <w:divBdr>
                <w:top w:val="none" w:sz="0" w:space="0" w:color="auto"/>
                <w:left w:val="none" w:sz="0" w:space="0" w:color="auto"/>
                <w:bottom w:val="none" w:sz="0" w:space="0" w:color="auto"/>
                <w:right w:val="none" w:sz="0" w:space="0" w:color="auto"/>
              </w:divBdr>
              <w:divsChild>
                <w:div w:id="233585740">
                  <w:marLeft w:val="0"/>
                  <w:marRight w:val="0"/>
                  <w:marTop w:val="0"/>
                  <w:marBottom w:val="0"/>
                  <w:divBdr>
                    <w:top w:val="single" w:sz="6" w:space="0" w:color="336666"/>
                    <w:left w:val="single" w:sz="6" w:space="0" w:color="336666"/>
                    <w:bottom w:val="single" w:sz="6" w:space="0" w:color="336666"/>
                    <w:right w:val="single" w:sz="6" w:space="0" w:color="336666"/>
                  </w:divBdr>
                  <w:divsChild>
                    <w:div w:id="610748111">
                      <w:marLeft w:val="0"/>
                      <w:marRight w:val="0"/>
                      <w:marTop w:val="0"/>
                      <w:marBottom w:val="0"/>
                      <w:divBdr>
                        <w:top w:val="none" w:sz="0" w:space="0" w:color="auto"/>
                        <w:left w:val="none" w:sz="0" w:space="0" w:color="auto"/>
                        <w:bottom w:val="none" w:sz="0" w:space="0" w:color="auto"/>
                        <w:right w:val="none" w:sz="0" w:space="0" w:color="auto"/>
                      </w:divBdr>
                      <w:divsChild>
                        <w:div w:id="1158619780">
                          <w:marLeft w:val="2175"/>
                          <w:marRight w:val="150"/>
                          <w:marTop w:val="0"/>
                          <w:marBottom w:val="0"/>
                          <w:divBdr>
                            <w:top w:val="single" w:sz="6" w:space="0" w:color="000066"/>
                            <w:left w:val="single" w:sz="6" w:space="0" w:color="000066"/>
                            <w:bottom w:val="single" w:sz="6" w:space="0" w:color="000066"/>
                            <w:right w:val="single" w:sz="6" w:space="0" w:color="000066"/>
                          </w:divBdr>
                          <w:divsChild>
                            <w:div w:id="293760703">
                              <w:marLeft w:val="150"/>
                              <w:marRight w:val="150"/>
                              <w:marTop w:val="150"/>
                              <w:marBottom w:val="150"/>
                              <w:divBdr>
                                <w:top w:val="none" w:sz="0" w:space="0" w:color="auto"/>
                                <w:left w:val="none" w:sz="0" w:space="0" w:color="auto"/>
                                <w:bottom w:val="none" w:sz="0" w:space="0" w:color="auto"/>
                                <w:right w:val="none" w:sz="0" w:space="0" w:color="auto"/>
                              </w:divBdr>
                              <w:divsChild>
                                <w:div w:id="1232472007">
                                  <w:marLeft w:val="0"/>
                                  <w:marRight w:val="0"/>
                                  <w:marTop w:val="0"/>
                                  <w:marBottom w:val="0"/>
                                  <w:divBdr>
                                    <w:top w:val="none" w:sz="0" w:space="0" w:color="auto"/>
                                    <w:left w:val="none" w:sz="0" w:space="0" w:color="auto"/>
                                    <w:bottom w:val="none" w:sz="0" w:space="0" w:color="auto"/>
                                    <w:right w:val="none" w:sz="0" w:space="0" w:color="auto"/>
                                  </w:divBdr>
                                  <w:divsChild>
                                    <w:div w:id="1325090466">
                                      <w:marLeft w:val="0"/>
                                      <w:marRight w:val="0"/>
                                      <w:marTop w:val="0"/>
                                      <w:marBottom w:val="0"/>
                                      <w:divBdr>
                                        <w:top w:val="none" w:sz="0" w:space="0" w:color="auto"/>
                                        <w:left w:val="none" w:sz="0" w:space="0" w:color="auto"/>
                                        <w:bottom w:val="none" w:sz="0" w:space="0" w:color="auto"/>
                                        <w:right w:val="none" w:sz="0" w:space="0" w:color="auto"/>
                                      </w:divBdr>
                                      <w:divsChild>
                                        <w:div w:id="691763132">
                                          <w:marLeft w:val="0"/>
                                          <w:marRight w:val="0"/>
                                          <w:marTop w:val="75"/>
                                          <w:marBottom w:val="0"/>
                                          <w:divBdr>
                                            <w:top w:val="none" w:sz="0" w:space="0" w:color="auto"/>
                                            <w:left w:val="none" w:sz="0" w:space="0" w:color="auto"/>
                                            <w:bottom w:val="none" w:sz="0" w:space="0" w:color="auto"/>
                                            <w:right w:val="none" w:sz="0" w:space="0" w:color="auto"/>
                                          </w:divBdr>
                                        </w:div>
                                        <w:div w:id="828710773">
                                          <w:marLeft w:val="0"/>
                                          <w:marRight w:val="0"/>
                                          <w:marTop w:val="150"/>
                                          <w:marBottom w:val="75"/>
                                          <w:divBdr>
                                            <w:top w:val="none" w:sz="0" w:space="0" w:color="auto"/>
                                            <w:left w:val="none" w:sz="0" w:space="0" w:color="auto"/>
                                            <w:bottom w:val="none" w:sz="0" w:space="0" w:color="auto"/>
                                            <w:right w:val="none" w:sz="0" w:space="0" w:color="auto"/>
                                          </w:divBdr>
                                          <w:divsChild>
                                            <w:div w:id="36097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8311511">
      <w:bodyDiv w:val="1"/>
      <w:marLeft w:val="0"/>
      <w:marRight w:val="0"/>
      <w:marTop w:val="0"/>
      <w:marBottom w:val="0"/>
      <w:divBdr>
        <w:top w:val="none" w:sz="0" w:space="0" w:color="auto"/>
        <w:left w:val="none" w:sz="0" w:space="0" w:color="auto"/>
        <w:bottom w:val="none" w:sz="0" w:space="0" w:color="auto"/>
        <w:right w:val="none" w:sz="0" w:space="0" w:color="auto"/>
      </w:divBdr>
      <w:divsChild>
        <w:div w:id="324936204">
          <w:marLeft w:val="0"/>
          <w:marRight w:val="0"/>
          <w:marTop w:val="0"/>
          <w:marBottom w:val="0"/>
          <w:divBdr>
            <w:top w:val="none" w:sz="0" w:space="0" w:color="auto"/>
            <w:left w:val="none" w:sz="0" w:space="0" w:color="auto"/>
            <w:bottom w:val="none" w:sz="0" w:space="0" w:color="auto"/>
            <w:right w:val="none" w:sz="0" w:space="0" w:color="auto"/>
          </w:divBdr>
          <w:divsChild>
            <w:div w:id="1078093435">
              <w:marLeft w:val="0"/>
              <w:marRight w:val="0"/>
              <w:marTop w:val="0"/>
              <w:marBottom w:val="0"/>
              <w:divBdr>
                <w:top w:val="none" w:sz="0" w:space="0" w:color="auto"/>
                <w:left w:val="none" w:sz="0" w:space="0" w:color="auto"/>
                <w:bottom w:val="none" w:sz="0" w:space="0" w:color="auto"/>
                <w:right w:val="none" w:sz="0" w:space="0" w:color="auto"/>
              </w:divBdr>
              <w:divsChild>
                <w:div w:id="1724669900">
                  <w:marLeft w:val="0"/>
                  <w:marRight w:val="0"/>
                  <w:marTop w:val="0"/>
                  <w:marBottom w:val="0"/>
                  <w:divBdr>
                    <w:top w:val="none" w:sz="0" w:space="0" w:color="auto"/>
                    <w:left w:val="none" w:sz="0" w:space="0" w:color="auto"/>
                    <w:bottom w:val="none" w:sz="0" w:space="0" w:color="auto"/>
                    <w:right w:val="none" w:sz="0" w:space="0" w:color="auto"/>
                  </w:divBdr>
                  <w:divsChild>
                    <w:div w:id="1931768119">
                      <w:marLeft w:val="0"/>
                      <w:marRight w:val="0"/>
                      <w:marTop w:val="0"/>
                      <w:marBottom w:val="0"/>
                      <w:divBdr>
                        <w:top w:val="none" w:sz="0" w:space="0" w:color="auto"/>
                        <w:left w:val="none" w:sz="0" w:space="0" w:color="auto"/>
                        <w:bottom w:val="none" w:sz="0" w:space="0" w:color="auto"/>
                        <w:right w:val="none" w:sz="0" w:space="0" w:color="auto"/>
                      </w:divBdr>
                      <w:divsChild>
                        <w:div w:id="1538005217">
                          <w:marLeft w:val="0"/>
                          <w:marRight w:val="0"/>
                          <w:marTop w:val="0"/>
                          <w:marBottom w:val="0"/>
                          <w:divBdr>
                            <w:top w:val="none" w:sz="0" w:space="0" w:color="auto"/>
                            <w:left w:val="none" w:sz="0" w:space="0" w:color="auto"/>
                            <w:bottom w:val="none" w:sz="0" w:space="0" w:color="auto"/>
                            <w:right w:val="none" w:sz="0" w:space="0" w:color="auto"/>
                          </w:divBdr>
                          <w:divsChild>
                            <w:div w:id="700786710">
                              <w:marLeft w:val="0"/>
                              <w:marRight w:val="0"/>
                              <w:marTop w:val="0"/>
                              <w:marBottom w:val="0"/>
                              <w:divBdr>
                                <w:top w:val="none" w:sz="0" w:space="0" w:color="auto"/>
                                <w:left w:val="none" w:sz="0" w:space="0" w:color="auto"/>
                                <w:bottom w:val="none" w:sz="0" w:space="0" w:color="auto"/>
                                <w:right w:val="none" w:sz="0" w:space="0" w:color="auto"/>
                              </w:divBdr>
                              <w:divsChild>
                                <w:div w:id="63066782">
                                  <w:marLeft w:val="0"/>
                                  <w:marRight w:val="0"/>
                                  <w:marTop w:val="0"/>
                                  <w:marBottom w:val="0"/>
                                  <w:divBdr>
                                    <w:top w:val="none" w:sz="0" w:space="0" w:color="auto"/>
                                    <w:left w:val="none" w:sz="0" w:space="0" w:color="auto"/>
                                    <w:bottom w:val="none" w:sz="0" w:space="0" w:color="auto"/>
                                    <w:right w:val="none" w:sz="0" w:space="0" w:color="auto"/>
                                  </w:divBdr>
                                  <w:divsChild>
                                    <w:div w:id="1010137804">
                                      <w:marLeft w:val="0"/>
                                      <w:marRight w:val="0"/>
                                      <w:marTop w:val="0"/>
                                      <w:marBottom w:val="0"/>
                                      <w:divBdr>
                                        <w:top w:val="none" w:sz="0" w:space="0" w:color="auto"/>
                                        <w:left w:val="none" w:sz="0" w:space="0" w:color="auto"/>
                                        <w:bottom w:val="none" w:sz="0" w:space="0" w:color="auto"/>
                                        <w:right w:val="none" w:sz="0" w:space="0" w:color="auto"/>
                                      </w:divBdr>
                                      <w:divsChild>
                                        <w:div w:id="875003604">
                                          <w:marLeft w:val="0"/>
                                          <w:marRight w:val="0"/>
                                          <w:marTop w:val="0"/>
                                          <w:marBottom w:val="0"/>
                                          <w:divBdr>
                                            <w:top w:val="none" w:sz="0" w:space="0" w:color="auto"/>
                                            <w:left w:val="none" w:sz="0" w:space="0" w:color="auto"/>
                                            <w:bottom w:val="none" w:sz="0" w:space="0" w:color="auto"/>
                                            <w:right w:val="none" w:sz="0" w:space="0" w:color="auto"/>
                                          </w:divBdr>
                                          <w:divsChild>
                                            <w:div w:id="1854490313">
                                              <w:marLeft w:val="0"/>
                                              <w:marRight w:val="0"/>
                                              <w:marTop w:val="0"/>
                                              <w:marBottom w:val="0"/>
                                              <w:divBdr>
                                                <w:top w:val="none" w:sz="0" w:space="0" w:color="auto"/>
                                                <w:left w:val="none" w:sz="0" w:space="0" w:color="auto"/>
                                                <w:bottom w:val="none" w:sz="0" w:space="0" w:color="auto"/>
                                                <w:right w:val="none" w:sz="0" w:space="0" w:color="auto"/>
                                              </w:divBdr>
                                              <w:divsChild>
                                                <w:div w:id="47225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0728212">
      <w:bodyDiv w:val="1"/>
      <w:marLeft w:val="0"/>
      <w:marRight w:val="0"/>
      <w:marTop w:val="0"/>
      <w:marBottom w:val="0"/>
      <w:divBdr>
        <w:top w:val="none" w:sz="0" w:space="0" w:color="auto"/>
        <w:left w:val="none" w:sz="0" w:space="0" w:color="auto"/>
        <w:bottom w:val="none" w:sz="0" w:space="0" w:color="auto"/>
        <w:right w:val="none" w:sz="0" w:space="0" w:color="auto"/>
      </w:divBdr>
      <w:divsChild>
        <w:div w:id="581135816">
          <w:marLeft w:val="0"/>
          <w:marRight w:val="0"/>
          <w:marTop w:val="0"/>
          <w:marBottom w:val="0"/>
          <w:divBdr>
            <w:top w:val="none" w:sz="0" w:space="0" w:color="auto"/>
            <w:left w:val="none" w:sz="0" w:space="0" w:color="auto"/>
            <w:bottom w:val="none" w:sz="0" w:space="0" w:color="auto"/>
            <w:right w:val="none" w:sz="0" w:space="0" w:color="auto"/>
          </w:divBdr>
          <w:divsChild>
            <w:div w:id="334000073">
              <w:marLeft w:val="0"/>
              <w:marRight w:val="0"/>
              <w:marTop w:val="0"/>
              <w:marBottom w:val="0"/>
              <w:divBdr>
                <w:top w:val="none" w:sz="0" w:space="0" w:color="auto"/>
                <w:left w:val="none" w:sz="0" w:space="0" w:color="auto"/>
                <w:bottom w:val="none" w:sz="0" w:space="0" w:color="auto"/>
                <w:right w:val="none" w:sz="0" w:space="0" w:color="auto"/>
              </w:divBdr>
              <w:divsChild>
                <w:div w:id="423035221">
                  <w:marLeft w:val="0"/>
                  <w:marRight w:val="0"/>
                  <w:marTop w:val="0"/>
                  <w:marBottom w:val="0"/>
                  <w:divBdr>
                    <w:top w:val="single" w:sz="6" w:space="0" w:color="336666"/>
                    <w:left w:val="single" w:sz="6" w:space="0" w:color="336666"/>
                    <w:bottom w:val="single" w:sz="6" w:space="0" w:color="336666"/>
                    <w:right w:val="single" w:sz="6" w:space="0" w:color="336666"/>
                  </w:divBdr>
                  <w:divsChild>
                    <w:div w:id="1768426808">
                      <w:marLeft w:val="0"/>
                      <w:marRight w:val="0"/>
                      <w:marTop w:val="0"/>
                      <w:marBottom w:val="0"/>
                      <w:divBdr>
                        <w:top w:val="none" w:sz="0" w:space="0" w:color="auto"/>
                        <w:left w:val="none" w:sz="0" w:space="0" w:color="auto"/>
                        <w:bottom w:val="none" w:sz="0" w:space="0" w:color="auto"/>
                        <w:right w:val="none" w:sz="0" w:space="0" w:color="auto"/>
                      </w:divBdr>
                      <w:divsChild>
                        <w:div w:id="884223329">
                          <w:marLeft w:val="2175"/>
                          <w:marRight w:val="150"/>
                          <w:marTop w:val="0"/>
                          <w:marBottom w:val="0"/>
                          <w:divBdr>
                            <w:top w:val="single" w:sz="6" w:space="0" w:color="000066"/>
                            <w:left w:val="single" w:sz="6" w:space="0" w:color="000066"/>
                            <w:bottom w:val="single" w:sz="6" w:space="0" w:color="000066"/>
                            <w:right w:val="single" w:sz="6" w:space="0" w:color="000066"/>
                          </w:divBdr>
                          <w:divsChild>
                            <w:div w:id="315495530">
                              <w:marLeft w:val="150"/>
                              <w:marRight w:val="150"/>
                              <w:marTop w:val="150"/>
                              <w:marBottom w:val="150"/>
                              <w:divBdr>
                                <w:top w:val="none" w:sz="0" w:space="0" w:color="auto"/>
                                <w:left w:val="none" w:sz="0" w:space="0" w:color="auto"/>
                                <w:bottom w:val="none" w:sz="0" w:space="0" w:color="auto"/>
                                <w:right w:val="none" w:sz="0" w:space="0" w:color="auto"/>
                              </w:divBdr>
                              <w:divsChild>
                                <w:div w:id="1528830755">
                                  <w:marLeft w:val="0"/>
                                  <w:marRight w:val="0"/>
                                  <w:marTop w:val="0"/>
                                  <w:marBottom w:val="0"/>
                                  <w:divBdr>
                                    <w:top w:val="none" w:sz="0" w:space="0" w:color="auto"/>
                                    <w:left w:val="none" w:sz="0" w:space="0" w:color="auto"/>
                                    <w:bottom w:val="none" w:sz="0" w:space="0" w:color="auto"/>
                                    <w:right w:val="none" w:sz="0" w:space="0" w:color="auto"/>
                                  </w:divBdr>
                                  <w:divsChild>
                                    <w:div w:id="1659377611">
                                      <w:marLeft w:val="0"/>
                                      <w:marRight w:val="0"/>
                                      <w:marTop w:val="0"/>
                                      <w:marBottom w:val="0"/>
                                      <w:divBdr>
                                        <w:top w:val="none" w:sz="0" w:space="0" w:color="auto"/>
                                        <w:left w:val="none" w:sz="0" w:space="0" w:color="auto"/>
                                        <w:bottom w:val="none" w:sz="0" w:space="0" w:color="auto"/>
                                        <w:right w:val="none" w:sz="0" w:space="0" w:color="auto"/>
                                      </w:divBdr>
                                      <w:divsChild>
                                        <w:div w:id="1513908828">
                                          <w:marLeft w:val="0"/>
                                          <w:marRight w:val="0"/>
                                          <w:marTop w:val="150"/>
                                          <w:marBottom w:val="75"/>
                                          <w:divBdr>
                                            <w:top w:val="none" w:sz="0" w:space="0" w:color="auto"/>
                                            <w:left w:val="none" w:sz="0" w:space="0" w:color="auto"/>
                                            <w:bottom w:val="none" w:sz="0" w:space="0" w:color="auto"/>
                                            <w:right w:val="none" w:sz="0" w:space="0" w:color="auto"/>
                                          </w:divBdr>
                                          <w:divsChild>
                                            <w:div w:id="13692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6285786">
      <w:bodyDiv w:val="1"/>
      <w:marLeft w:val="0"/>
      <w:marRight w:val="0"/>
      <w:marTop w:val="0"/>
      <w:marBottom w:val="0"/>
      <w:divBdr>
        <w:top w:val="none" w:sz="0" w:space="0" w:color="auto"/>
        <w:left w:val="none" w:sz="0" w:space="0" w:color="auto"/>
        <w:bottom w:val="none" w:sz="0" w:space="0" w:color="auto"/>
        <w:right w:val="none" w:sz="0" w:space="0" w:color="auto"/>
      </w:divBdr>
    </w:div>
    <w:div w:id="930047612">
      <w:bodyDiv w:val="1"/>
      <w:marLeft w:val="0"/>
      <w:marRight w:val="0"/>
      <w:marTop w:val="0"/>
      <w:marBottom w:val="0"/>
      <w:divBdr>
        <w:top w:val="none" w:sz="0" w:space="0" w:color="auto"/>
        <w:left w:val="none" w:sz="0" w:space="0" w:color="auto"/>
        <w:bottom w:val="none" w:sz="0" w:space="0" w:color="auto"/>
        <w:right w:val="none" w:sz="0" w:space="0" w:color="auto"/>
      </w:divBdr>
      <w:divsChild>
        <w:div w:id="359551597">
          <w:marLeft w:val="0"/>
          <w:marRight w:val="0"/>
          <w:marTop w:val="0"/>
          <w:marBottom w:val="0"/>
          <w:divBdr>
            <w:top w:val="none" w:sz="0" w:space="0" w:color="auto"/>
            <w:left w:val="none" w:sz="0" w:space="0" w:color="auto"/>
            <w:bottom w:val="none" w:sz="0" w:space="0" w:color="auto"/>
            <w:right w:val="none" w:sz="0" w:space="0" w:color="auto"/>
          </w:divBdr>
          <w:divsChild>
            <w:div w:id="1980963202">
              <w:marLeft w:val="0"/>
              <w:marRight w:val="0"/>
              <w:marTop w:val="0"/>
              <w:marBottom w:val="0"/>
              <w:divBdr>
                <w:top w:val="none" w:sz="0" w:space="0" w:color="auto"/>
                <w:left w:val="none" w:sz="0" w:space="0" w:color="auto"/>
                <w:bottom w:val="none" w:sz="0" w:space="0" w:color="auto"/>
                <w:right w:val="none" w:sz="0" w:space="0" w:color="auto"/>
              </w:divBdr>
              <w:divsChild>
                <w:div w:id="2003120037">
                  <w:marLeft w:val="0"/>
                  <w:marRight w:val="0"/>
                  <w:marTop w:val="0"/>
                  <w:marBottom w:val="0"/>
                  <w:divBdr>
                    <w:top w:val="none" w:sz="0" w:space="0" w:color="auto"/>
                    <w:left w:val="none" w:sz="0" w:space="0" w:color="auto"/>
                    <w:bottom w:val="none" w:sz="0" w:space="0" w:color="auto"/>
                    <w:right w:val="none" w:sz="0" w:space="0" w:color="auto"/>
                  </w:divBdr>
                  <w:divsChild>
                    <w:div w:id="367070188">
                      <w:marLeft w:val="0"/>
                      <w:marRight w:val="0"/>
                      <w:marTop w:val="0"/>
                      <w:marBottom w:val="0"/>
                      <w:divBdr>
                        <w:top w:val="none" w:sz="0" w:space="0" w:color="auto"/>
                        <w:left w:val="none" w:sz="0" w:space="0" w:color="auto"/>
                        <w:bottom w:val="none" w:sz="0" w:space="0" w:color="auto"/>
                        <w:right w:val="none" w:sz="0" w:space="0" w:color="auto"/>
                      </w:divBdr>
                      <w:divsChild>
                        <w:div w:id="1434861690">
                          <w:marLeft w:val="0"/>
                          <w:marRight w:val="0"/>
                          <w:marTop w:val="163"/>
                          <w:marBottom w:val="0"/>
                          <w:divBdr>
                            <w:top w:val="none" w:sz="0" w:space="0" w:color="auto"/>
                            <w:left w:val="none" w:sz="0" w:space="0" w:color="auto"/>
                            <w:bottom w:val="none" w:sz="0" w:space="0" w:color="auto"/>
                            <w:right w:val="none" w:sz="0" w:space="0" w:color="auto"/>
                          </w:divBdr>
                          <w:divsChild>
                            <w:div w:id="1392732450">
                              <w:marLeft w:val="0"/>
                              <w:marRight w:val="0"/>
                              <w:marTop w:val="0"/>
                              <w:marBottom w:val="0"/>
                              <w:divBdr>
                                <w:top w:val="none" w:sz="0" w:space="0" w:color="auto"/>
                                <w:left w:val="none" w:sz="0" w:space="0" w:color="auto"/>
                                <w:bottom w:val="none" w:sz="0" w:space="0" w:color="auto"/>
                                <w:right w:val="none" w:sz="0" w:space="0" w:color="auto"/>
                              </w:divBdr>
                              <w:divsChild>
                                <w:div w:id="1686976635">
                                  <w:marLeft w:val="0"/>
                                  <w:marRight w:val="0"/>
                                  <w:marTop w:val="0"/>
                                  <w:marBottom w:val="0"/>
                                  <w:divBdr>
                                    <w:top w:val="none" w:sz="0" w:space="0" w:color="auto"/>
                                    <w:left w:val="none" w:sz="0" w:space="0" w:color="auto"/>
                                    <w:bottom w:val="none" w:sz="0" w:space="0" w:color="auto"/>
                                    <w:right w:val="none" w:sz="0" w:space="0" w:color="auto"/>
                                  </w:divBdr>
                                  <w:divsChild>
                                    <w:div w:id="244151867">
                                      <w:marLeft w:val="0"/>
                                      <w:marRight w:val="0"/>
                                      <w:marTop w:val="0"/>
                                      <w:marBottom w:val="0"/>
                                      <w:divBdr>
                                        <w:top w:val="none" w:sz="0" w:space="0" w:color="auto"/>
                                        <w:left w:val="none" w:sz="0" w:space="0" w:color="auto"/>
                                        <w:bottom w:val="none" w:sz="0" w:space="0" w:color="auto"/>
                                        <w:right w:val="none" w:sz="0" w:space="0" w:color="auto"/>
                                      </w:divBdr>
                                      <w:divsChild>
                                        <w:div w:id="189550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6108204">
      <w:bodyDiv w:val="1"/>
      <w:marLeft w:val="68"/>
      <w:marRight w:val="68"/>
      <w:marTop w:val="68"/>
      <w:marBottom w:val="68"/>
      <w:divBdr>
        <w:top w:val="none" w:sz="0" w:space="0" w:color="auto"/>
        <w:left w:val="none" w:sz="0" w:space="0" w:color="auto"/>
        <w:bottom w:val="none" w:sz="0" w:space="0" w:color="auto"/>
        <w:right w:val="none" w:sz="0" w:space="0" w:color="auto"/>
      </w:divBdr>
      <w:divsChild>
        <w:div w:id="1190414589">
          <w:marLeft w:val="109"/>
          <w:marRight w:val="0"/>
          <w:marTop w:val="0"/>
          <w:marBottom w:val="0"/>
          <w:divBdr>
            <w:top w:val="none" w:sz="0" w:space="0" w:color="auto"/>
            <w:left w:val="none" w:sz="0" w:space="0" w:color="auto"/>
            <w:bottom w:val="none" w:sz="0" w:space="0" w:color="auto"/>
            <w:right w:val="none" w:sz="0" w:space="0" w:color="auto"/>
          </w:divBdr>
          <w:divsChild>
            <w:div w:id="83577146">
              <w:marLeft w:val="136"/>
              <w:marRight w:val="136"/>
              <w:marTop w:val="0"/>
              <w:marBottom w:val="0"/>
              <w:divBdr>
                <w:top w:val="none" w:sz="0" w:space="0" w:color="auto"/>
                <w:left w:val="none" w:sz="0" w:space="0" w:color="auto"/>
                <w:bottom w:val="none" w:sz="0" w:space="0" w:color="auto"/>
                <w:right w:val="none" w:sz="0" w:space="0" w:color="auto"/>
              </w:divBdr>
            </w:div>
          </w:divsChild>
        </w:div>
      </w:divsChild>
    </w:div>
    <w:div w:id="996953137">
      <w:bodyDiv w:val="1"/>
      <w:marLeft w:val="0"/>
      <w:marRight w:val="0"/>
      <w:marTop w:val="0"/>
      <w:marBottom w:val="0"/>
      <w:divBdr>
        <w:top w:val="none" w:sz="0" w:space="0" w:color="auto"/>
        <w:left w:val="none" w:sz="0" w:space="0" w:color="auto"/>
        <w:bottom w:val="none" w:sz="0" w:space="0" w:color="auto"/>
        <w:right w:val="none" w:sz="0" w:space="0" w:color="auto"/>
      </w:divBdr>
      <w:divsChild>
        <w:div w:id="556362571">
          <w:marLeft w:val="0"/>
          <w:marRight w:val="0"/>
          <w:marTop w:val="0"/>
          <w:marBottom w:val="0"/>
          <w:divBdr>
            <w:top w:val="none" w:sz="0" w:space="0" w:color="auto"/>
            <w:left w:val="none" w:sz="0" w:space="0" w:color="auto"/>
            <w:bottom w:val="none" w:sz="0" w:space="0" w:color="auto"/>
            <w:right w:val="none" w:sz="0" w:space="0" w:color="auto"/>
          </w:divBdr>
          <w:divsChild>
            <w:div w:id="615328635">
              <w:marLeft w:val="0"/>
              <w:marRight w:val="0"/>
              <w:marTop w:val="0"/>
              <w:marBottom w:val="0"/>
              <w:divBdr>
                <w:top w:val="none" w:sz="0" w:space="0" w:color="auto"/>
                <w:left w:val="none" w:sz="0" w:space="0" w:color="auto"/>
                <w:bottom w:val="none" w:sz="0" w:space="0" w:color="auto"/>
                <w:right w:val="none" w:sz="0" w:space="0" w:color="auto"/>
              </w:divBdr>
              <w:divsChild>
                <w:div w:id="368263417">
                  <w:marLeft w:val="0"/>
                  <w:marRight w:val="0"/>
                  <w:marTop w:val="0"/>
                  <w:marBottom w:val="0"/>
                  <w:divBdr>
                    <w:top w:val="none" w:sz="0" w:space="0" w:color="auto"/>
                    <w:left w:val="none" w:sz="0" w:space="0" w:color="auto"/>
                    <w:bottom w:val="none" w:sz="0" w:space="0" w:color="auto"/>
                    <w:right w:val="none" w:sz="0" w:space="0" w:color="auto"/>
                  </w:divBdr>
                  <w:divsChild>
                    <w:div w:id="1631015232">
                      <w:marLeft w:val="0"/>
                      <w:marRight w:val="0"/>
                      <w:marTop w:val="0"/>
                      <w:marBottom w:val="0"/>
                      <w:divBdr>
                        <w:top w:val="none" w:sz="0" w:space="0" w:color="auto"/>
                        <w:left w:val="none" w:sz="0" w:space="0" w:color="auto"/>
                        <w:bottom w:val="none" w:sz="0" w:space="0" w:color="auto"/>
                        <w:right w:val="none" w:sz="0" w:space="0" w:color="auto"/>
                      </w:divBdr>
                      <w:divsChild>
                        <w:div w:id="934361665">
                          <w:marLeft w:val="0"/>
                          <w:marRight w:val="0"/>
                          <w:marTop w:val="163"/>
                          <w:marBottom w:val="0"/>
                          <w:divBdr>
                            <w:top w:val="none" w:sz="0" w:space="0" w:color="auto"/>
                            <w:left w:val="none" w:sz="0" w:space="0" w:color="auto"/>
                            <w:bottom w:val="none" w:sz="0" w:space="0" w:color="auto"/>
                            <w:right w:val="none" w:sz="0" w:space="0" w:color="auto"/>
                          </w:divBdr>
                          <w:divsChild>
                            <w:div w:id="85227923">
                              <w:marLeft w:val="0"/>
                              <w:marRight w:val="0"/>
                              <w:marTop w:val="0"/>
                              <w:marBottom w:val="0"/>
                              <w:divBdr>
                                <w:top w:val="none" w:sz="0" w:space="0" w:color="auto"/>
                                <w:left w:val="none" w:sz="0" w:space="0" w:color="auto"/>
                                <w:bottom w:val="none" w:sz="0" w:space="0" w:color="auto"/>
                                <w:right w:val="none" w:sz="0" w:space="0" w:color="auto"/>
                              </w:divBdr>
                              <w:divsChild>
                                <w:div w:id="621234685">
                                  <w:marLeft w:val="0"/>
                                  <w:marRight w:val="0"/>
                                  <w:marTop w:val="0"/>
                                  <w:marBottom w:val="0"/>
                                  <w:divBdr>
                                    <w:top w:val="none" w:sz="0" w:space="0" w:color="auto"/>
                                    <w:left w:val="none" w:sz="0" w:space="0" w:color="auto"/>
                                    <w:bottom w:val="none" w:sz="0" w:space="0" w:color="auto"/>
                                    <w:right w:val="none" w:sz="0" w:space="0" w:color="auto"/>
                                  </w:divBdr>
                                  <w:divsChild>
                                    <w:div w:id="12493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8924660">
      <w:bodyDiv w:val="1"/>
      <w:marLeft w:val="75"/>
      <w:marRight w:val="75"/>
      <w:marTop w:val="75"/>
      <w:marBottom w:val="75"/>
      <w:divBdr>
        <w:top w:val="none" w:sz="0" w:space="0" w:color="auto"/>
        <w:left w:val="none" w:sz="0" w:space="0" w:color="auto"/>
        <w:bottom w:val="none" w:sz="0" w:space="0" w:color="auto"/>
        <w:right w:val="none" w:sz="0" w:space="0" w:color="auto"/>
      </w:divBdr>
      <w:divsChild>
        <w:div w:id="1026785047">
          <w:marLeft w:val="120"/>
          <w:marRight w:val="0"/>
          <w:marTop w:val="0"/>
          <w:marBottom w:val="0"/>
          <w:divBdr>
            <w:top w:val="none" w:sz="0" w:space="0" w:color="auto"/>
            <w:left w:val="none" w:sz="0" w:space="0" w:color="auto"/>
            <w:bottom w:val="none" w:sz="0" w:space="0" w:color="auto"/>
            <w:right w:val="none" w:sz="0" w:space="0" w:color="auto"/>
          </w:divBdr>
          <w:divsChild>
            <w:div w:id="136637199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008560966">
      <w:bodyDiv w:val="1"/>
      <w:marLeft w:val="0"/>
      <w:marRight w:val="0"/>
      <w:marTop w:val="0"/>
      <w:marBottom w:val="0"/>
      <w:divBdr>
        <w:top w:val="none" w:sz="0" w:space="0" w:color="auto"/>
        <w:left w:val="none" w:sz="0" w:space="0" w:color="auto"/>
        <w:bottom w:val="none" w:sz="0" w:space="0" w:color="auto"/>
        <w:right w:val="none" w:sz="0" w:space="0" w:color="auto"/>
      </w:divBdr>
      <w:divsChild>
        <w:div w:id="225142803">
          <w:marLeft w:val="0"/>
          <w:marRight w:val="0"/>
          <w:marTop w:val="0"/>
          <w:marBottom w:val="0"/>
          <w:divBdr>
            <w:top w:val="none" w:sz="0" w:space="0" w:color="auto"/>
            <w:left w:val="none" w:sz="0" w:space="0" w:color="auto"/>
            <w:bottom w:val="none" w:sz="0" w:space="0" w:color="auto"/>
            <w:right w:val="none" w:sz="0" w:space="0" w:color="auto"/>
          </w:divBdr>
          <w:divsChild>
            <w:div w:id="399448206">
              <w:marLeft w:val="0"/>
              <w:marRight w:val="0"/>
              <w:marTop w:val="0"/>
              <w:marBottom w:val="0"/>
              <w:divBdr>
                <w:top w:val="none" w:sz="0" w:space="0" w:color="auto"/>
                <w:left w:val="none" w:sz="0" w:space="0" w:color="auto"/>
                <w:bottom w:val="none" w:sz="0" w:space="0" w:color="auto"/>
                <w:right w:val="none" w:sz="0" w:space="0" w:color="auto"/>
              </w:divBdr>
              <w:divsChild>
                <w:div w:id="1470633399">
                  <w:marLeft w:val="0"/>
                  <w:marRight w:val="0"/>
                  <w:marTop w:val="0"/>
                  <w:marBottom w:val="0"/>
                  <w:divBdr>
                    <w:top w:val="single" w:sz="6" w:space="0" w:color="336666"/>
                    <w:left w:val="single" w:sz="6" w:space="0" w:color="336666"/>
                    <w:bottom w:val="single" w:sz="6" w:space="0" w:color="336666"/>
                    <w:right w:val="single" w:sz="6" w:space="0" w:color="336666"/>
                  </w:divBdr>
                  <w:divsChild>
                    <w:div w:id="82338351">
                      <w:marLeft w:val="0"/>
                      <w:marRight w:val="0"/>
                      <w:marTop w:val="0"/>
                      <w:marBottom w:val="0"/>
                      <w:divBdr>
                        <w:top w:val="none" w:sz="0" w:space="0" w:color="auto"/>
                        <w:left w:val="none" w:sz="0" w:space="0" w:color="auto"/>
                        <w:bottom w:val="none" w:sz="0" w:space="0" w:color="auto"/>
                        <w:right w:val="none" w:sz="0" w:space="0" w:color="auto"/>
                      </w:divBdr>
                      <w:divsChild>
                        <w:div w:id="331758323">
                          <w:marLeft w:val="2175"/>
                          <w:marRight w:val="150"/>
                          <w:marTop w:val="0"/>
                          <w:marBottom w:val="0"/>
                          <w:divBdr>
                            <w:top w:val="single" w:sz="6" w:space="0" w:color="000066"/>
                            <w:left w:val="single" w:sz="6" w:space="0" w:color="000066"/>
                            <w:bottom w:val="single" w:sz="6" w:space="0" w:color="000066"/>
                            <w:right w:val="single" w:sz="6" w:space="0" w:color="000066"/>
                          </w:divBdr>
                          <w:divsChild>
                            <w:div w:id="301420920">
                              <w:marLeft w:val="150"/>
                              <w:marRight w:val="150"/>
                              <w:marTop w:val="150"/>
                              <w:marBottom w:val="150"/>
                              <w:divBdr>
                                <w:top w:val="none" w:sz="0" w:space="0" w:color="auto"/>
                                <w:left w:val="none" w:sz="0" w:space="0" w:color="auto"/>
                                <w:bottom w:val="none" w:sz="0" w:space="0" w:color="auto"/>
                                <w:right w:val="none" w:sz="0" w:space="0" w:color="auto"/>
                              </w:divBdr>
                              <w:divsChild>
                                <w:div w:id="1066951063">
                                  <w:marLeft w:val="0"/>
                                  <w:marRight w:val="0"/>
                                  <w:marTop w:val="0"/>
                                  <w:marBottom w:val="0"/>
                                  <w:divBdr>
                                    <w:top w:val="none" w:sz="0" w:space="0" w:color="auto"/>
                                    <w:left w:val="none" w:sz="0" w:space="0" w:color="auto"/>
                                    <w:bottom w:val="none" w:sz="0" w:space="0" w:color="auto"/>
                                    <w:right w:val="none" w:sz="0" w:space="0" w:color="auto"/>
                                  </w:divBdr>
                                  <w:divsChild>
                                    <w:div w:id="514031413">
                                      <w:marLeft w:val="0"/>
                                      <w:marRight w:val="0"/>
                                      <w:marTop w:val="0"/>
                                      <w:marBottom w:val="0"/>
                                      <w:divBdr>
                                        <w:top w:val="none" w:sz="0" w:space="0" w:color="auto"/>
                                        <w:left w:val="none" w:sz="0" w:space="0" w:color="auto"/>
                                        <w:bottom w:val="none" w:sz="0" w:space="0" w:color="auto"/>
                                        <w:right w:val="none" w:sz="0" w:space="0" w:color="auto"/>
                                      </w:divBdr>
                                      <w:divsChild>
                                        <w:div w:id="324629396">
                                          <w:marLeft w:val="0"/>
                                          <w:marRight w:val="0"/>
                                          <w:marTop w:val="150"/>
                                          <w:marBottom w:val="75"/>
                                          <w:divBdr>
                                            <w:top w:val="none" w:sz="0" w:space="0" w:color="auto"/>
                                            <w:left w:val="none" w:sz="0" w:space="0" w:color="auto"/>
                                            <w:bottom w:val="none" w:sz="0" w:space="0" w:color="auto"/>
                                            <w:right w:val="none" w:sz="0" w:space="0" w:color="auto"/>
                                          </w:divBdr>
                                          <w:divsChild>
                                            <w:div w:id="158236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6172559">
      <w:bodyDiv w:val="1"/>
      <w:marLeft w:val="0"/>
      <w:marRight w:val="0"/>
      <w:marTop w:val="0"/>
      <w:marBottom w:val="0"/>
      <w:divBdr>
        <w:top w:val="none" w:sz="0" w:space="0" w:color="auto"/>
        <w:left w:val="none" w:sz="0" w:space="0" w:color="auto"/>
        <w:bottom w:val="none" w:sz="0" w:space="0" w:color="auto"/>
        <w:right w:val="none" w:sz="0" w:space="0" w:color="auto"/>
      </w:divBdr>
      <w:divsChild>
        <w:div w:id="597642534">
          <w:marLeft w:val="0"/>
          <w:marRight w:val="0"/>
          <w:marTop w:val="0"/>
          <w:marBottom w:val="0"/>
          <w:divBdr>
            <w:top w:val="none" w:sz="0" w:space="0" w:color="auto"/>
            <w:left w:val="none" w:sz="0" w:space="0" w:color="auto"/>
            <w:bottom w:val="none" w:sz="0" w:space="0" w:color="auto"/>
            <w:right w:val="none" w:sz="0" w:space="0" w:color="auto"/>
          </w:divBdr>
          <w:divsChild>
            <w:div w:id="149250102">
              <w:marLeft w:val="0"/>
              <w:marRight w:val="0"/>
              <w:marTop w:val="0"/>
              <w:marBottom w:val="0"/>
              <w:divBdr>
                <w:top w:val="none" w:sz="0" w:space="0" w:color="auto"/>
                <w:left w:val="none" w:sz="0" w:space="0" w:color="auto"/>
                <w:bottom w:val="none" w:sz="0" w:space="0" w:color="auto"/>
                <w:right w:val="none" w:sz="0" w:space="0" w:color="auto"/>
              </w:divBdr>
              <w:divsChild>
                <w:div w:id="2085105200">
                  <w:marLeft w:val="0"/>
                  <w:marRight w:val="0"/>
                  <w:marTop w:val="0"/>
                  <w:marBottom w:val="0"/>
                  <w:divBdr>
                    <w:top w:val="none" w:sz="0" w:space="0" w:color="auto"/>
                    <w:left w:val="none" w:sz="0" w:space="0" w:color="auto"/>
                    <w:bottom w:val="none" w:sz="0" w:space="0" w:color="auto"/>
                    <w:right w:val="none" w:sz="0" w:space="0" w:color="auto"/>
                  </w:divBdr>
                  <w:divsChild>
                    <w:div w:id="809978345">
                      <w:marLeft w:val="0"/>
                      <w:marRight w:val="0"/>
                      <w:marTop w:val="0"/>
                      <w:marBottom w:val="0"/>
                      <w:divBdr>
                        <w:top w:val="none" w:sz="0" w:space="0" w:color="auto"/>
                        <w:left w:val="none" w:sz="0" w:space="0" w:color="auto"/>
                        <w:bottom w:val="none" w:sz="0" w:space="0" w:color="auto"/>
                        <w:right w:val="none" w:sz="0" w:space="0" w:color="auto"/>
                      </w:divBdr>
                      <w:divsChild>
                        <w:div w:id="292370467">
                          <w:marLeft w:val="0"/>
                          <w:marRight w:val="0"/>
                          <w:marTop w:val="163"/>
                          <w:marBottom w:val="0"/>
                          <w:divBdr>
                            <w:top w:val="none" w:sz="0" w:space="0" w:color="auto"/>
                            <w:left w:val="none" w:sz="0" w:space="0" w:color="auto"/>
                            <w:bottom w:val="none" w:sz="0" w:space="0" w:color="auto"/>
                            <w:right w:val="none" w:sz="0" w:space="0" w:color="auto"/>
                          </w:divBdr>
                          <w:divsChild>
                            <w:div w:id="896938745">
                              <w:marLeft w:val="0"/>
                              <w:marRight w:val="0"/>
                              <w:marTop w:val="0"/>
                              <w:marBottom w:val="0"/>
                              <w:divBdr>
                                <w:top w:val="none" w:sz="0" w:space="0" w:color="auto"/>
                                <w:left w:val="none" w:sz="0" w:space="0" w:color="auto"/>
                                <w:bottom w:val="none" w:sz="0" w:space="0" w:color="auto"/>
                                <w:right w:val="none" w:sz="0" w:space="0" w:color="auto"/>
                              </w:divBdr>
                              <w:divsChild>
                                <w:div w:id="412819029">
                                  <w:marLeft w:val="0"/>
                                  <w:marRight w:val="0"/>
                                  <w:marTop w:val="0"/>
                                  <w:marBottom w:val="0"/>
                                  <w:divBdr>
                                    <w:top w:val="none" w:sz="0" w:space="0" w:color="auto"/>
                                    <w:left w:val="none" w:sz="0" w:space="0" w:color="auto"/>
                                    <w:bottom w:val="none" w:sz="0" w:space="0" w:color="auto"/>
                                    <w:right w:val="none" w:sz="0" w:space="0" w:color="auto"/>
                                  </w:divBdr>
                                  <w:divsChild>
                                    <w:div w:id="157138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732635">
      <w:bodyDiv w:val="1"/>
      <w:marLeft w:val="0"/>
      <w:marRight w:val="0"/>
      <w:marTop w:val="0"/>
      <w:marBottom w:val="0"/>
      <w:divBdr>
        <w:top w:val="none" w:sz="0" w:space="0" w:color="auto"/>
        <w:left w:val="none" w:sz="0" w:space="0" w:color="auto"/>
        <w:bottom w:val="none" w:sz="0" w:space="0" w:color="auto"/>
        <w:right w:val="none" w:sz="0" w:space="0" w:color="auto"/>
      </w:divBdr>
      <w:divsChild>
        <w:div w:id="757168602">
          <w:marLeft w:val="0"/>
          <w:marRight w:val="0"/>
          <w:marTop w:val="0"/>
          <w:marBottom w:val="0"/>
          <w:divBdr>
            <w:top w:val="none" w:sz="0" w:space="0" w:color="auto"/>
            <w:left w:val="none" w:sz="0" w:space="0" w:color="auto"/>
            <w:bottom w:val="none" w:sz="0" w:space="0" w:color="auto"/>
            <w:right w:val="none" w:sz="0" w:space="0" w:color="auto"/>
          </w:divBdr>
          <w:divsChild>
            <w:div w:id="636641898">
              <w:marLeft w:val="0"/>
              <w:marRight w:val="0"/>
              <w:marTop w:val="0"/>
              <w:marBottom w:val="0"/>
              <w:divBdr>
                <w:top w:val="none" w:sz="0" w:space="0" w:color="auto"/>
                <w:left w:val="none" w:sz="0" w:space="0" w:color="auto"/>
                <w:bottom w:val="none" w:sz="0" w:space="0" w:color="auto"/>
                <w:right w:val="none" w:sz="0" w:space="0" w:color="auto"/>
              </w:divBdr>
              <w:divsChild>
                <w:div w:id="955284463">
                  <w:marLeft w:val="0"/>
                  <w:marRight w:val="0"/>
                  <w:marTop w:val="0"/>
                  <w:marBottom w:val="0"/>
                  <w:divBdr>
                    <w:top w:val="single" w:sz="6" w:space="0" w:color="336666"/>
                    <w:left w:val="single" w:sz="6" w:space="0" w:color="336666"/>
                    <w:bottom w:val="single" w:sz="6" w:space="0" w:color="336666"/>
                    <w:right w:val="single" w:sz="6" w:space="0" w:color="336666"/>
                  </w:divBdr>
                  <w:divsChild>
                    <w:div w:id="1902133280">
                      <w:marLeft w:val="0"/>
                      <w:marRight w:val="0"/>
                      <w:marTop w:val="0"/>
                      <w:marBottom w:val="0"/>
                      <w:divBdr>
                        <w:top w:val="none" w:sz="0" w:space="0" w:color="auto"/>
                        <w:left w:val="none" w:sz="0" w:space="0" w:color="auto"/>
                        <w:bottom w:val="none" w:sz="0" w:space="0" w:color="auto"/>
                        <w:right w:val="none" w:sz="0" w:space="0" w:color="auto"/>
                      </w:divBdr>
                      <w:divsChild>
                        <w:div w:id="734743503">
                          <w:marLeft w:val="2175"/>
                          <w:marRight w:val="150"/>
                          <w:marTop w:val="0"/>
                          <w:marBottom w:val="0"/>
                          <w:divBdr>
                            <w:top w:val="single" w:sz="6" w:space="0" w:color="000066"/>
                            <w:left w:val="single" w:sz="6" w:space="0" w:color="000066"/>
                            <w:bottom w:val="single" w:sz="6" w:space="0" w:color="000066"/>
                            <w:right w:val="single" w:sz="6" w:space="0" w:color="000066"/>
                          </w:divBdr>
                          <w:divsChild>
                            <w:div w:id="1177034038">
                              <w:marLeft w:val="150"/>
                              <w:marRight w:val="150"/>
                              <w:marTop w:val="150"/>
                              <w:marBottom w:val="150"/>
                              <w:divBdr>
                                <w:top w:val="none" w:sz="0" w:space="0" w:color="auto"/>
                                <w:left w:val="none" w:sz="0" w:space="0" w:color="auto"/>
                                <w:bottom w:val="none" w:sz="0" w:space="0" w:color="auto"/>
                                <w:right w:val="none" w:sz="0" w:space="0" w:color="auto"/>
                              </w:divBdr>
                              <w:divsChild>
                                <w:div w:id="1987582368">
                                  <w:marLeft w:val="0"/>
                                  <w:marRight w:val="0"/>
                                  <w:marTop w:val="0"/>
                                  <w:marBottom w:val="0"/>
                                  <w:divBdr>
                                    <w:top w:val="none" w:sz="0" w:space="0" w:color="auto"/>
                                    <w:left w:val="none" w:sz="0" w:space="0" w:color="auto"/>
                                    <w:bottom w:val="none" w:sz="0" w:space="0" w:color="auto"/>
                                    <w:right w:val="none" w:sz="0" w:space="0" w:color="auto"/>
                                  </w:divBdr>
                                  <w:divsChild>
                                    <w:div w:id="869270281">
                                      <w:marLeft w:val="0"/>
                                      <w:marRight w:val="0"/>
                                      <w:marTop w:val="0"/>
                                      <w:marBottom w:val="0"/>
                                      <w:divBdr>
                                        <w:top w:val="none" w:sz="0" w:space="0" w:color="auto"/>
                                        <w:left w:val="none" w:sz="0" w:space="0" w:color="auto"/>
                                        <w:bottom w:val="none" w:sz="0" w:space="0" w:color="auto"/>
                                        <w:right w:val="none" w:sz="0" w:space="0" w:color="auto"/>
                                      </w:divBdr>
                                      <w:divsChild>
                                        <w:div w:id="382216785">
                                          <w:marLeft w:val="0"/>
                                          <w:marRight w:val="0"/>
                                          <w:marTop w:val="75"/>
                                          <w:marBottom w:val="0"/>
                                          <w:divBdr>
                                            <w:top w:val="none" w:sz="0" w:space="0" w:color="auto"/>
                                            <w:left w:val="none" w:sz="0" w:space="0" w:color="auto"/>
                                            <w:bottom w:val="none" w:sz="0" w:space="0" w:color="auto"/>
                                            <w:right w:val="none" w:sz="0" w:space="0" w:color="auto"/>
                                          </w:divBdr>
                                        </w:div>
                                        <w:div w:id="1150367005">
                                          <w:marLeft w:val="0"/>
                                          <w:marRight w:val="0"/>
                                          <w:marTop w:val="150"/>
                                          <w:marBottom w:val="75"/>
                                          <w:divBdr>
                                            <w:top w:val="none" w:sz="0" w:space="0" w:color="auto"/>
                                            <w:left w:val="none" w:sz="0" w:space="0" w:color="auto"/>
                                            <w:bottom w:val="none" w:sz="0" w:space="0" w:color="auto"/>
                                            <w:right w:val="none" w:sz="0" w:space="0" w:color="auto"/>
                                          </w:divBdr>
                                          <w:divsChild>
                                            <w:div w:id="19288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808928">
      <w:bodyDiv w:val="1"/>
      <w:marLeft w:val="0"/>
      <w:marRight w:val="0"/>
      <w:marTop w:val="0"/>
      <w:marBottom w:val="0"/>
      <w:divBdr>
        <w:top w:val="none" w:sz="0" w:space="0" w:color="auto"/>
        <w:left w:val="none" w:sz="0" w:space="0" w:color="auto"/>
        <w:bottom w:val="none" w:sz="0" w:space="0" w:color="auto"/>
        <w:right w:val="none" w:sz="0" w:space="0" w:color="auto"/>
      </w:divBdr>
      <w:divsChild>
        <w:div w:id="677317885">
          <w:marLeft w:val="0"/>
          <w:marRight w:val="0"/>
          <w:marTop w:val="0"/>
          <w:marBottom w:val="0"/>
          <w:divBdr>
            <w:top w:val="none" w:sz="0" w:space="0" w:color="auto"/>
            <w:left w:val="none" w:sz="0" w:space="0" w:color="auto"/>
            <w:bottom w:val="none" w:sz="0" w:space="0" w:color="auto"/>
            <w:right w:val="none" w:sz="0" w:space="0" w:color="auto"/>
          </w:divBdr>
          <w:divsChild>
            <w:div w:id="761147073">
              <w:marLeft w:val="0"/>
              <w:marRight w:val="0"/>
              <w:marTop w:val="0"/>
              <w:marBottom w:val="0"/>
              <w:divBdr>
                <w:top w:val="none" w:sz="0" w:space="0" w:color="auto"/>
                <w:left w:val="none" w:sz="0" w:space="0" w:color="auto"/>
                <w:bottom w:val="none" w:sz="0" w:space="0" w:color="auto"/>
                <w:right w:val="none" w:sz="0" w:space="0" w:color="auto"/>
              </w:divBdr>
              <w:divsChild>
                <w:div w:id="917443863">
                  <w:marLeft w:val="0"/>
                  <w:marRight w:val="0"/>
                  <w:marTop w:val="0"/>
                  <w:marBottom w:val="0"/>
                  <w:divBdr>
                    <w:top w:val="none" w:sz="0" w:space="0" w:color="auto"/>
                    <w:left w:val="none" w:sz="0" w:space="0" w:color="auto"/>
                    <w:bottom w:val="none" w:sz="0" w:space="0" w:color="auto"/>
                    <w:right w:val="none" w:sz="0" w:space="0" w:color="auto"/>
                  </w:divBdr>
                  <w:divsChild>
                    <w:div w:id="1620649034">
                      <w:marLeft w:val="0"/>
                      <w:marRight w:val="0"/>
                      <w:marTop w:val="0"/>
                      <w:marBottom w:val="0"/>
                      <w:divBdr>
                        <w:top w:val="none" w:sz="0" w:space="0" w:color="auto"/>
                        <w:left w:val="none" w:sz="0" w:space="0" w:color="auto"/>
                        <w:bottom w:val="none" w:sz="0" w:space="0" w:color="auto"/>
                        <w:right w:val="none" w:sz="0" w:space="0" w:color="auto"/>
                      </w:divBdr>
                      <w:divsChild>
                        <w:div w:id="1346252045">
                          <w:marLeft w:val="0"/>
                          <w:marRight w:val="0"/>
                          <w:marTop w:val="0"/>
                          <w:marBottom w:val="0"/>
                          <w:divBdr>
                            <w:top w:val="none" w:sz="0" w:space="0" w:color="auto"/>
                            <w:left w:val="none" w:sz="0" w:space="0" w:color="auto"/>
                            <w:bottom w:val="none" w:sz="0" w:space="0" w:color="auto"/>
                            <w:right w:val="none" w:sz="0" w:space="0" w:color="auto"/>
                          </w:divBdr>
                          <w:divsChild>
                            <w:div w:id="815999061">
                              <w:marLeft w:val="0"/>
                              <w:marRight w:val="0"/>
                              <w:marTop w:val="0"/>
                              <w:marBottom w:val="0"/>
                              <w:divBdr>
                                <w:top w:val="none" w:sz="0" w:space="0" w:color="auto"/>
                                <w:left w:val="none" w:sz="0" w:space="0" w:color="auto"/>
                                <w:bottom w:val="none" w:sz="0" w:space="0" w:color="auto"/>
                                <w:right w:val="none" w:sz="0" w:space="0" w:color="auto"/>
                              </w:divBdr>
                              <w:divsChild>
                                <w:div w:id="941910642">
                                  <w:marLeft w:val="0"/>
                                  <w:marRight w:val="0"/>
                                  <w:marTop w:val="0"/>
                                  <w:marBottom w:val="0"/>
                                  <w:divBdr>
                                    <w:top w:val="none" w:sz="0" w:space="0" w:color="auto"/>
                                    <w:left w:val="none" w:sz="0" w:space="0" w:color="auto"/>
                                    <w:bottom w:val="none" w:sz="0" w:space="0" w:color="auto"/>
                                    <w:right w:val="none" w:sz="0" w:space="0" w:color="auto"/>
                                  </w:divBdr>
                                  <w:divsChild>
                                    <w:div w:id="587157010">
                                      <w:marLeft w:val="0"/>
                                      <w:marRight w:val="0"/>
                                      <w:marTop w:val="0"/>
                                      <w:marBottom w:val="0"/>
                                      <w:divBdr>
                                        <w:top w:val="none" w:sz="0" w:space="0" w:color="auto"/>
                                        <w:left w:val="none" w:sz="0" w:space="0" w:color="auto"/>
                                        <w:bottom w:val="none" w:sz="0" w:space="0" w:color="auto"/>
                                        <w:right w:val="none" w:sz="0" w:space="0" w:color="auto"/>
                                      </w:divBdr>
                                      <w:divsChild>
                                        <w:div w:id="279652115">
                                          <w:marLeft w:val="0"/>
                                          <w:marRight w:val="0"/>
                                          <w:marTop w:val="0"/>
                                          <w:marBottom w:val="0"/>
                                          <w:divBdr>
                                            <w:top w:val="none" w:sz="0" w:space="0" w:color="auto"/>
                                            <w:left w:val="none" w:sz="0" w:space="0" w:color="auto"/>
                                            <w:bottom w:val="none" w:sz="0" w:space="0" w:color="auto"/>
                                            <w:right w:val="none" w:sz="0" w:space="0" w:color="auto"/>
                                          </w:divBdr>
                                          <w:divsChild>
                                            <w:div w:id="409548727">
                                              <w:marLeft w:val="0"/>
                                              <w:marRight w:val="0"/>
                                              <w:marTop w:val="0"/>
                                              <w:marBottom w:val="0"/>
                                              <w:divBdr>
                                                <w:top w:val="none" w:sz="0" w:space="0" w:color="auto"/>
                                                <w:left w:val="none" w:sz="0" w:space="0" w:color="auto"/>
                                                <w:bottom w:val="none" w:sz="0" w:space="0" w:color="auto"/>
                                                <w:right w:val="none" w:sz="0" w:space="0" w:color="auto"/>
                                              </w:divBdr>
                                              <w:divsChild>
                                                <w:div w:id="73672200">
                                                  <w:marLeft w:val="0"/>
                                                  <w:marRight w:val="0"/>
                                                  <w:marTop w:val="0"/>
                                                  <w:marBottom w:val="0"/>
                                                  <w:divBdr>
                                                    <w:top w:val="none" w:sz="0" w:space="0" w:color="auto"/>
                                                    <w:left w:val="none" w:sz="0" w:space="0" w:color="auto"/>
                                                    <w:bottom w:val="none" w:sz="0" w:space="0" w:color="auto"/>
                                                    <w:right w:val="none" w:sz="0" w:space="0" w:color="auto"/>
                                                  </w:divBdr>
                                                  <w:divsChild>
                                                    <w:div w:id="60007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2522942">
      <w:bodyDiv w:val="1"/>
      <w:marLeft w:val="0"/>
      <w:marRight w:val="0"/>
      <w:marTop w:val="0"/>
      <w:marBottom w:val="0"/>
      <w:divBdr>
        <w:top w:val="none" w:sz="0" w:space="0" w:color="auto"/>
        <w:left w:val="none" w:sz="0" w:space="0" w:color="auto"/>
        <w:bottom w:val="none" w:sz="0" w:space="0" w:color="auto"/>
        <w:right w:val="none" w:sz="0" w:space="0" w:color="auto"/>
      </w:divBdr>
    </w:div>
    <w:div w:id="1308126065">
      <w:bodyDiv w:val="1"/>
      <w:marLeft w:val="0"/>
      <w:marRight w:val="0"/>
      <w:marTop w:val="0"/>
      <w:marBottom w:val="0"/>
      <w:divBdr>
        <w:top w:val="none" w:sz="0" w:space="0" w:color="auto"/>
        <w:left w:val="none" w:sz="0" w:space="0" w:color="auto"/>
        <w:bottom w:val="none" w:sz="0" w:space="0" w:color="auto"/>
        <w:right w:val="none" w:sz="0" w:space="0" w:color="auto"/>
      </w:divBdr>
      <w:divsChild>
        <w:div w:id="1868566941">
          <w:marLeft w:val="0"/>
          <w:marRight w:val="0"/>
          <w:marTop w:val="0"/>
          <w:marBottom w:val="0"/>
          <w:divBdr>
            <w:top w:val="none" w:sz="0" w:space="0" w:color="auto"/>
            <w:left w:val="none" w:sz="0" w:space="0" w:color="auto"/>
            <w:bottom w:val="none" w:sz="0" w:space="0" w:color="auto"/>
            <w:right w:val="none" w:sz="0" w:space="0" w:color="auto"/>
          </w:divBdr>
          <w:divsChild>
            <w:div w:id="1608923496">
              <w:marLeft w:val="0"/>
              <w:marRight w:val="0"/>
              <w:marTop w:val="0"/>
              <w:marBottom w:val="0"/>
              <w:divBdr>
                <w:top w:val="none" w:sz="0" w:space="0" w:color="auto"/>
                <w:left w:val="none" w:sz="0" w:space="0" w:color="auto"/>
                <w:bottom w:val="none" w:sz="0" w:space="0" w:color="auto"/>
                <w:right w:val="none" w:sz="0" w:space="0" w:color="auto"/>
              </w:divBdr>
              <w:divsChild>
                <w:div w:id="410589708">
                  <w:marLeft w:val="0"/>
                  <w:marRight w:val="0"/>
                  <w:marTop w:val="0"/>
                  <w:marBottom w:val="0"/>
                  <w:divBdr>
                    <w:top w:val="single" w:sz="6" w:space="0" w:color="336666"/>
                    <w:left w:val="single" w:sz="6" w:space="0" w:color="336666"/>
                    <w:bottom w:val="single" w:sz="6" w:space="0" w:color="336666"/>
                    <w:right w:val="single" w:sz="6" w:space="0" w:color="336666"/>
                  </w:divBdr>
                  <w:divsChild>
                    <w:div w:id="979651593">
                      <w:marLeft w:val="0"/>
                      <w:marRight w:val="0"/>
                      <w:marTop w:val="0"/>
                      <w:marBottom w:val="0"/>
                      <w:divBdr>
                        <w:top w:val="none" w:sz="0" w:space="0" w:color="auto"/>
                        <w:left w:val="none" w:sz="0" w:space="0" w:color="auto"/>
                        <w:bottom w:val="none" w:sz="0" w:space="0" w:color="auto"/>
                        <w:right w:val="none" w:sz="0" w:space="0" w:color="auto"/>
                      </w:divBdr>
                      <w:divsChild>
                        <w:div w:id="845049915">
                          <w:marLeft w:val="2175"/>
                          <w:marRight w:val="150"/>
                          <w:marTop w:val="0"/>
                          <w:marBottom w:val="0"/>
                          <w:divBdr>
                            <w:top w:val="single" w:sz="6" w:space="0" w:color="000066"/>
                            <w:left w:val="single" w:sz="6" w:space="0" w:color="000066"/>
                            <w:bottom w:val="single" w:sz="6" w:space="0" w:color="000066"/>
                            <w:right w:val="single" w:sz="6" w:space="0" w:color="000066"/>
                          </w:divBdr>
                          <w:divsChild>
                            <w:div w:id="2081295018">
                              <w:marLeft w:val="150"/>
                              <w:marRight w:val="150"/>
                              <w:marTop w:val="150"/>
                              <w:marBottom w:val="150"/>
                              <w:divBdr>
                                <w:top w:val="none" w:sz="0" w:space="0" w:color="auto"/>
                                <w:left w:val="none" w:sz="0" w:space="0" w:color="auto"/>
                                <w:bottom w:val="none" w:sz="0" w:space="0" w:color="auto"/>
                                <w:right w:val="none" w:sz="0" w:space="0" w:color="auto"/>
                              </w:divBdr>
                              <w:divsChild>
                                <w:div w:id="716977402">
                                  <w:marLeft w:val="0"/>
                                  <w:marRight w:val="0"/>
                                  <w:marTop w:val="0"/>
                                  <w:marBottom w:val="0"/>
                                  <w:divBdr>
                                    <w:top w:val="none" w:sz="0" w:space="0" w:color="auto"/>
                                    <w:left w:val="none" w:sz="0" w:space="0" w:color="auto"/>
                                    <w:bottom w:val="none" w:sz="0" w:space="0" w:color="auto"/>
                                    <w:right w:val="none" w:sz="0" w:space="0" w:color="auto"/>
                                  </w:divBdr>
                                  <w:divsChild>
                                    <w:div w:id="1027681200">
                                      <w:marLeft w:val="0"/>
                                      <w:marRight w:val="0"/>
                                      <w:marTop w:val="0"/>
                                      <w:marBottom w:val="0"/>
                                      <w:divBdr>
                                        <w:top w:val="none" w:sz="0" w:space="0" w:color="auto"/>
                                        <w:left w:val="none" w:sz="0" w:space="0" w:color="auto"/>
                                        <w:bottom w:val="none" w:sz="0" w:space="0" w:color="auto"/>
                                        <w:right w:val="none" w:sz="0" w:space="0" w:color="auto"/>
                                      </w:divBdr>
                                      <w:divsChild>
                                        <w:div w:id="1210414019">
                                          <w:marLeft w:val="0"/>
                                          <w:marRight w:val="0"/>
                                          <w:marTop w:val="150"/>
                                          <w:marBottom w:val="75"/>
                                          <w:divBdr>
                                            <w:top w:val="none" w:sz="0" w:space="0" w:color="auto"/>
                                            <w:left w:val="none" w:sz="0" w:space="0" w:color="auto"/>
                                            <w:bottom w:val="none" w:sz="0" w:space="0" w:color="auto"/>
                                            <w:right w:val="none" w:sz="0" w:space="0" w:color="auto"/>
                                          </w:divBdr>
                                          <w:divsChild>
                                            <w:div w:id="49939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348650">
                                      <w:marLeft w:val="0"/>
                                      <w:marRight w:val="0"/>
                                      <w:marTop w:val="0"/>
                                      <w:marBottom w:val="0"/>
                                      <w:divBdr>
                                        <w:top w:val="none" w:sz="0" w:space="0" w:color="auto"/>
                                        <w:left w:val="none" w:sz="0" w:space="0" w:color="auto"/>
                                        <w:bottom w:val="none" w:sz="0" w:space="0" w:color="auto"/>
                                        <w:right w:val="none" w:sz="0" w:space="0" w:color="auto"/>
                                      </w:divBdr>
                                      <w:divsChild>
                                        <w:div w:id="124782900">
                                          <w:marLeft w:val="0"/>
                                          <w:marRight w:val="0"/>
                                          <w:marTop w:val="75"/>
                                          <w:marBottom w:val="0"/>
                                          <w:divBdr>
                                            <w:top w:val="none" w:sz="0" w:space="0" w:color="auto"/>
                                            <w:left w:val="none" w:sz="0" w:space="0" w:color="auto"/>
                                            <w:bottom w:val="none" w:sz="0" w:space="0" w:color="auto"/>
                                            <w:right w:val="none" w:sz="0" w:space="0" w:color="auto"/>
                                          </w:divBdr>
                                        </w:div>
                                        <w:div w:id="269315892">
                                          <w:marLeft w:val="0"/>
                                          <w:marRight w:val="0"/>
                                          <w:marTop w:val="15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8843807">
      <w:bodyDiv w:val="1"/>
      <w:marLeft w:val="0"/>
      <w:marRight w:val="0"/>
      <w:marTop w:val="0"/>
      <w:marBottom w:val="0"/>
      <w:divBdr>
        <w:top w:val="none" w:sz="0" w:space="0" w:color="auto"/>
        <w:left w:val="none" w:sz="0" w:space="0" w:color="auto"/>
        <w:bottom w:val="none" w:sz="0" w:space="0" w:color="auto"/>
        <w:right w:val="none" w:sz="0" w:space="0" w:color="auto"/>
      </w:divBdr>
      <w:divsChild>
        <w:div w:id="25567937">
          <w:marLeft w:val="0"/>
          <w:marRight w:val="0"/>
          <w:marTop w:val="0"/>
          <w:marBottom w:val="0"/>
          <w:divBdr>
            <w:top w:val="none" w:sz="0" w:space="0" w:color="auto"/>
            <w:left w:val="none" w:sz="0" w:space="0" w:color="auto"/>
            <w:bottom w:val="none" w:sz="0" w:space="0" w:color="auto"/>
            <w:right w:val="none" w:sz="0" w:space="0" w:color="auto"/>
          </w:divBdr>
          <w:divsChild>
            <w:div w:id="1865973312">
              <w:marLeft w:val="0"/>
              <w:marRight w:val="0"/>
              <w:marTop w:val="0"/>
              <w:marBottom w:val="0"/>
              <w:divBdr>
                <w:top w:val="none" w:sz="0" w:space="0" w:color="auto"/>
                <w:left w:val="none" w:sz="0" w:space="0" w:color="auto"/>
                <w:bottom w:val="none" w:sz="0" w:space="0" w:color="auto"/>
                <w:right w:val="none" w:sz="0" w:space="0" w:color="auto"/>
              </w:divBdr>
              <w:divsChild>
                <w:div w:id="2132435297">
                  <w:marLeft w:val="0"/>
                  <w:marRight w:val="0"/>
                  <w:marTop w:val="0"/>
                  <w:marBottom w:val="0"/>
                  <w:divBdr>
                    <w:top w:val="none" w:sz="0" w:space="0" w:color="auto"/>
                    <w:left w:val="none" w:sz="0" w:space="0" w:color="auto"/>
                    <w:bottom w:val="none" w:sz="0" w:space="0" w:color="auto"/>
                    <w:right w:val="none" w:sz="0" w:space="0" w:color="auto"/>
                  </w:divBdr>
                  <w:divsChild>
                    <w:div w:id="2054888980">
                      <w:marLeft w:val="0"/>
                      <w:marRight w:val="0"/>
                      <w:marTop w:val="0"/>
                      <w:marBottom w:val="0"/>
                      <w:divBdr>
                        <w:top w:val="none" w:sz="0" w:space="0" w:color="auto"/>
                        <w:left w:val="none" w:sz="0" w:space="0" w:color="auto"/>
                        <w:bottom w:val="none" w:sz="0" w:space="0" w:color="auto"/>
                        <w:right w:val="none" w:sz="0" w:space="0" w:color="auto"/>
                      </w:divBdr>
                      <w:divsChild>
                        <w:div w:id="519512083">
                          <w:marLeft w:val="0"/>
                          <w:marRight w:val="0"/>
                          <w:marTop w:val="0"/>
                          <w:marBottom w:val="0"/>
                          <w:divBdr>
                            <w:top w:val="none" w:sz="0" w:space="0" w:color="auto"/>
                            <w:left w:val="none" w:sz="0" w:space="0" w:color="auto"/>
                            <w:bottom w:val="none" w:sz="0" w:space="0" w:color="auto"/>
                            <w:right w:val="none" w:sz="0" w:space="0" w:color="auto"/>
                          </w:divBdr>
                          <w:divsChild>
                            <w:div w:id="1742827118">
                              <w:marLeft w:val="0"/>
                              <w:marRight w:val="0"/>
                              <w:marTop w:val="0"/>
                              <w:marBottom w:val="0"/>
                              <w:divBdr>
                                <w:top w:val="none" w:sz="0" w:space="0" w:color="auto"/>
                                <w:left w:val="none" w:sz="0" w:space="0" w:color="auto"/>
                                <w:bottom w:val="none" w:sz="0" w:space="0" w:color="auto"/>
                                <w:right w:val="none" w:sz="0" w:space="0" w:color="auto"/>
                              </w:divBdr>
                              <w:divsChild>
                                <w:div w:id="1463771369">
                                  <w:marLeft w:val="0"/>
                                  <w:marRight w:val="0"/>
                                  <w:marTop w:val="0"/>
                                  <w:marBottom w:val="0"/>
                                  <w:divBdr>
                                    <w:top w:val="none" w:sz="0" w:space="0" w:color="auto"/>
                                    <w:left w:val="none" w:sz="0" w:space="0" w:color="auto"/>
                                    <w:bottom w:val="none" w:sz="0" w:space="0" w:color="auto"/>
                                    <w:right w:val="none" w:sz="0" w:space="0" w:color="auto"/>
                                  </w:divBdr>
                                  <w:divsChild>
                                    <w:div w:id="1561096362">
                                      <w:marLeft w:val="0"/>
                                      <w:marRight w:val="0"/>
                                      <w:marTop w:val="0"/>
                                      <w:marBottom w:val="0"/>
                                      <w:divBdr>
                                        <w:top w:val="none" w:sz="0" w:space="0" w:color="auto"/>
                                        <w:left w:val="none" w:sz="0" w:space="0" w:color="auto"/>
                                        <w:bottom w:val="none" w:sz="0" w:space="0" w:color="auto"/>
                                        <w:right w:val="none" w:sz="0" w:space="0" w:color="auto"/>
                                      </w:divBdr>
                                      <w:divsChild>
                                        <w:div w:id="480386316">
                                          <w:marLeft w:val="0"/>
                                          <w:marRight w:val="0"/>
                                          <w:marTop w:val="0"/>
                                          <w:marBottom w:val="0"/>
                                          <w:divBdr>
                                            <w:top w:val="none" w:sz="0" w:space="0" w:color="auto"/>
                                            <w:left w:val="none" w:sz="0" w:space="0" w:color="auto"/>
                                            <w:bottom w:val="none" w:sz="0" w:space="0" w:color="auto"/>
                                            <w:right w:val="none" w:sz="0" w:space="0" w:color="auto"/>
                                          </w:divBdr>
                                          <w:divsChild>
                                            <w:div w:id="218712166">
                                              <w:marLeft w:val="0"/>
                                              <w:marRight w:val="0"/>
                                              <w:marTop w:val="0"/>
                                              <w:marBottom w:val="0"/>
                                              <w:divBdr>
                                                <w:top w:val="none" w:sz="0" w:space="0" w:color="auto"/>
                                                <w:left w:val="none" w:sz="0" w:space="0" w:color="auto"/>
                                                <w:bottom w:val="none" w:sz="0" w:space="0" w:color="auto"/>
                                                <w:right w:val="none" w:sz="0" w:space="0" w:color="auto"/>
                                              </w:divBdr>
                                              <w:divsChild>
                                                <w:div w:id="98096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7593896">
      <w:bodyDiv w:val="1"/>
      <w:marLeft w:val="75"/>
      <w:marRight w:val="75"/>
      <w:marTop w:val="75"/>
      <w:marBottom w:val="75"/>
      <w:divBdr>
        <w:top w:val="none" w:sz="0" w:space="0" w:color="auto"/>
        <w:left w:val="none" w:sz="0" w:space="0" w:color="auto"/>
        <w:bottom w:val="none" w:sz="0" w:space="0" w:color="auto"/>
        <w:right w:val="none" w:sz="0" w:space="0" w:color="auto"/>
      </w:divBdr>
      <w:divsChild>
        <w:div w:id="1762412885">
          <w:marLeft w:val="120"/>
          <w:marRight w:val="0"/>
          <w:marTop w:val="0"/>
          <w:marBottom w:val="0"/>
          <w:divBdr>
            <w:top w:val="none" w:sz="0" w:space="0" w:color="auto"/>
            <w:left w:val="none" w:sz="0" w:space="0" w:color="auto"/>
            <w:bottom w:val="none" w:sz="0" w:space="0" w:color="auto"/>
            <w:right w:val="none" w:sz="0" w:space="0" w:color="auto"/>
          </w:divBdr>
          <w:divsChild>
            <w:div w:id="203032582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611859695">
      <w:bodyDiv w:val="1"/>
      <w:marLeft w:val="0"/>
      <w:marRight w:val="0"/>
      <w:marTop w:val="0"/>
      <w:marBottom w:val="0"/>
      <w:divBdr>
        <w:top w:val="none" w:sz="0" w:space="0" w:color="auto"/>
        <w:left w:val="none" w:sz="0" w:space="0" w:color="auto"/>
        <w:bottom w:val="none" w:sz="0" w:space="0" w:color="auto"/>
        <w:right w:val="none" w:sz="0" w:space="0" w:color="auto"/>
      </w:divBdr>
      <w:divsChild>
        <w:div w:id="1492256744">
          <w:marLeft w:val="0"/>
          <w:marRight w:val="0"/>
          <w:marTop w:val="0"/>
          <w:marBottom w:val="0"/>
          <w:divBdr>
            <w:top w:val="none" w:sz="0" w:space="0" w:color="auto"/>
            <w:left w:val="none" w:sz="0" w:space="0" w:color="auto"/>
            <w:bottom w:val="none" w:sz="0" w:space="0" w:color="auto"/>
            <w:right w:val="none" w:sz="0" w:space="0" w:color="auto"/>
          </w:divBdr>
          <w:divsChild>
            <w:div w:id="141736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50907">
      <w:bodyDiv w:val="1"/>
      <w:marLeft w:val="0"/>
      <w:marRight w:val="0"/>
      <w:marTop w:val="0"/>
      <w:marBottom w:val="0"/>
      <w:divBdr>
        <w:top w:val="none" w:sz="0" w:space="0" w:color="auto"/>
        <w:left w:val="none" w:sz="0" w:space="0" w:color="auto"/>
        <w:bottom w:val="none" w:sz="0" w:space="0" w:color="auto"/>
        <w:right w:val="none" w:sz="0" w:space="0" w:color="auto"/>
      </w:divBdr>
      <w:divsChild>
        <w:div w:id="448470477">
          <w:marLeft w:val="0"/>
          <w:marRight w:val="0"/>
          <w:marTop w:val="0"/>
          <w:marBottom w:val="0"/>
          <w:divBdr>
            <w:top w:val="none" w:sz="0" w:space="0" w:color="auto"/>
            <w:left w:val="none" w:sz="0" w:space="0" w:color="auto"/>
            <w:bottom w:val="none" w:sz="0" w:space="0" w:color="auto"/>
            <w:right w:val="none" w:sz="0" w:space="0" w:color="auto"/>
          </w:divBdr>
          <w:divsChild>
            <w:div w:id="373165398">
              <w:marLeft w:val="0"/>
              <w:marRight w:val="0"/>
              <w:marTop w:val="0"/>
              <w:marBottom w:val="0"/>
              <w:divBdr>
                <w:top w:val="none" w:sz="0" w:space="0" w:color="auto"/>
                <w:left w:val="none" w:sz="0" w:space="0" w:color="auto"/>
                <w:bottom w:val="none" w:sz="0" w:space="0" w:color="auto"/>
                <w:right w:val="none" w:sz="0" w:space="0" w:color="auto"/>
              </w:divBdr>
              <w:divsChild>
                <w:div w:id="1579905409">
                  <w:marLeft w:val="0"/>
                  <w:marRight w:val="0"/>
                  <w:marTop w:val="0"/>
                  <w:marBottom w:val="0"/>
                  <w:divBdr>
                    <w:top w:val="single" w:sz="6" w:space="0" w:color="336666"/>
                    <w:left w:val="single" w:sz="6" w:space="0" w:color="336666"/>
                    <w:bottom w:val="single" w:sz="6" w:space="0" w:color="336666"/>
                    <w:right w:val="single" w:sz="6" w:space="0" w:color="336666"/>
                  </w:divBdr>
                  <w:divsChild>
                    <w:div w:id="109712137">
                      <w:marLeft w:val="0"/>
                      <w:marRight w:val="0"/>
                      <w:marTop w:val="0"/>
                      <w:marBottom w:val="0"/>
                      <w:divBdr>
                        <w:top w:val="none" w:sz="0" w:space="0" w:color="auto"/>
                        <w:left w:val="none" w:sz="0" w:space="0" w:color="auto"/>
                        <w:bottom w:val="none" w:sz="0" w:space="0" w:color="auto"/>
                        <w:right w:val="none" w:sz="0" w:space="0" w:color="auto"/>
                      </w:divBdr>
                      <w:divsChild>
                        <w:div w:id="1362627835">
                          <w:marLeft w:val="2175"/>
                          <w:marRight w:val="150"/>
                          <w:marTop w:val="0"/>
                          <w:marBottom w:val="0"/>
                          <w:divBdr>
                            <w:top w:val="single" w:sz="6" w:space="0" w:color="000066"/>
                            <w:left w:val="single" w:sz="6" w:space="0" w:color="000066"/>
                            <w:bottom w:val="single" w:sz="6" w:space="0" w:color="000066"/>
                            <w:right w:val="single" w:sz="6" w:space="0" w:color="000066"/>
                          </w:divBdr>
                          <w:divsChild>
                            <w:div w:id="503201208">
                              <w:marLeft w:val="150"/>
                              <w:marRight w:val="150"/>
                              <w:marTop w:val="150"/>
                              <w:marBottom w:val="150"/>
                              <w:divBdr>
                                <w:top w:val="none" w:sz="0" w:space="0" w:color="auto"/>
                                <w:left w:val="none" w:sz="0" w:space="0" w:color="auto"/>
                                <w:bottom w:val="none" w:sz="0" w:space="0" w:color="auto"/>
                                <w:right w:val="none" w:sz="0" w:space="0" w:color="auto"/>
                              </w:divBdr>
                              <w:divsChild>
                                <w:div w:id="401147221">
                                  <w:marLeft w:val="0"/>
                                  <w:marRight w:val="0"/>
                                  <w:marTop w:val="0"/>
                                  <w:marBottom w:val="0"/>
                                  <w:divBdr>
                                    <w:top w:val="none" w:sz="0" w:space="0" w:color="auto"/>
                                    <w:left w:val="none" w:sz="0" w:space="0" w:color="auto"/>
                                    <w:bottom w:val="none" w:sz="0" w:space="0" w:color="auto"/>
                                    <w:right w:val="none" w:sz="0" w:space="0" w:color="auto"/>
                                  </w:divBdr>
                                  <w:divsChild>
                                    <w:div w:id="956062623">
                                      <w:marLeft w:val="0"/>
                                      <w:marRight w:val="0"/>
                                      <w:marTop w:val="0"/>
                                      <w:marBottom w:val="0"/>
                                      <w:divBdr>
                                        <w:top w:val="none" w:sz="0" w:space="0" w:color="auto"/>
                                        <w:left w:val="none" w:sz="0" w:space="0" w:color="auto"/>
                                        <w:bottom w:val="none" w:sz="0" w:space="0" w:color="auto"/>
                                        <w:right w:val="none" w:sz="0" w:space="0" w:color="auto"/>
                                      </w:divBdr>
                                      <w:divsChild>
                                        <w:div w:id="1463765105">
                                          <w:marLeft w:val="0"/>
                                          <w:marRight w:val="0"/>
                                          <w:marTop w:val="75"/>
                                          <w:marBottom w:val="0"/>
                                          <w:divBdr>
                                            <w:top w:val="none" w:sz="0" w:space="0" w:color="auto"/>
                                            <w:left w:val="none" w:sz="0" w:space="0" w:color="auto"/>
                                            <w:bottom w:val="none" w:sz="0" w:space="0" w:color="auto"/>
                                            <w:right w:val="none" w:sz="0" w:space="0" w:color="auto"/>
                                          </w:divBdr>
                                        </w:div>
                                        <w:div w:id="1088696198">
                                          <w:marLeft w:val="0"/>
                                          <w:marRight w:val="0"/>
                                          <w:marTop w:val="15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0232422">
      <w:bodyDiv w:val="1"/>
      <w:marLeft w:val="0"/>
      <w:marRight w:val="0"/>
      <w:marTop w:val="0"/>
      <w:marBottom w:val="0"/>
      <w:divBdr>
        <w:top w:val="none" w:sz="0" w:space="0" w:color="auto"/>
        <w:left w:val="none" w:sz="0" w:space="0" w:color="auto"/>
        <w:bottom w:val="none" w:sz="0" w:space="0" w:color="auto"/>
        <w:right w:val="none" w:sz="0" w:space="0" w:color="auto"/>
      </w:divBdr>
      <w:divsChild>
        <w:div w:id="545487399">
          <w:marLeft w:val="0"/>
          <w:marRight w:val="0"/>
          <w:marTop w:val="0"/>
          <w:marBottom w:val="0"/>
          <w:divBdr>
            <w:top w:val="none" w:sz="0" w:space="0" w:color="auto"/>
            <w:left w:val="none" w:sz="0" w:space="0" w:color="auto"/>
            <w:bottom w:val="none" w:sz="0" w:space="0" w:color="auto"/>
            <w:right w:val="none" w:sz="0" w:space="0" w:color="auto"/>
          </w:divBdr>
          <w:divsChild>
            <w:div w:id="1760321623">
              <w:marLeft w:val="0"/>
              <w:marRight w:val="0"/>
              <w:marTop w:val="0"/>
              <w:marBottom w:val="0"/>
              <w:divBdr>
                <w:top w:val="none" w:sz="0" w:space="0" w:color="auto"/>
                <w:left w:val="none" w:sz="0" w:space="0" w:color="auto"/>
                <w:bottom w:val="none" w:sz="0" w:space="0" w:color="auto"/>
                <w:right w:val="none" w:sz="0" w:space="0" w:color="auto"/>
              </w:divBdr>
              <w:divsChild>
                <w:div w:id="1218081562">
                  <w:marLeft w:val="0"/>
                  <w:marRight w:val="0"/>
                  <w:marTop w:val="0"/>
                  <w:marBottom w:val="0"/>
                  <w:divBdr>
                    <w:top w:val="none" w:sz="0" w:space="0" w:color="auto"/>
                    <w:left w:val="none" w:sz="0" w:space="0" w:color="auto"/>
                    <w:bottom w:val="none" w:sz="0" w:space="0" w:color="auto"/>
                    <w:right w:val="none" w:sz="0" w:space="0" w:color="auto"/>
                  </w:divBdr>
                  <w:divsChild>
                    <w:div w:id="1590195974">
                      <w:marLeft w:val="0"/>
                      <w:marRight w:val="0"/>
                      <w:marTop w:val="0"/>
                      <w:marBottom w:val="0"/>
                      <w:divBdr>
                        <w:top w:val="none" w:sz="0" w:space="0" w:color="auto"/>
                        <w:left w:val="none" w:sz="0" w:space="0" w:color="auto"/>
                        <w:bottom w:val="none" w:sz="0" w:space="0" w:color="auto"/>
                        <w:right w:val="none" w:sz="0" w:space="0" w:color="auto"/>
                      </w:divBdr>
                      <w:divsChild>
                        <w:div w:id="206525698">
                          <w:marLeft w:val="0"/>
                          <w:marRight w:val="0"/>
                          <w:marTop w:val="0"/>
                          <w:marBottom w:val="0"/>
                          <w:divBdr>
                            <w:top w:val="none" w:sz="0" w:space="0" w:color="auto"/>
                            <w:left w:val="none" w:sz="0" w:space="0" w:color="auto"/>
                            <w:bottom w:val="none" w:sz="0" w:space="0" w:color="auto"/>
                            <w:right w:val="none" w:sz="0" w:space="0" w:color="auto"/>
                          </w:divBdr>
                          <w:divsChild>
                            <w:div w:id="1372267833">
                              <w:marLeft w:val="0"/>
                              <w:marRight w:val="0"/>
                              <w:marTop w:val="0"/>
                              <w:marBottom w:val="0"/>
                              <w:divBdr>
                                <w:top w:val="none" w:sz="0" w:space="0" w:color="auto"/>
                                <w:left w:val="none" w:sz="0" w:space="0" w:color="auto"/>
                                <w:bottom w:val="none" w:sz="0" w:space="0" w:color="auto"/>
                                <w:right w:val="none" w:sz="0" w:space="0" w:color="auto"/>
                              </w:divBdr>
                              <w:divsChild>
                                <w:div w:id="1600719942">
                                  <w:marLeft w:val="0"/>
                                  <w:marRight w:val="0"/>
                                  <w:marTop w:val="0"/>
                                  <w:marBottom w:val="0"/>
                                  <w:divBdr>
                                    <w:top w:val="none" w:sz="0" w:space="0" w:color="auto"/>
                                    <w:left w:val="none" w:sz="0" w:space="0" w:color="auto"/>
                                    <w:bottom w:val="none" w:sz="0" w:space="0" w:color="auto"/>
                                    <w:right w:val="none" w:sz="0" w:space="0" w:color="auto"/>
                                  </w:divBdr>
                                  <w:divsChild>
                                    <w:div w:id="979573050">
                                      <w:marLeft w:val="0"/>
                                      <w:marRight w:val="0"/>
                                      <w:marTop w:val="0"/>
                                      <w:marBottom w:val="0"/>
                                      <w:divBdr>
                                        <w:top w:val="none" w:sz="0" w:space="0" w:color="auto"/>
                                        <w:left w:val="none" w:sz="0" w:space="0" w:color="auto"/>
                                        <w:bottom w:val="none" w:sz="0" w:space="0" w:color="auto"/>
                                        <w:right w:val="none" w:sz="0" w:space="0" w:color="auto"/>
                                      </w:divBdr>
                                      <w:divsChild>
                                        <w:div w:id="607196611">
                                          <w:marLeft w:val="0"/>
                                          <w:marRight w:val="0"/>
                                          <w:marTop w:val="0"/>
                                          <w:marBottom w:val="0"/>
                                          <w:divBdr>
                                            <w:top w:val="none" w:sz="0" w:space="0" w:color="auto"/>
                                            <w:left w:val="none" w:sz="0" w:space="0" w:color="auto"/>
                                            <w:bottom w:val="none" w:sz="0" w:space="0" w:color="auto"/>
                                            <w:right w:val="none" w:sz="0" w:space="0" w:color="auto"/>
                                          </w:divBdr>
                                        </w:div>
                                        <w:div w:id="2057503913">
                                          <w:marLeft w:val="0"/>
                                          <w:marRight w:val="0"/>
                                          <w:marTop w:val="0"/>
                                          <w:marBottom w:val="0"/>
                                          <w:divBdr>
                                            <w:top w:val="none" w:sz="0" w:space="0" w:color="auto"/>
                                            <w:left w:val="none" w:sz="0" w:space="0" w:color="auto"/>
                                            <w:bottom w:val="none" w:sz="0" w:space="0" w:color="auto"/>
                                            <w:right w:val="none" w:sz="0" w:space="0" w:color="auto"/>
                                          </w:divBdr>
                                        </w:div>
                                        <w:div w:id="1501238527">
                                          <w:marLeft w:val="0"/>
                                          <w:marRight w:val="0"/>
                                          <w:marTop w:val="0"/>
                                          <w:marBottom w:val="0"/>
                                          <w:divBdr>
                                            <w:top w:val="none" w:sz="0" w:space="0" w:color="auto"/>
                                            <w:left w:val="none" w:sz="0" w:space="0" w:color="auto"/>
                                            <w:bottom w:val="none" w:sz="0" w:space="0" w:color="auto"/>
                                            <w:right w:val="none" w:sz="0" w:space="0" w:color="auto"/>
                                          </w:divBdr>
                                        </w:div>
                                        <w:div w:id="2550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9917201">
      <w:bodyDiv w:val="1"/>
      <w:marLeft w:val="0"/>
      <w:marRight w:val="0"/>
      <w:marTop w:val="0"/>
      <w:marBottom w:val="0"/>
      <w:divBdr>
        <w:top w:val="none" w:sz="0" w:space="0" w:color="auto"/>
        <w:left w:val="none" w:sz="0" w:space="0" w:color="auto"/>
        <w:bottom w:val="none" w:sz="0" w:space="0" w:color="auto"/>
        <w:right w:val="none" w:sz="0" w:space="0" w:color="auto"/>
      </w:divBdr>
      <w:divsChild>
        <w:div w:id="1399129518">
          <w:marLeft w:val="0"/>
          <w:marRight w:val="0"/>
          <w:marTop w:val="0"/>
          <w:marBottom w:val="0"/>
          <w:divBdr>
            <w:top w:val="none" w:sz="0" w:space="0" w:color="auto"/>
            <w:left w:val="none" w:sz="0" w:space="0" w:color="auto"/>
            <w:bottom w:val="none" w:sz="0" w:space="0" w:color="auto"/>
            <w:right w:val="none" w:sz="0" w:space="0" w:color="auto"/>
          </w:divBdr>
          <w:divsChild>
            <w:div w:id="41355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028066">
      <w:bodyDiv w:val="1"/>
      <w:marLeft w:val="0"/>
      <w:marRight w:val="0"/>
      <w:marTop w:val="0"/>
      <w:marBottom w:val="0"/>
      <w:divBdr>
        <w:top w:val="none" w:sz="0" w:space="0" w:color="auto"/>
        <w:left w:val="none" w:sz="0" w:space="0" w:color="auto"/>
        <w:bottom w:val="none" w:sz="0" w:space="0" w:color="auto"/>
        <w:right w:val="none" w:sz="0" w:space="0" w:color="auto"/>
      </w:divBdr>
      <w:divsChild>
        <w:div w:id="1455443285">
          <w:marLeft w:val="0"/>
          <w:marRight w:val="0"/>
          <w:marTop w:val="0"/>
          <w:marBottom w:val="0"/>
          <w:divBdr>
            <w:top w:val="none" w:sz="0" w:space="0" w:color="auto"/>
            <w:left w:val="none" w:sz="0" w:space="0" w:color="auto"/>
            <w:bottom w:val="none" w:sz="0" w:space="0" w:color="auto"/>
            <w:right w:val="none" w:sz="0" w:space="0" w:color="auto"/>
          </w:divBdr>
          <w:divsChild>
            <w:div w:id="157227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73278">
      <w:bodyDiv w:val="1"/>
      <w:marLeft w:val="0"/>
      <w:marRight w:val="0"/>
      <w:marTop w:val="0"/>
      <w:marBottom w:val="0"/>
      <w:divBdr>
        <w:top w:val="none" w:sz="0" w:space="0" w:color="auto"/>
        <w:left w:val="none" w:sz="0" w:space="0" w:color="auto"/>
        <w:bottom w:val="none" w:sz="0" w:space="0" w:color="auto"/>
        <w:right w:val="none" w:sz="0" w:space="0" w:color="auto"/>
      </w:divBdr>
    </w:div>
    <w:div w:id="2090884540">
      <w:bodyDiv w:val="1"/>
      <w:marLeft w:val="0"/>
      <w:marRight w:val="0"/>
      <w:marTop w:val="0"/>
      <w:marBottom w:val="0"/>
      <w:divBdr>
        <w:top w:val="none" w:sz="0" w:space="0" w:color="auto"/>
        <w:left w:val="none" w:sz="0" w:space="0" w:color="auto"/>
        <w:bottom w:val="none" w:sz="0" w:space="0" w:color="auto"/>
        <w:right w:val="none" w:sz="0" w:space="0" w:color="auto"/>
      </w:divBdr>
      <w:divsChild>
        <w:div w:id="1200320289">
          <w:marLeft w:val="0"/>
          <w:marRight w:val="0"/>
          <w:marTop w:val="0"/>
          <w:marBottom w:val="0"/>
          <w:divBdr>
            <w:top w:val="none" w:sz="0" w:space="0" w:color="auto"/>
            <w:left w:val="none" w:sz="0" w:space="0" w:color="auto"/>
            <w:bottom w:val="none" w:sz="0" w:space="0" w:color="auto"/>
            <w:right w:val="none" w:sz="0" w:space="0" w:color="auto"/>
          </w:divBdr>
          <w:divsChild>
            <w:div w:id="1123769109">
              <w:marLeft w:val="0"/>
              <w:marRight w:val="0"/>
              <w:marTop w:val="0"/>
              <w:marBottom w:val="0"/>
              <w:divBdr>
                <w:top w:val="none" w:sz="0" w:space="0" w:color="auto"/>
                <w:left w:val="none" w:sz="0" w:space="0" w:color="auto"/>
                <w:bottom w:val="none" w:sz="0" w:space="0" w:color="auto"/>
                <w:right w:val="none" w:sz="0" w:space="0" w:color="auto"/>
              </w:divBdr>
              <w:divsChild>
                <w:div w:id="742407791">
                  <w:marLeft w:val="0"/>
                  <w:marRight w:val="0"/>
                  <w:marTop w:val="0"/>
                  <w:marBottom w:val="0"/>
                  <w:divBdr>
                    <w:top w:val="none" w:sz="0" w:space="0" w:color="auto"/>
                    <w:left w:val="none" w:sz="0" w:space="0" w:color="auto"/>
                    <w:bottom w:val="none" w:sz="0" w:space="0" w:color="auto"/>
                    <w:right w:val="none" w:sz="0" w:space="0" w:color="auto"/>
                  </w:divBdr>
                  <w:divsChild>
                    <w:div w:id="286130491">
                      <w:marLeft w:val="0"/>
                      <w:marRight w:val="0"/>
                      <w:marTop w:val="0"/>
                      <w:marBottom w:val="0"/>
                      <w:divBdr>
                        <w:top w:val="none" w:sz="0" w:space="0" w:color="auto"/>
                        <w:left w:val="none" w:sz="0" w:space="0" w:color="auto"/>
                        <w:bottom w:val="none" w:sz="0" w:space="0" w:color="auto"/>
                        <w:right w:val="none" w:sz="0" w:space="0" w:color="auto"/>
                      </w:divBdr>
                      <w:divsChild>
                        <w:div w:id="1203129003">
                          <w:marLeft w:val="0"/>
                          <w:marRight w:val="0"/>
                          <w:marTop w:val="0"/>
                          <w:marBottom w:val="0"/>
                          <w:divBdr>
                            <w:top w:val="none" w:sz="0" w:space="0" w:color="auto"/>
                            <w:left w:val="none" w:sz="0" w:space="0" w:color="auto"/>
                            <w:bottom w:val="none" w:sz="0" w:space="0" w:color="auto"/>
                            <w:right w:val="none" w:sz="0" w:space="0" w:color="auto"/>
                          </w:divBdr>
                          <w:divsChild>
                            <w:div w:id="285046627">
                              <w:marLeft w:val="0"/>
                              <w:marRight w:val="0"/>
                              <w:marTop w:val="0"/>
                              <w:marBottom w:val="0"/>
                              <w:divBdr>
                                <w:top w:val="none" w:sz="0" w:space="0" w:color="auto"/>
                                <w:left w:val="none" w:sz="0" w:space="0" w:color="auto"/>
                                <w:bottom w:val="none" w:sz="0" w:space="0" w:color="auto"/>
                                <w:right w:val="none" w:sz="0" w:space="0" w:color="auto"/>
                              </w:divBdr>
                              <w:divsChild>
                                <w:div w:id="552429485">
                                  <w:marLeft w:val="0"/>
                                  <w:marRight w:val="0"/>
                                  <w:marTop w:val="0"/>
                                  <w:marBottom w:val="0"/>
                                  <w:divBdr>
                                    <w:top w:val="none" w:sz="0" w:space="0" w:color="auto"/>
                                    <w:left w:val="none" w:sz="0" w:space="0" w:color="auto"/>
                                    <w:bottom w:val="none" w:sz="0" w:space="0" w:color="auto"/>
                                    <w:right w:val="none" w:sz="0" w:space="0" w:color="auto"/>
                                  </w:divBdr>
                                  <w:divsChild>
                                    <w:div w:id="345178787">
                                      <w:marLeft w:val="0"/>
                                      <w:marRight w:val="0"/>
                                      <w:marTop w:val="0"/>
                                      <w:marBottom w:val="0"/>
                                      <w:divBdr>
                                        <w:top w:val="none" w:sz="0" w:space="0" w:color="auto"/>
                                        <w:left w:val="none" w:sz="0" w:space="0" w:color="auto"/>
                                        <w:bottom w:val="none" w:sz="0" w:space="0" w:color="auto"/>
                                        <w:right w:val="none" w:sz="0" w:space="0" w:color="auto"/>
                                      </w:divBdr>
                                      <w:divsChild>
                                        <w:div w:id="1616643930">
                                          <w:marLeft w:val="0"/>
                                          <w:marRight w:val="0"/>
                                          <w:marTop w:val="0"/>
                                          <w:marBottom w:val="0"/>
                                          <w:divBdr>
                                            <w:top w:val="none" w:sz="0" w:space="0" w:color="auto"/>
                                            <w:left w:val="none" w:sz="0" w:space="0" w:color="auto"/>
                                            <w:bottom w:val="none" w:sz="0" w:space="0" w:color="auto"/>
                                            <w:right w:val="none" w:sz="0" w:space="0" w:color="auto"/>
                                          </w:divBdr>
                                          <w:divsChild>
                                            <w:div w:id="954557983">
                                              <w:marLeft w:val="0"/>
                                              <w:marRight w:val="0"/>
                                              <w:marTop w:val="0"/>
                                              <w:marBottom w:val="0"/>
                                              <w:divBdr>
                                                <w:top w:val="none" w:sz="0" w:space="0" w:color="auto"/>
                                                <w:left w:val="none" w:sz="0" w:space="0" w:color="auto"/>
                                                <w:bottom w:val="none" w:sz="0" w:space="0" w:color="auto"/>
                                                <w:right w:val="none" w:sz="0" w:space="0" w:color="auto"/>
                                              </w:divBdr>
                                              <w:divsChild>
                                                <w:div w:id="96465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www.ncbi.nlm.nih.gov/books/NBK97297/pdf/TOC.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nnals.org/article.aspx?articleid=1558517" TargetMode="Externa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yperlink" Target="http://www.ncbi.nlm.nih.gov/books/NBK97297/pdf/TOC.pdf"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uspreventiveservicestaskforce.org/uspstf/grades.htm" TargetMode="External"/><Relationship Id="rId20" Type="http://schemas.openxmlformats.org/officeDocument/2006/relationships/hyperlink" Target="http://www.guideline.gov/content.aspx?id=34018&amp;search=elder+abuse+preven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uspreventiveservicestaskforce.org/uspstf12/ipvelder/ipvelderfinalrs.htm" TargetMode="External"/><Relationship Id="rId23" Type="http://schemas.openxmlformats.org/officeDocument/2006/relationships/footer" Target="footer1.xml"/><Relationship Id="rId10" Type="http://schemas.openxmlformats.org/officeDocument/2006/relationships/hyperlink" Target="http://www.uspreventiveservicestaskforce.org/uspstf/grades.htm" TargetMode="External"/><Relationship Id="rId19" Type="http://schemas.openxmlformats.org/officeDocument/2006/relationships/hyperlink" Target="http://www.guideline.gov/content.aspx?id=43923&amp;search=elder+mistreatment" TargetMode="Externa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Garamond-Regular">
    <w:panose1 w:val="00000000000000000000"/>
    <w:charset w:val="00"/>
    <w:family w:val="roman"/>
    <w:notTrueType/>
    <w:pitch w:val="default"/>
    <w:sig w:usb0="00000003" w:usb1="00000000" w:usb2="00000000" w:usb3="00000000" w:csb0="00000001" w:csb1="00000000"/>
  </w:font>
  <w:font w:name="Syntax-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074637"/>
    <w:rsid w:val="000B5770"/>
    <w:rsid w:val="0011106C"/>
    <w:rsid w:val="001323DF"/>
    <w:rsid w:val="00160241"/>
    <w:rsid w:val="001757EB"/>
    <w:rsid w:val="00182A57"/>
    <w:rsid w:val="002127B9"/>
    <w:rsid w:val="0025399B"/>
    <w:rsid w:val="00305F77"/>
    <w:rsid w:val="003A1E4B"/>
    <w:rsid w:val="00455EB5"/>
    <w:rsid w:val="00461C1C"/>
    <w:rsid w:val="00481A7B"/>
    <w:rsid w:val="004E2027"/>
    <w:rsid w:val="00545718"/>
    <w:rsid w:val="006C50E3"/>
    <w:rsid w:val="007F11EE"/>
    <w:rsid w:val="00803449"/>
    <w:rsid w:val="008A7614"/>
    <w:rsid w:val="008B1C67"/>
    <w:rsid w:val="008F6A9B"/>
    <w:rsid w:val="00990A32"/>
    <w:rsid w:val="00B812A3"/>
    <w:rsid w:val="00BA208B"/>
    <w:rsid w:val="00BB4C13"/>
    <w:rsid w:val="00C03643"/>
    <w:rsid w:val="00C2797F"/>
    <w:rsid w:val="00C80225"/>
    <w:rsid w:val="00D228C9"/>
    <w:rsid w:val="00DB5324"/>
    <w:rsid w:val="00E97654"/>
    <w:rsid w:val="00EA555A"/>
    <w:rsid w:val="00EF23A7"/>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2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BEEE5-F766-4F98-A257-BBFDCF337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5316</Words>
  <Characters>30306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Shrift, Jeannette</cp:lastModifiedBy>
  <cp:revision>4</cp:revision>
  <dcterms:created xsi:type="dcterms:W3CDTF">2014-01-17T10:55:00Z</dcterms:created>
  <dcterms:modified xsi:type="dcterms:W3CDTF">2014-01-17T14:05:00Z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1752682658</vt:i4>
  </property>
  <property fmtid="{D5CDD505-2E9C-101B-9397-08002B2CF9AE}" pid="4" name="_EmailSubject">
    <vt:lpwstr>Draft NQF submission for PQRS #181 Elder Maltreatment Screening and Follow-up Plan</vt:lpwstr>
  </property>
  <property fmtid="{D5CDD505-2E9C-101B-9397-08002B2CF9AE}" pid="5" name="_AuthorEmail">
    <vt:lpwstr>Sophia.Autrey@cms.hhs.gov</vt:lpwstr>
  </property>
  <property fmtid="{D5CDD505-2E9C-101B-9397-08002B2CF9AE}" pid="6" name="_AuthorEmailDisplayName">
    <vt:lpwstr>Autrey, Sophia (CMS/CCSQ)</vt:lpwstr>
  </property>
  <property fmtid="{D5CDD505-2E9C-101B-9397-08002B2CF9AE}" pid="7" name="_ReviewingToolsShownOnce">
    <vt:lpwstr/>
  </property>
</Properties>
</file>