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77777777" w:rsidR="00496AF8" w:rsidRPr="001A6D05" w:rsidRDefault="007C1887" w:rsidP="001A196B">
      <w:pPr>
        <w:jc w:val="center"/>
        <w:rPr>
          <w:b/>
          <w:noProof/>
        </w:rPr>
      </w:pPr>
      <w:r>
        <w:rPr>
          <w:b/>
          <w:smallCaps/>
          <w:noProof/>
        </w:rPr>
        <w:t>N</w:t>
      </w:r>
      <w:r w:rsidR="002F20A7" w:rsidRPr="001A6D05">
        <w:rPr>
          <w:b/>
          <w:smallCaps/>
          <w:noProof/>
        </w:rPr>
        <w:t>ational Quality Forum</w:t>
      </w:r>
      <w:r w:rsidR="002F20A7" w:rsidRPr="001A6D05">
        <w:rPr>
          <w:b/>
          <w:noProof/>
        </w:rPr>
        <w:t>—</w:t>
      </w:r>
      <w:r w:rsidR="00496AF8" w:rsidRPr="001A6D05">
        <w:rPr>
          <w:b/>
          <w:noProof/>
        </w:rPr>
        <w:t>Evidence (</w:t>
      </w:r>
      <w:r w:rsidR="00BE2295">
        <w:rPr>
          <w:b/>
          <w:noProof/>
        </w:rPr>
        <w:t>subcrite</w:t>
      </w:r>
      <w:r w:rsidR="00617390">
        <w:rPr>
          <w:b/>
          <w:noProof/>
        </w:rPr>
        <w:t>r</w:t>
      </w:r>
      <w:r w:rsidR="00BE2295">
        <w:rPr>
          <w:b/>
          <w:noProof/>
        </w:rPr>
        <w:t xml:space="preserve">ion </w:t>
      </w:r>
      <w:r w:rsidR="00496AF8" w:rsidRPr="001A6D05">
        <w:rPr>
          <w:b/>
          <w:noProof/>
        </w:rPr>
        <w:t>1</w:t>
      </w:r>
      <w:r w:rsidR="00B117D0">
        <w:rPr>
          <w:b/>
          <w:noProof/>
        </w:rPr>
        <w:t>a</w:t>
      </w:r>
      <w:r w:rsidR="00496AF8" w:rsidRPr="001A6D05">
        <w:rPr>
          <w:b/>
          <w:noProof/>
        </w:rPr>
        <w:t>)</w:t>
      </w:r>
      <w:r w:rsidR="002717C7" w:rsidRPr="001A6D05">
        <w:rPr>
          <w:b/>
          <w:noProof/>
        </w:rPr>
        <w:t xml:space="preserve"> </w:t>
      </w:r>
    </w:p>
    <w:p w14:paraId="55B8DA2D" w14:textId="77777777" w:rsidR="00496AF8" w:rsidRPr="00496AF8" w:rsidRDefault="00496AF8" w:rsidP="002E2177">
      <w:pPr>
        <w:rPr>
          <w:noProof/>
        </w:rPr>
      </w:pPr>
    </w:p>
    <w:p w14:paraId="55B8DA2E" w14:textId="77777777" w:rsidR="004F7D7E" w:rsidRPr="003B1CC5" w:rsidRDefault="004F7D7E" w:rsidP="002E2177">
      <w:pPr>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ascii="Times New Roman" w:hAnsi="Times New Roman" w:cstheme="minorHAnsi"/>
            <w:b/>
            <w:noProof/>
            <w:color w:val="auto"/>
            <w:sz w:val="24"/>
          </w:rPr>
        </w:sdtEndPr>
        <w:sdtContent>
          <w:r w:rsidRPr="003B1CC5">
            <w:rPr>
              <w:rStyle w:val="PlaceholderText"/>
            </w:rPr>
            <w:t>Click here to enter NQF number</w:t>
          </w:r>
        </w:sdtContent>
      </w:sdt>
    </w:p>
    <w:p w14:paraId="55B8DA2F" w14:textId="6FDC3DAB" w:rsidR="00496AF8" w:rsidRPr="003B1CC5" w:rsidRDefault="00496AF8" w:rsidP="002E2177">
      <w:pPr>
        <w:rPr>
          <w:noProof/>
        </w:rPr>
      </w:pPr>
      <w:r w:rsidRPr="003B1CC5">
        <w:rPr>
          <w:b/>
          <w:noProof/>
        </w:rPr>
        <w:t>Measure Title</w:t>
      </w:r>
      <w:r w:rsidRPr="003B1CC5">
        <w:rPr>
          <w:noProof/>
        </w:rPr>
        <w:t xml:space="preserve">:  </w:t>
      </w:r>
      <w:sdt>
        <w:sdtPr>
          <w:rPr>
            <w:rStyle w:val="Style1"/>
            <w:color w:val="1F497D" w:themeColor="text2"/>
          </w:rPr>
          <w:id w:val="-882640736"/>
          <w:placeholder>
            <w:docPart w:val="61E91D4220034A64A72268AE9C6EBC95"/>
          </w:placeholder>
        </w:sdtPr>
        <w:sdtEndPr>
          <w:rPr>
            <w:rStyle w:val="DefaultParagraphFont"/>
            <w:rFonts w:ascii="Times New Roman" w:hAnsi="Times New Roman"/>
            <w:noProof/>
            <w:sz w:val="24"/>
          </w:rPr>
        </w:sdtEndPr>
        <w:sdtContent>
          <w:sdt>
            <w:sdtPr>
              <w:rPr>
                <w:rStyle w:val="Style1"/>
                <w:rFonts w:cstheme="minorHAnsi"/>
                <w:b/>
                <w:bCs/>
                <w:color w:val="1F497D" w:themeColor="text2"/>
              </w:rPr>
              <w:id w:val="333959081"/>
              <w:placeholder>
                <w:docPart w:val="532D77504C368445B0E9A58F03C39E85"/>
              </w:placeholder>
            </w:sdtPr>
            <w:sdtEndPr>
              <w:rPr>
                <w:rStyle w:val="DefaultParagraphFont"/>
                <w:rFonts w:ascii="Times New Roman" w:hAnsi="Times New Roman"/>
                <w:noProof/>
                <w:sz w:val="24"/>
              </w:rPr>
            </w:sdtEndPr>
            <w:sdtContent>
              <w:r w:rsidR="000E3E89" w:rsidRPr="00652DEC">
                <w:rPr>
                  <w:rStyle w:val="Style1"/>
                  <w:rFonts w:cstheme="minorHAnsi"/>
                  <w:b/>
                  <w:bCs/>
                  <w:color w:val="1F497D" w:themeColor="text2"/>
                </w:rPr>
                <w:t>Avoidance of Utilization of High Ultrafiltration Rate (&gt;=13 ml/kg/hour)</w:t>
              </w:r>
            </w:sdtContent>
          </w:sdt>
        </w:sdtContent>
      </w:sdt>
    </w:p>
    <w:p w14:paraId="55B8DA30" w14:textId="77777777" w:rsidR="00114848" w:rsidRPr="003B1CC5" w:rsidRDefault="00E97E59" w:rsidP="002E2177">
      <w:pPr>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rFonts w:ascii="Times New Roman" w:hAnsi="Times New Roman"/>
            <w:noProof/>
            <w:color w:val="auto"/>
            <w:sz w:val="24"/>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2" w14:textId="687D3BD6" w:rsidR="00176E60" w:rsidRDefault="00496AF8" w:rsidP="002E2177">
      <w:pPr>
        <w:rPr>
          <w:rStyle w:val="Style2"/>
        </w:rPr>
      </w:pPr>
      <w:r w:rsidRPr="003B1CC5">
        <w:rPr>
          <w:b/>
          <w:noProof/>
        </w:rPr>
        <w:t>Date of Submission</w:t>
      </w:r>
      <w:r w:rsidRPr="003B1CC5">
        <w:rPr>
          <w:noProof/>
        </w:rPr>
        <w:t xml:space="preserve">:  </w:t>
      </w:r>
      <w:sdt>
        <w:sdtPr>
          <w:rPr>
            <w:rFonts w:cstheme="minorHAnsi"/>
            <w:b/>
            <w:bCs/>
            <w:noProof/>
            <w:color w:val="1F497D" w:themeColor="text2"/>
            <w:u w:val="single"/>
          </w:rPr>
          <w:id w:val="-1689821638"/>
          <w:placeholder>
            <w:docPart w:val="6A100845774148B09AFD987423307E3B"/>
          </w:placeholder>
          <w:date w:fullDate="2020-10-27T00:00:00Z">
            <w:dateFormat w:val="M/d/yyyy"/>
            <w:lid w:val="en-US"/>
            <w:storeMappedDataAs w:val="dateTime"/>
            <w:calendar w:val="gregorian"/>
          </w:date>
        </w:sdtPr>
        <w:sdtEndPr/>
        <w:sdtContent>
          <w:r w:rsidR="000E3E89" w:rsidRPr="00652DEC">
            <w:rPr>
              <w:rFonts w:cstheme="minorHAnsi"/>
              <w:b/>
              <w:bCs/>
              <w:noProof/>
              <w:color w:val="1F497D" w:themeColor="text2"/>
              <w:u w:val="single"/>
            </w:rPr>
            <w:t>10/</w:t>
          </w:r>
          <w:r w:rsidR="00652DEC" w:rsidRPr="00652DEC">
            <w:rPr>
              <w:rFonts w:cstheme="minorHAnsi"/>
              <w:b/>
              <w:bCs/>
              <w:noProof/>
              <w:color w:val="1F497D" w:themeColor="text2"/>
              <w:u w:val="single"/>
            </w:rPr>
            <w:t>27</w:t>
          </w:r>
          <w:r w:rsidR="000E3E89" w:rsidRPr="00652DEC">
            <w:rPr>
              <w:rFonts w:cstheme="minorHAnsi"/>
              <w:b/>
              <w:bCs/>
              <w:noProof/>
              <w:color w:val="1F497D" w:themeColor="text2"/>
              <w:u w:val="single"/>
            </w:rPr>
            <w:t>/2020</w:t>
          </w:r>
        </w:sdtContent>
      </w:sdt>
    </w:p>
    <w:p w14:paraId="0A74B8C0" w14:textId="77777777" w:rsidR="000E3E89" w:rsidRPr="000E3E89" w:rsidRDefault="000E3E89" w:rsidP="002E2177">
      <w:pPr>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rPr>
          <w:b/>
          <w:bCs/>
          <w:color w:val="0000FF"/>
        </w:rPr>
      </w:pPr>
    </w:p>
    <w:p w14:paraId="55B8DA4F" w14:textId="77777777" w:rsidR="00A67EB1" w:rsidRPr="003B1CC5" w:rsidRDefault="00496AF8" w:rsidP="002E2177">
      <w:pPr>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CF20E9" w:rsidP="00A9011D">
      <w:pPr>
        <w:ind w:left="432" w:hanging="432"/>
        <w:rPr>
          <w:rStyle w:val="Style2"/>
          <w:rFonts w:cstheme="minorHAnsi"/>
        </w:rPr>
      </w:pPr>
      <w:sdt>
        <w:sdtPr>
          <w:rPr>
            <w:rFonts w:asciiTheme="minorHAnsi" w:hAnsiTheme="minorHAnsi"/>
            <w:bCs/>
            <w:color w:val="0000FF"/>
            <w:sz w:val="22"/>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ascii="Times New Roman" w:hAnsi="Times New Roman" w:cs="Times New Roman"/>
            <w:color w:val="auto"/>
            <w:sz w:val="24"/>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CF20E9"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ascii="Times New Roman" w:hAnsi="Times New Roman" w:cs="Times New Roman"/>
            <w:color w:val="auto"/>
            <w:sz w:val="24"/>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CF20E9"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ascii="Times New Roman" w:hAnsi="Times New Roman" w:cs="Times New Roman"/>
            <w:bCs/>
            <w:color w:val="auto"/>
            <w:sz w:val="24"/>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BD014F0" w:rsidR="00D73685" w:rsidRPr="00652DEC" w:rsidRDefault="00CF20E9" w:rsidP="00015986">
      <w:pPr>
        <w:ind w:left="432" w:hanging="432"/>
        <w:rPr>
          <w:bCs/>
          <w:color w:val="1F497D" w:themeColor="text2"/>
        </w:rPr>
      </w:pPr>
      <w:sdt>
        <w:sdtPr>
          <w:rPr>
            <w:b/>
            <w:color w:val="1F497D" w:themeColor="text2"/>
          </w:rPr>
          <w:id w:val="-1535727686"/>
          <w14:checkbox>
            <w14:checked w14:val="1"/>
            <w14:checkedState w14:val="2612" w14:font="MS Gothic"/>
            <w14:uncheckedState w14:val="2610" w14:font="MS Gothic"/>
          </w14:checkbox>
        </w:sdtPr>
        <w:sdtEndPr/>
        <w:sdtContent>
          <w:r w:rsidR="002413C3" w:rsidRPr="00652DEC">
            <w:rPr>
              <w:rFonts w:ascii="MS Gothic" w:eastAsia="MS Gothic" w:hAnsi="MS Gothic" w:hint="eastAsia"/>
              <w:b/>
              <w:color w:val="1F497D" w:themeColor="text2"/>
            </w:rPr>
            <w:t>☒</w:t>
          </w:r>
        </w:sdtContent>
      </w:sdt>
      <w:r w:rsidR="0015535B" w:rsidRPr="00652DEC">
        <w:rPr>
          <w:bCs/>
          <w:color w:val="1F497D" w:themeColor="text2"/>
        </w:rPr>
        <w:t xml:space="preserve"> </w:t>
      </w:r>
      <w:r w:rsidR="00E41417" w:rsidRPr="00652DEC">
        <w:rPr>
          <w:bCs/>
          <w:color w:val="000000" w:themeColor="text1"/>
        </w:rPr>
        <w:t>P</w:t>
      </w:r>
      <w:r w:rsidR="00496AF8" w:rsidRPr="00652DEC">
        <w:rPr>
          <w:bCs/>
          <w:color w:val="000000" w:themeColor="text1"/>
        </w:rPr>
        <w:t>rocess:</w:t>
      </w:r>
      <w:r w:rsidR="00D73685" w:rsidRPr="00652DEC">
        <w:rPr>
          <w:bCs/>
          <w:color w:val="000000" w:themeColor="text1"/>
        </w:rPr>
        <w:t xml:space="preserve">  </w:t>
      </w:r>
      <w:sdt>
        <w:sdtPr>
          <w:rPr>
            <w:rStyle w:val="Style2"/>
            <w:rFonts w:cstheme="minorHAnsi"/>
            <w:color w:val="1F497D" w:themeColor="text2"/>
          </w:rPr>
          <w:id w:val="-247648753"/>
        </w:sdtPr>
        <w:sdtEndPr>
          <w:rPr>
            <w:rStyle w:val="DefaultParagraphFont"/>
            <w:rFonts w:ascii="Times New Roman" w:hAnsi="Times New Roman"/>
            <w:sz w:val="24"/>
            <w:u w:val="none"/>
          </w:rPr>
        </w:sdtEndPr>
        <w:sdtContent>
          <w:sdt>
            <w:sdtPr>
              <w:rPr>
                <w:rStyle w:val="Style1"/>
                <w:color w:val="1F497D" w:themeColor="text2"/>
              </w:rPr>
              <w:id w:val="-1824198062"/>
              <w:placeholder>
                <w:docPart w:val="718BCCED0E5F9A45AFE1E456036E6A77"/>
              </w:placeholder>
            </w:sdtPr>
            <w:sdtEndPr>
              <w:rPr>
                <w:rStyle w:val="DefaultParagraphFont"/>
                <w:rFonts w:ascii="Times New Roman" w:hAnsi="Times New Roman" w:cstheme="minorHAnsi"/>
                <w:noProof/>
                <w:sz w:val="24"/>
              </w:rPr>
            </w:sdtEndPr>
            <w:sdtContent>
              <w:sdt>
                <w:sdtPr>
                  <w:rPr>
                    <w:rStyle w:val="Style1"/>
                    <w:rFonts w:cstheme="minorHAnsi"/>
                    <w:color w:val="1F497D" w:themeColor="text2"/>
                  </w:rPr>
                  <w:id w:val="-1828355051"/>
                  <w:placeholder>
                    <w:docPart w:val="4099A7330F60EE46A0CFDF37CF7FDF2B"/>
                  </w:placeholder>
                </w:sdtPr>
                <w:sdtEndPr>
                  <w:rPr>
                    <w:rStyle w:val="DefaultParagraphFont"/>
                    <w:rFonts w:ascii="Times New Roman" w:hAnsi="Times New Roman"/>
                    <w:noProof/>
                    <w:sz w:val="24"/>
                  </w:rPr>
                </w:sdtEndPr>
                <w:sdtContent>
                  <w:r w:rsidR="002413C3" w:rsidRPr="00652DEC">
                    <w:rPr>
                      <w:rStyle w:val="Style1"/>
                      <w:rFonts w:cstheme="minorHAnsi"/>
                      <w:b/>
                      <w:bCs/>
                      <w:color w:val="1F497D" w:themeColor="text2"/>
                    </w:rPr>
                    <w:t xml:space="preserve">Avoidance of use of ultrafiltration rate (UFR) &gt;=13 ml/kg/hour </w:t>
                  </w:r>
                  <w:r w:rsidR="007E3214" w:rsidRPr="00652DEC">
                    <w:rPr>
                      <w:rStyle w:val="Style1"/>
                      <w:rFonts w:cstheme="minorHAnsi"/>
                      <w:b/>
                      <w:bCs/>
                      <w:color w:val="1F497D" w:themeColor="text2"/>
                    </w:rPr>
                    <w:t>AND/OR</w:t>
                  </w:r>
                  <w:r w:rsidR="002413C3" w:rsidRPr="00652DEC">
                    <w:rPr>
                      <w:rStyle w:val="Style1"/>
                      <w:rFonts w:cstheme="minorHAnsi"/>
                      <w:b/>
                      <w:bCs/>
                      <w:color w:val="1F497D" w:themeColor="text2"/>
                    </w:rPr>
                    <w:t xml:space="preserve"> dialysis session time &lt;240 minutes.</w:t>
                  </w:r>
                  <w:r w:rsidR="002413C3" w:rsidRPr="00652DEC">
                    <w:rPr>
                      <w:rStyle w:val="Style1"/>
                      <w:rFonts w:cstheme="minorHAnsi"/>
                      <w:color w:val="1F497D" w:themeColor="text2"/>
                    </w:rPr>
                    <w:t xml:space="preserve"> </w:t>
                  </w:r>
                  <w:ins w:id="5" w:author="Lisa McGonigal" w:date="2020-10-20T19:44:00Z">
                    <w:r w:rsidR="007E3214" w:rsidRPr="00652DEC">
                      <w:rPr>
                        <w:rStyle w:val="Style1"/>
                        <w:rFonts w:cstheme="minorHAnsi"/>
                        <w:color w:val="1F497D" w:themeColor="text2"/>
                        <w:szCs w:val="22"/>
                      </w:rPr>
                      <w:t xml:space="preserve"> (</w:t>
                    </w:r>
                  </w:ins>
                  <w:ins w:id="6" w:author="Lisa McGonigal" w:date="2020-10-20T19:45:00Z">
                    <w:r w:rsidR="007E3214" w:rsidRPr="00652DEC">
                      <w:rPr>
                        <w:rStyle w:val="Style1"/>
                        <w:rFonts w:cstheme="minorHAnsi"/>
                        <w:color w:val="1F497D" w:themeColor="text2"/>
                        <w:szCs w:val="22"/>
                      </w:rPr>
                      <w:t xml:space="preserve">NOTE: </w:t>
                    </w:r>
                  </w:ins>
                  <w:ins w:id="7" w:author="Lisa McGonigal" w:date="2020-10-27T11:03:00Z">
                    <w:r w:rsidR="00652DEC" w:rsidRPr="00652DEC">
                      <w:rPr>
                        <w:rStyle w:val="Style1"/>
                        <w:rFonts w:cstheme="minorHAnsi"/>
                        <w:color w:val="1F497D" w:themeColor="text2"/>
                        <w:szCs w:val="22"/>
                      </w:rPr>
                      <w:t>Success for t</w:t>
                    </w:r>
                  </w:ins>
                  <w:ins w:id="8" w:author="Lisa McGonigal" w:date="2020-10-20T19:44:00Z">
                    <w:r w:rsidR="007E3214" w:rsidRPr="00652DEC">
                      <w:rPr>
                        <w:rFonts w:asciiTheme="minorHAnsi" w:hAnsiTheme="minorHAnsi" w:cstheme="minorHAnsi"/>
                        <w:color w:val="1F497D" w:themeColor="text2"/>
                        <w:sz w:val="22"/>
                        <w:szCs w:val="22"/>
                      </w:rPr>
                      <w:t xml:space="preserve">he measure can be </w:t>
                    </w:r>
                  </w:ins>
                  <w:ins w:id="9" w:author="Lisa McGonigal" w:date="2020-10-27T11:03:00Z">
                    <w:r w:rsidR="00652DEC" w:rsidRPr="00652DEC">
                      <w:rPr>
                        <w:rFonts w:asciiTheme="minorHAnsi" w:hAnsiTheme="minorHAnsi" w:cstheme="minorHAnsi"/>
                        <w:color w:val="1F497D" w:themeColor="text2"/>
                        <w:sz w:val="22"/>
                        <w:szCs w:val="22"/>
                      </w:rPr>
                      <w:t>achieved</w:t>
                    </w:r>
                  </w:ins>
                  <w:ins w:id="10" w:author="Lisa McGonigal" w:date="2020-10-20T19:44:00Z">
                    <w:r w:rsidR="007E3214" w:rsidRPr="00652DEC">
                      <w:rPr>
                        <w:rFonts w:asciiTheme="minorHAnsi" w:hAnsiTheme="minorHAnsi" w:cstheme="minorHAnsi"/>
                        <w:color w:val="1F497D" w:themeColor="text2"/>
                        <w:sz w:val="22"/>
                        <w:szCs w:val="22"/>
                      </w:rPr>
                      <w:t xml:space="preserve"> by employing </w:t>
                    </w:r>
                    <w:r w:rsidR="007E3214" w:rsidRPr="00652DEC">
                      <w:rPr>
                        <w:rFonts w:asciiTheme="minorHAnsi" w:hAnsiTheme="minorHAnsi" w:cstheme="minorHAnsi"/>
                        <w:color w:val="1F497D" w:themeColor="text2"/>
                        <w:sz w:val="22"/>
                        <w:szCs w:val="22"/>
                        <w:u w:val="single"/>
                      </w:rPr>
                      <w:t>either</w:t>
                    </w:r>
                    <w:r w:rsidR="007E3214" w:rsidRPr="00652DEC">
                      <w:rPr>
                        <w:rFonts w:asciiTheme="minorHAnsi" w:hAnsiTheme="minorHAnsi" w:cstheme="minorHAnsi"/>
                        <w:color w:val="1F497D" w:themeColor="text2"/>
                        <w:sz w:val="22"/>
                        <w:szCs w:val="22"/>
                      </w:rPr>
                      <w:t xml:space="preserve"> or </w:t>
                    </w:r>
                    <w:r w:rsidR="007E3214" w:rsidRPr="00652DEC">
                      <w:rPr>
                        <w:rFonts w:asciiTheme="minorHAnsi" w:hAnsiTheme="minorHAnsi" w:cstheme="minorHAnsi"/>
                        <w:color w:val="1F497D" w:themeColor="text2"/>
                        <w:sz w:val="22"/>
                        <w:szCs w:val="22"/>
                        <w:u w:val="single"/>
                      </w:rPr>
                      <w:t>both</w:t>
                    </w:r>
                    <w:r w:rsidR="007E3214" w:rsidRPr="00652DEC">
                      <w:rPr>
                        <w:rFonts w:asciiTheme="minorHAnsi" w:hAnsiTheme="minorHAnsi" w:cstheme="minorHAnsi"/>
                        <w:color w:val="1F497D" w:themeColor="text2"/>
                        <w:sz w:val="22"/>
                        <w:szCs w:val="22"/>
                      </w:rPr>
                      <w:t xml:space="preserve"> of two approaches:  </w:t>
                    </w:r>
                  </w:ins>
                  <w:ins w:id="11" w:author="Lisa McGonigal" w:date="2020-10-20T19:45:00Z">
                    <w:r w:rsidR="007E3214" w:rsidRPr="00652DEC">
                      <w:rPr>
                        <w:rFonts w:asciiTheme="minorHAnsi" w:hAnsiTheme="minorHAnsi" w:cstheme="minorHAnsi"/>
                        <w:color w:val="1F497D" w:themeColor="text2"/>
                        <w:sz w:val="22"/>
                        <w:szCs w:val="22"/>
                      </w:rPr>
                      <w:t xml:space="preserve">1) </w:t>
                    </w:r>
                  </w:ins>
                  <w:ins w:id="12" w:author="Lisa McGonigal" w:date="2020-10-20T19:44:00Z">
                    <w:r w:rsidR="007E3214" w:rsidRPr="00652DEC">
                      <w:rPr>
                        <w:rFonts w:asciiTheme="minorHAnsi" w:hAnsiTheme="minorHAnsi" w:cstheme="minorHAnsi"/>
                        <w:color w:val="1F497D" w:themeColor="text2"/>
                        <w:sz w:val="22"/>
                        <w:szCs w:val="22"/>
                      </w:rPr>
                      <w:t>Dialyzing patients at an average UFR &lt;13 ml/kg/hour;</w:t>
                    </w:r>
                  </w:ins>
                  <w:r w:rsidR="007E3214" w:rsidRPr="00652DEC">
                    <w:rPr>
                      <w:rFonts w:asciiTheme="minorHAnsi" w:hAnsiTheme="minorHAnsi" w:cstheme="minorHAnsi"/>
                      <w:color w:val="1F497D" w:themeColor="text2"/>
                      <w:sz w:val="22"/>
                      <w:szCs w:val="22"/>
                    </w:rPr>
                    <w:t xml:space="preserve"> </w:t>
                  </w:r>
                  <w:ins w:id="13" w:author="Lisa McGonigal" w:date="2020-10-20T19:44:00Z">
                    <w:r w:rsidR="007E3214" w:rsidRPr="00652DEC">
                      <w:rPr>
                        <w:rFonts w:asciiTheme="minorHAnsi" w:hAnsiTheme="minorHAnsi" w:cstheme="minorHAnsi"/>
                        <w:color w:val="1F497D" w:themeColor="text2"/>
                        <w:sz w:val="22"/>
                        <w:szCs w:val="22"/>
                      </w:rPr>
                      <w:t>AND/OR</w:t>
                    </w:r>
                  </w:ins>
                  <w:r w:rsidR="007E3214" w:rsidRPr="00652DEC">
                    <w:rPr>
                      <w:rFonts w:asciiTheme="minorHAnsi" w:hAnsiTheme="minorHAnsi" w:cstheme="minorHAnsi"/>
                      <w:color w:val="1F497D" w:themeColor="text2"/>
                      <w:sz w:val="22"/>
                      <w:szCs w:val="22"/>
                    </w:rPr>
                    <w:t xml:space="preserve"> </w:t>
                  </w:r>
                  <w:ins w:id="14" w:author="Lisa McGonigal" w:date="2020-10-20T19:45:00Z">
                    <w:r w:rsidR="007E3214" w:rsidRPr="00652DEC">
                      <w:rPr>
                        <w:rFonts w:asciiTheme="minorHAnsi" w:hAnsiTheme="minorHAnsi" w:cstheme="minorHAnsi"/>
                        <w:color w:val="1F497D" w:themeColor="text2"/>
                        <w:sz w:val="22"/>
                        <w:szCs w:val="22"/>
                      </w:rPr>
                      <w:t xml:space="preserve">2) </w:t>
                    </w:r>
                  </w:ins>
                  <w:ins w:id="15" w:author="Lisa McGonigal" w:date="2020-10-20T19:44:00Z">
                    <w:r w:rsidR="007E3214" w:rsidRPr="00652DEC">
                      <w:rPr>
                        <w:rFonts w:asciiTheme="minorHAnsi" w:hAnsiTheme="minorHAnsi" w:cstheme="minorHAnsi"/>
                        <w:color w:val="1F497D" w:themeColor="text2"/>
                        <w:sz w:val="22"/>
                        <w:szCs w:val="22"/>
                      </w:rPr>
                      <w:t>Dialyzing patients for an average of &gt;=240 minutes per session during the reporting period.)</w:t>
                    </w:r>
                  </w:ins>
                  <w:r w:rsidR="007E3214" w:rsidRPr="00652DEC">
                    <w:rPr>
                      <w:rFonts w:asciiTheme="minorHAnsi" w:hAnsiTheme="minorHAnsi" w:cstheme="minorHAnsi"/>
                      <w:color w:val="1F497D" w:themeColor="text2"/>
                      <w:sz w:val="22"/>
                      <w:szCs w:val="22"/>
                    </w:rPr>
                    <w:t xml:space="preserve"> </w:t>
                  </w:r>
                </w:sdtContent>
              </w:sdt>
            </w:sdtContent>
          </w:sdt>
        </w:sdtContent>
      </w:sdt>
    </w:p>
    <w:p w14:paraId="55B8DA56" w14:textId="1F3958D2"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
            <w:color w:val="0000FF"/>
          </w:rPr>
          <w:id w:val="1303807965"/>
          <w14:checkbox>
            <w14:checked w14:val="0"/>
            <w14:checkedState w14:val="2612" w14:font="MS Gothic"/>
            <w14:uncheckedState w14:val="2610" w14:font="MS Gothic"/>
          </w14:checkbox>
        </w:sdtPr>
        <w:sdtEndPr/>
        <w:sdtContent>
          <w:r w:rsidR="002413C3">
            <w:rPr>
              <w:rFonts w:ascii="MS Gothic" w:eastAsia="MS Gothic" w:hAnsi="MS Gothic" w:hint="eastAsia"/>
              <w:b/>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ascii="Times New Roman" w:hAnsi="Times New Roman" w:cs="Times New Roman"/>
            <w:bCs/>
            <w:color w:val="auto"/>
            <w:sz w:val="24"/>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ascii="Times New Roman" w:hAnsi="Times New Roman" w:cs="Times New Roman"/>
            <w:bCs/>
            <w:color w:val="auto"/>
            <w:sz w:val="24"/>
            <w:u w:val="none"/>
          </w:rPr>
        </w:sdtEndPr>
        <w:sdtContent>
          <w:r>
            <w:rPr>
              <w:rStyle w:val="Style2"/>
              <w:rFonts w:cstheme="minorHAnsi"/>
            </w:rPr>
            <w:t xml:space="preserve">     </w:t>
          </w:r>
        </w:sdtContent>
      </w:sdt>
    </w:p>
    <w:p w14:paraId="55B8DA57" w14:textId="77777777" w:rsidR="00496AF8" w:rsidRPr="003B1CC5" w:rsidRDefault="00CF20E9"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ascii="Times New Roman" w:hAnsi="Times New Roman" w:cs="Times New Roman"/>
            <w:bCs/>
            <w:color w:val="auto"/>
            <w:sz w:val="24"/>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CF20E9"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ascii="Times New Roman" w:hAnsi="Times New Roman" w:cs="Times New Roman"/>
            <w:bCs/>
            <w:color w:val="auto"/>
            <w:sz w:val="24"/>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4BCBAEE8" w:rsidR="002B06BD" w:rsidRDefault="002B06BD" w:rsidP="002E2177">
      <w:pPr>
        <w:ind w:left="432" w:hanging="432"/>
        <w:rPr>
          <w:color w:val="0000FF"/>
        </w:rPr>
      </w:pPr>
    </w:p>
    <w:p w14:paraId="7A51AFBB" w14:textId="5F27F64E" w:rsidR="002413C3" w:rsidRPr="00652DEC" w:rsidRDefault="002413C3" w:rsidP="00483F76">
      <w:pPr>
        <w:autoSpaceDE w:val="0"/>
        <w:autoSpaceDN w:val="0"/>
        <w:adjustRightInd w:val="0"/>
        <w:spacing w:after="120"/>
        <w:ind w:left="432"/>
        <w:rPr>
          <w:rFonts w:asciiTheme="minorHAnsi" w:hAnsiTheme="minorHAnsi" w:cstheme="minorHAnsi"/>
          <w:b/>
          <w:bCs/>
          <w:color w:val="1F497D" w:themeColor="text2"/>
          <w:sz w:val="22"/>
          <w:szCs w:val="22"/>
        </w:rPr>
      </w:pPr>
      <w:r w:rsidRPr="00652DEC">
        <w:rPr>
          <w:rFonts w:asciiTheme="minorHAnsi" w:hAnsiTheme="minorHAnsi" w:cstheme="minorHAnsi"/>
          <w:b/>
          <w:bCs/>
          <w:color w:val="1F497D" w:themeColor="text2"/>
          <w:sz w:val="22"/>
          <w:szCs w:val="22"/>
          <w:u w:val="single"/>
        </w:rPr>
        <w:t>Process Being Measured</w:t>
      </w:r>
      <w:r w:rsidRPr="00652DEC">
        <w:rPr>
          <w:rFonts w:asciiTheme="minorHAnsi" w:hAnsiTheme="minorHAnsi" w:cstheme="minorHAnsi"/>
          <w:b/>
          <w:bCs/>
          <w:color w:val="1F497D" w:themeColor="text2"/>
          <w:sz w:val="22"/>
          <w:szCs w:val="22"/>
        </w:rPr>
        <w:t>:</w:t>
      </w:r>
      <w:r w:rsidR="002B5A43" w:rsidRPr="00652DEC">
        <w:rPr>
          <w:rStyle w:val="Style1"/>
          <w:rFonts w:cstheme="minorHAnsi"/>
          <w:b/>
          <w:bCs/>
          <w:color w:val="1F497D" w:themeColor="text2"/>
          <w:szCs w:val="22"/>
        </w:rPr>
        <w:t xml:space="preserve">  </w:t>
      </w:r>
      <w:r w:rsidRPr="00652DEC">
        <w:rPr>
          <w:rStyle w:val="Style1"/>
          <w:rFonts w:cstheme="minorHAnsi"/>
          <w:color w:val="1F497D" w:themeColor="text2"/>
          <w:szCs w:val="22"/>
        </w:rPr>
        <w:t xml:space="preserve">Avoidance of use of ultrafiltration rate (UFR) &gt;=13 ml/kg/hour and/or dialysis session time &lt;240 minutes. </w:t>
      </w:r>
    </w:p>
    <w:p w14:paraId="299DD940" w14:textId="77777777" w:rsidR="00652DEC" w:rsidRPr="00652DEC" w:rsidRDefault="00652DEC" w:rsidP="00652DEC">
      <w:pPr>
        <w:autoSpaceDE w:val="0"/>
        <w:autoSpaceDN w:val="0"/>
        <w:adjustRightInd w:val="0"/>
        <w:ind w:left="432"/>
        <w:rPr>
          <w:ins w:id="16" w:author="Lisa McGonigal" w:date="2020-10-27T11:10:00Z"/>
          <w:rFonts w:asciiTheme="minorHAnsi" w:hAnsiTheme="minorHAnsi" w:cstheme="minorHAnsi"/>
          <w:b/>
          <w:bCs/>
          <w:color w:val="1F497D" w:themeColor="text2"/>
          <w:sz w:val="22"/>
          <w:szCs w:val="22"/>
          <w:u w:val="single"/>
        </w:rPr>
      </w:pPr>
      <w:ins w:id="17" w:author="Lisa McGonigal" w:date="2020-10-27T11:10:00Z">
        <w:r w:rsidRPr="00652DEC">
          <w:rPr>
            <w:rFonts w:asciiTheme="minorHAnsi" w:hAnsiTheme="minorHAnsi" w:cstheme="minorHAnsi"/>
            <w:b/>
            <w:bCs/>
            <w:color w:val="1F497D" w:themeColor="text2"/>
            <w:sz w:val="22"/>
            <w:szCs w:val="22"/>
            <w:u w:val="single"/>
          </w:rPr>
          <w:t xml:space="preserve">Logic Diagram:  </w:t>
        </w:r>
        <w:r w:rsidRPr="00652DEC">
          <w:rPr>
            <w:rFonts w:asciiTheme="minorHAnsi" w:hAnsiTheme="minorHAnsi" w:cstheme="minorHAnsi"/>
            <w:color w:val="1F497D" w:themeColor="text2"/>
            <w:sz w:val="22"/>
            <w:szCs w:val="22"/>
          </w:rPr>
          <w:t xml:space="preserve">Potential mechanisms underlying the association between high UFR and adverse outcomes: </w:t>
        </w:r>
      </w:ins>
    </w:p>
    <w:p w14:paraId="69A001BE" w14:textId="19DDA323" w:rsidR="00DA7696" w:rsidRPr="00652DEC" w:rsidRDefault="00652DEC" w:rsidP="002B5A43">
      <w:pPr>
        <w:autoSpaceDE w:val="0"/>
        <w:autoSpaceDN w:val="0"/>
        <w:adjustRightInd w:val="0"/>
        <w:ind w:left="432"/>
        <w:rPr>
          <w:b/>
          <w:bCs/>
          <w:color w:val="1F497D" w:themeColor="text2"/>
          <w:u w:val="single"/>
        </w:rPr>
      </w:pPr>
      <w:ins w:id="18" w:author="Lisa McGonigal" w:date="2020-10-27T11:06:00Z">
        <w:r w:rsidRPr="00652DEC">
          <w:rPr>
            <w:b/>
            <w:bCs/>
            <w:noProof/>
            <w:color w:val="1F497D" w:themeColor="text2"/>
            <w:u w:val="single"/>
          </w:rPr>
          <w:drawing>
            <wp:inline distT="0" distB="0" distL="0" distR="0" wp14:anchorId="66C8345A" wp14:editId="298D5B34">
              <wp:extent cx="4066162" cy="1788399"/>
              <wp:effectExtent l="0" t="0" r="0" b="254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4083765" cy="1796141"/>
                      </a:xfrm>
                      <a:prstGeom prst="rect">
                        <a:avLst/>
                      </a:prstGeom>
                    </pic:spPr>
                  </pic:pic>
                </a:graphicData>
              </a:graphic>
            </wp:inline>
          </w:drawing>
        </w:r>
      </w:ins>
    </w:p>
    <w:p w14:paraId="7B6B9BA0" w14:textId="18249D27" w:rsidR="007E160E" w:rsidRPr="00652DEC" w:rsidRDefault="007E160E" w:rsidP="00DA7696">
      <w:pPr>
        <w:autoSpaceDE w:val="0"/>
        <w:autoSpaceDN w:val="0"/>
        <w:adjustRightInd w:val="0"/>
        <w:ind w:left="1440"/>
        <w:rPr>
          <w:b/>
          <w:bCs/>
          <w:color w:val="1F497D" w:themeColor="text2"/>
        </w:rPr>
      </w:pPr>
      <w:r w:rsidRPr="00652DEC">
        <w:rPr>
          <w:b/>
          <w:bCs/>
          <w:color w:val="1F497D" w:themeColor="text2"/>
        </w:rPr>
        <w:t xml:space="preserve">               </w:t>
      </w:r>
      <w:r w:rsidR="00836DA6" w:rsidRPr="00652DEC">
        <w:rPr>
          <w:b/>
          <w:bCs/>
          <w:color w:val="1F497D" w:themeColor="text2"/>
        </w:rPr>
        <w:t xml:space="preserve">                   </w:t>
      </w:r>
    </w:p>
    <w:p w14:paraId="56DA6608" w14:textId="22D2C00F" w:rsidR="002413C3" w:rsidRPr="00652DEC" w:rsidRDefault="002413C3" w:rsidP="002B5A43">
      <w:pPr>
        <w:autoSpaceDE w:val="0"/>
        <w:autoSpaceDN w:val="0"/>
        <w:adjustRightInd w:val="0"/>
        <w:spacing w:after="120"/>
        <w:ind w:left="432"/>
        <w:rPr>
          <w:rFonts w:asciiTheme="minorHAnsi" w:hAnsiTheme="minorHAnsi" w:cstheme="minorHAnsi"/>
          <w:b/>
          <w:bCs/>
          <w:color w:val="1F497D" w:themeColor="text2"/>
          <w:sz w:val="22"/>
          <w:szCs w:val="22"/>
          <w:u w:val="single"/>
        </w:rPr>
      </w:pPr>
      <w:r w:rsidRPr="00652DEC">
        <w:rPr>
          <w:rFonts w:asciiTheme="minorHAnsi" w:hAnsiTheme="minorHAnsi" w:cstheme="minorHAnsi"/>
          <w:b/>
          <w:bCs/>
          <w:color w:val="1F497D" w:themeColor="text2"/>
          <w:sz w:val="22"/>
          <w:szCs w:val="22"/>
        </w:rPr>
        <w:t>Rationale:</w:t>
      </w:r>
      <w:r w:rsidR="002B5A43" w:rsidRPr="00652DEC">
        <w:rPr>
          <w:rFonts w:asciiTheme="minorHAnsi" w:hAnsiTheme="minorHAnsi" w:cstheme="minorHAnsi"/>
          <w:b/>
          <w:bCs/>
          <w:color w:val="1F497D" w:themeColor="text2"/>
          <w:sz w:val="22"/>
          <w:szCs w:val="22"/>
        </w:rPr>
        <w:t xml:space="preserve">  </w:t>
      </w:r>
      <w:r w:rsidRPr="00652DEC">
        <w:rPr>
          <w:rFonts w:asciiTheme="minorHAnsi" w:hAnsiTheme="minorHAnsi" w:cstheme="minorHAnsi"/>
          <w:color w:val="1F497D" w:themeColor="text2"/>
          <w:sz w:val="22"/>
          <w:szCs w:val="22"/>
        </w:rPr>
        <w:t xml:space="preserve">Ultrafiltration rate (UFR) </w:t>
      </w:r>
      <w:r w:rsidR="002B5A43" w:rsidRPr="00652DEC">
        <w:rPr>
          <w:rFonts w:asciiTheme="minorHAnsi" w:hAnsiTheme="minorHAnsi" w:cstheme="minorHAnsi"/>
          <w:color w:val="1F497D" w:themeColor="text2"/>
          <w:sz w:val="22"/>
          <w:szCs w:val="22"/>
        </w:rPr>
        <w:t>is</w:t>
      </w:r>
      <w:r w:rsidRPr="00652DEC">
        <w:rPr>
          <w:rFonts w:asciiTheme="minorHAnsi" w:hAnsiTheme="minorHAnsi" w:cstheme="minorHAnsi"/>
          <w:color w:val="1F497D" w:themeColor="text2"/>
          <w:sz w:val="22"/>
          <w:szCs w:val="22"/>
        </w:rPr>
        <w:t xml:space="preserve"> determined by the amount of fluid that must be removed from the patient and dialysis session length.  As treatment time decreases, UFR tends to increase and vice versa.  Both high UFR (&gt;=13 ml/kg/hour) and abbreviated session duration (&lt;240 minutes) are associated with a greater risk of all-cause and cardiovascular mortality in hemodialysis patients, with research suggesting that dialysis session length &gt;=240 minutes is independently associated with a significantly reduced relative risk of mortality.  </w:t>
      </w:r>
    </w:p>
    <w:p w14:paraId="55B8DA5C" w14:textId="76D35649" w:rsidR="00676BD4" w:rsidRPr="00652DEC" w:rsidRDefault="002413C3" w:rsidP="002B5A43">
      <w:pPr>
        <w:autoSpaceDE w:val="0"/>
        <w:autoSpaceDN w:val="0"/>
        <w:adjustRightInd w:val="0"/>
        <w:spacing w:after="240"/>
        <w:ind w:left="432"/>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rPr>
        <w:t>The intent of this measure is</w:t>
      </w:r>
      <w:r w:rsidR="002B5A43" w:rsidRPr="00652DEC">
        <w:rPr>
          <w:rFonts w:asciiTheme="minorHAnsi" w:hAnsiTheme="minorHAnsi" w:cstheme="minorHAnsi"/>
          <w:color w:val="1F497D" w:themeColor="text2"/>
          <w:sz w:val="22"/>
          <w:szCs w:val="22"/>
        </w:rPr>
        <w:t xml:space="preserve"> thus</w:t>
      </w:r>
      <w:r w:rsidRPr="00652DEC">
        <w:rPr>
          <w:rFonts w:asciiTheme="minorHAnsi" w:hAnsiTheme="minorHAnsi" w:cstheme="minorHAnsi"/>
          <w:color w:val="1F497D" w:themeColor="text2"/>
          <w:sz w:val="22"/>
          <w:szCs w:val="22"/>
        </w:rPr>
        <w:t xml:space="preserve"> to generally foster the use of slower, gentler dialysis sessions to reduce hemodialysis-related mortality.  The measure criteria can be met by employing either or both of two approaches:  1) dialyzing patients at an average UFR &lt;13 ml/kg/hour</w:t>
      </w:r>
      <w:r w:rsidR="002B5A43" w:rsidRPr="00652DEC">
        <w:rPr>
          <w:rFonts w:asciiTheme="minorHAnsi" w:hAnsiTheme="minorHAnsi" w:cstheme="minorHAnsi"/>
          <w:color w:val="1F497D" w:themeColor="text2"/>
          <w:sz w:val="22"/>
          <w:szCs w:val="22"/>
        </w:rPr>
        <w:t>;</w:t>
      </w:r>
      <w:r w:rsidRPr="00652DEC">
        <w:rPr>
          <w:rFonts w:asciiTheme="minorHAnsi" w:hAnsiTheme="minorHAnsi" w:cstheme="minorHAnsi"/>
          <w:color w:val="1F497D" w:themeColor="text2"/>
          <w:sz w:val="22"/>
          <w:szCs w:val="22"/>
        </w:rPr>
        <w:t xml:space="preserve"> and/or 2) </w:t>
      </w:r>
      <w:r w:rsidRPr="00652DEC">
        <w:rPr>
          <w:rFonts w:asciiTheme="minorHAnsi" w:hAnsiTheme="minorHAnsi" w:cstheme="minorHAnsi"/>
          <w:color w:val="1F497D" w:themeColor="text2"/>
          <w:sz w:val="22"/>
          <w:szCs w:val="22"/>
        </w:rPr>
        <w:lastRenderedPageBreak/>
        <w:t xml:space="preserve">dialyzing patients for an average of &gt;=240 minutes per session during the reporting period.  Adherence to these conventions will help attenuate the rapid fluctuations in fluid balance and blood pressure that contribute to cardiovascular morbidity and mortality in hemodialysis patients.    </w:t>
      </w: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721AE17" w14:textId="77777777" w:rsidR="00E426B0" w:rsidRPr="00652DEC" w:rsidRDefault="00E426B0" w:rsidP="002B5A43">
      <w:pPr>
        <w:ind w:left="792" w:hanging="360"/>
        <w:rPr>
          <w:rFonts w:asciiTheme="minorHAnsi" w:hAnsiTheme="minorHAnsi" w:cstheme="minorHAnsi"/>
          <w:bCs/>
          <w:color w:val="1F497D" w:themeColor="text2"/>
          <w:sz w:val="22"/>
          <w:szCs w:val="22"/>
        </w:rPr>
      </w:pPr>
      <w:r w:rsidRPr="00652DEC">
        <w:rPr>
          <w:rFonts w:asciiTheme="minorHAnsi" w:hAnsiTheme="minorHAnsi" w:cstheme="minorHAnsi"/>
          <w:bCs/>
          <w:color w:val="1F497D" w:themeColor="text2"/>
          <w:sz w:val="22"/>
          <w:szCs w:val="22"/>
        </w:rPr>
        <w:t>Not applicable.</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5B471DEE" w:rsidR="00D14F0B" w:rsidRDefault="00D14F0B" w:rsidP="002E2177">
      <w:pPr>
        <w:rPr>
          <w:iCs/>
        </w:rPr>
      </w:pPr>
    </w:p>
    <w:p w14:paraId="525408A7" w14:textId="752DCC12" w:rsidR="002413C3" w:rsidRPr="00652DEC" w:rsidRDefault="00E426B0" w:rsidP="002B5A43">
      <w:pPr>
        <w:ind w:left="432"/>
        <w:rPr>
          <w:rFonts w:asciiTheme="minorHAnsi" w:hAnsiTheme="minorHAnsi" w:cstheme="minorHAnsi"/>
          <w:bCs/>
          <w:color w:val="1F497D" w:themeColor="text2"/>
          <w:sz w:val="22"/>
          <w:szCs w:val="22"/>
        </w:rPr>
      </w:pPr>
      <w:r w:rsidRPr="00652DEC">
        <w:rPr>
          <w:rFonts w:asciiTheme="minorHAnsi" w:hAnsiTheme="minorHAnsi" w:cstheme="minorHAnsi"/>
          <w:bCs/>
          <w:color w:val="1F497D" w:themeColor="text2"/>
          <w:sz w:val="22"/>
          <w:szCs w:val="22"/>
        </w:rPr>
        <w:t>Not applicable.</w:t>
      </w:r>
    </w:p>
    <w:p w14:paraId="78FABD94" w14:textId="77777777" w:rsidR="00E426B0" w:rsidRPr="00E426B0" w:rsidRDefault="00E426B0" w:rsidP="00E426B0">
      <w:pPr>
        <w:ind w:left="360" w:hanging="360"/>
        <w:rPr>
          <w:b/>
          <w:color w:val="4F81BD" w:themeColor="accent1"/>
        </w:rPr>
      </w:pPr>
    </w:p>
    <w:p w14:paraId="55B8DA65" w14:textId="77777777" w:rsidR="00676BD4" w:rsidRDefault="00676BD4" w:rsidP="002E2177">
      <w:pPr>
        <w:rPr>
          <w:i/>
          <w:iCs/>
          <w:highlight w:val="green"/>
          <w:u w:val="single"/>
        </w:rPr>
      </w:pPr>
    </w:p>
    <w:p w14:paraId="55B8DA66" w14:textId="725FE95F" w:rsidR="00C41794" w:rsidRPr="003B1CC5" w:rsidRDefault="002B06BD" w:rsidP="00C41794">
      <w:pPr>
        <w:rPr>
          <w:b/>
          <w:iCs/>
        </w:rPr>
      </w:pPr>
      <w:bookmarkStart w:id="19" w:name="Section1a3"/>
      <w:bookmarkEnd w:id="19"/>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rPr>
          <w:i/>
          <w:iCs/>
        </w:rPr>
      </w:pPr>
    </w:p>
    <w:p w14:paraId="55B8DA68" w14:textId="77777777" w:rsidR="00A9011D" w:rsidRPr="00A9011D" w:rsidRDefault="00A9011D" w:rsidP="005A443D">
      <w:pPr>
        <w:spacing w:after="120"/>
        <w:rPr>
          <w:rFonts w:ascii="Calibri" w:eastAsia="Calibri" w:hAnsi="Calibri"/>
          <w:b/>
        </w:rPr>
      </w:pPr>
      <w:r w:rsidRPr="00A9011D">
        <w:rPr>
          <w:rFonts w:ascii="Calibri" w:eastAsia="Calibri" w:hAnsi="Calibri"/>
          <w:b/>
        </w:rPr>
        <w:t xml:space="preserve">What is the source of the </w:t>
      </w:r>
      <w:r w:rsidRPr="00A9011D">
        <w:rPr>
          <w:rFonts w:ascii="Calibri" w:eastAsia="Calibri" w:hAnsi="Calibri"/>
          <w:b/>
          <w:u w:val="single"/>
        </w:rPr>
        <w:t>systematic review of the body of evidence</w:t>
      </w:r>
      <w:r w:rsidRPr="00A9011D">
        <w:rPr>
          <w:rFonts w:ascii="Calibri" w:eastAsia="Calibri" w:hAnsi="Calibri"/>
          <w:b/>
        </w:rPr>
        <w:t xml:space="preserve"> that supports the performance measure?</w:t>
      </w:r>
      <w:r>
        <w:rPr>
          <w:rFonts w:ascii="Calibri" w:eastAsia="Calibri" w:hAnsi="Calibri"/>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1D2DB246" w:rsidR="00A9011D" w:rsidRPr="00A9011D" w:rsidRDefault="00CF20E9" w:rsidP="00A9011D">
      <w:pPr>
        <w:rPr>
          <w:rFonts w:ascii="Calibri" w:eastAsia="Calibri" w:hAnsi="Calibri"/>
        </w:rPr>
      </w:pPr>
      <w:sdt>
        <w:sdtPr>
          <w:rPr>
            <w:b/>
            <w:color w:val="1F497D" w:themeColor="text2"/>
          </w:rPr>
          <w:id w:val="-1195765973"/>
          <w14:checkbox>
            <w14:checked w14:val="1"/>
            <w14:checkedState w14:val="2612" w14:font="MS Gothic"/>
            <w14:uncheckedState w14:val="2610" w14:font="MS Gothic"/>
          </w14:checkbox>
        </w:sdtPr>
        <w:sdtEndPr/>
        <w:sdtContent>
          <w:r w:rsidR="005A443D" w:rsidRPr="00652DEC">
            <w:rPr>
              <w:rFonts w:ascii="MS Gothic" w:eastAsia="MS Gothic" w:hAnsi="MS Gothic" w:hint="eastAsia"/>
              <w:b/>
              <w:color w:val="1F497D" w:themeColor="text2"/>
            </w:rPr>
            <w:t>☒</w:t>
          </w:r>
        </w:sdtContent>
      </w:sdt>
      <w:r w:rsidR="005A443D" w:rsidRPr="00652DEC">
        <w:rPr>
          <w:bCs/>
          <w:color w:val="1F497D" w:themeColor="text2"/>
        </w:rPr>
        <w:t xml:space="preserve"> </w:t>
      </w:r>
      <w:r w:rsidR="00EC1225" w:rsidRPr="00652DEC">
        <w:rPr>
          <w:rFonts w:eastAsia="Arial Unicode MS" w:cs="Mangal"/>
          <w:color w:val="1F497D" w:themeColor="text2"/>
          <w:kern w:val="1"/>
          <w:lang w:eastAsia="hi-IN" w:bidi="hi-IN"/>
        </w:rPr>
        <w:t xml:space="preserve"> </w:t>
      </w:r>
      <w:r w:rsidR="00A9011D" w:rsidRPr="00A9011D">
        <w:rPr>
          <w:rFonts w:ascii="Calibri" w:eastAsia="Calibri" w:hAnsi="Calibri"/>
        </w:rPr>
        <w:t xml:space="preserve">Clinical Practice Guideline recommendation </w:t>
      </w:r>
      <w:r w:rsidR="00EC1225">
        <w:rPr>
          <w:rFonts w:ascii="Calibri" w:eastAsia="Calibri" w:hAnsi="Calibri"/>
        </w:rPr>
        <w:t xml:space="preserve"> (with evidence review)</w:t>
      </w:r>
    </w:p>
    <w:p w14:paraId="55B8DA6A" w14:textId="35EA06B8" w:rsidR="00A9011D" w:rsidRPr="00A9011D" w:rsidRDefault="00A9011D" w:rsidP="005A443D">
      <w:pPr>
        <w:spacing w:after="60"/>
        <w:rPr>
          <w:rFonts w:ascii="Calibri" w:eastAsia="Calibri" w:hAnsi="Calibri"/>
          <w:b/>
          <w:i/>
        </w:rPr>
      </w:pPr>
      <w:r w:rsidRPr="00A9011D">
        <w:rPr>
          <w:rFonts w:eastAsia="Arial Unicode MS" w:cs="Mangal" w:hint="eastAsia"/>
          <w:color w:val="0000FF"/>
          <w:kern w:val="1"/>
          <w:lang w:eastAsia="hi-IN" w:bidi="hi-IN"/>
        </w:rPr>
        <w:t>☐</w:t>
      </w:r>
      <w:r w:rsidRPr="00A9011D">
        <w:rPr>
          <w:rFonts w:ascii="Calibri" w:eastAsia="Calibri" w:hAnsi="Calibri"/>
        </w:rPr>
        <w:t xml:space="preserve"> </w:t>
      </w:r>
      <w:r w:rsidR="005A443D">
        <w:rPr>
          <w:rFonts w:ascii="Calibri" w:eastAsia="Calibri" w:hAnsi="Calibri"/>
        </w:rPr>
        <w:t xml:space="preserve">  </w:t>
      </w:r>
      <w:r w:rsidRPr="00A9011D">
        <w:rPr>
          <w:rFonts w:ascii="Calibri" w:eastAsia="Calibri" w:hAnsi="Calibri"/>
        </w:rPr>
        <w:t>US Preventive Services Task Force Recommendation</w:t>
      </w:r>
    </w:p>
    <w:p w14:paraId="55B8DA6B" w14:textId="7C880F5B" w:rsidR="00A9011D" w:rsidRPr="00A9011D" w:rsidRDefault="00CF20E9" w:rsidP="00A9011D">
      <w:pPr>
        <w:rPr>
          <w:rFonts w:ascii="Calibri" w:eastAsia="Calibri" w:hAnsi="Calibri"/>
        </w:rPr>
      </w:pPr>
      <w:sdt>
        <w:sdtPr>
          <w:rPr>
            <w:b/>
            <w:color w:val="1F497D" w:themeColor="text2"/>
          </w:rPr>
          <w:id w:val="-1465035288"/>
          <w14:checkbox>
            <w14:checked w14:val="1"/>
            <w14:checkedState w14:val="2612" w14:font="MS Gothic"/>
            <w14:uncheckedState w14:val="2610" w14:font="MS Gothic"/>
          </w14:checkbox>
        </w:sdtPr>
        <w:sdtEndPr/>
        <w:sdtContent>
          <w:r w:rsidR="005A443D" w:rsidRPr="00652DEC">
            <w:rPr>
              <w:rFonts w:ascii="MS Gothic" w:eastAsia="MS Gothic" w:hAnsi="MS Gothic" w:hint="eastAsia"/>
              <w:b/>
              <w:color w:val="1F497D" w:themeColor="text2"/>
            </w:rPr>
            <w:t>☒</w:t>
          </w:r>
        </w:sdtContent>
      </w:sdt>
      <w:r w:rsidR="005A443D" w:rsidRPr="00652DEC">
        <w:rPr>
          <w:bCs/>
          <w:color w:val="1F497D" w:themeColor="text2"/>
        </w:rPr>
        <w:t xml:space="preserve"> </w:t>
      </w:r>
      <w:r w:rsidR="00A9011D" w:rsidRPr="00652DEC">
        <w:rPr>
          <w:rFonts w:ascii="Calibri" w:eastAsia="Calibri" w:hAnsi="Calibri"/>
          <w:color w:val="1F497D" w:themeColor="text2"/>
        </w:rPr>
        <w:t xml:space="preserve"> </w:t>
      </w:r>
      <w:r w:rsidR="00A9011D" w:rsidRPr="00A9011D">
        <w:rPr>
          <w:rFonts w:ascii="Calibri" w:eastAsia="Calibri" w:hAnsi="Calibri"/>
        </w:rPr>
        <w:t>Other systematic review and grading of the body of evidence (</w:t>
      </w:r>
      <w:r w:rsidR="00A9011D" w:rsidRPr="00A9011D">
        <w:rPr>
          <w:rFonts w:ascii="Calibri" w:eastAsia="Calibri" w:hAnsi="Calibri"/>
          <w:i/>
        </w:rPr>
        <w:t>e.g., Cochrane Collaboration, AHRQ Evidence Practice Center</w:t>
      </w:r>
      <w:r w:rsidR="00A9011D" w:rsidRPr="00A9011D">
        <w:rPr>
          <w:rFonts w:ascii="Calibri" w:eastAsia="Calibri" w:hAnsi="Calibri"/>
        </w:rPr>
        <w:t xml:space="preserve">) </w:t>
      </w:r>
    </w:p>
    <w:p w14:paraId="55B8DA6D" w14:textId="3192231A" w:rsidR="00A9011D" w:rsidRPr="005A443D" w:rsidRDefault="00A9011D" w:rsidP="002E2177">
      <w:pPr>
        <w:rPr>
          <w:rFonts w:ascii="Calibri" w:eastAsia="Calibri" w:hAnsi="Calibri"/>
        </w:rPr>
      </w:pPr>
      <w:r w:rsidRPr="00A9011D">
        <w:rPr>
          <w:rFonts w:eastAsia="Arial Unicode MS" w:cs="Mangal" w:hint="eastAsia"/>
          <w:color w:val="0000FF"/>
          <w:kern w:val="1"/>
          <w:lang w:eastAsia="hi-IN" w:bidi="hi-IN"/>
        </w:rPr>
        <w:t>☐</w:t>
      </w:r>
      <w:r w:rsidRPr="00A9011D">
        <w:rPr>
          <w:rFonts w:ascii="Calibri" w:eastAsia="Calibri" w:hAnsi="Calibri"/>
        </w:rPr>
        <w:t xml:space="preserve"> Other </w:t>
      </w:r>
    </w:p>
    <w:p w14:paraId="55B8DA6E" w14:textId="02C304B6" w:rsidR="004E7215" w:rsidRDefault="004E7215" w:rsidP="002E2177">
      <w:pPr>
        <w:rPr>
          <w:i/>
          <w:iCs/>
        </w:rPr>
      </w:pPr>
    </w:p>
    <w:tbl>
      <w:tblPr>
        <w:tblStyle w:val="TableGrid"/>
        <w:tblW w:w="0" w:type="auto"/>
        <w:tblLook w:val="04A0" w:firstRow="1" w:lastRow="0" w:firstColumn="1" w:lastColumn="0" w:noHBand="0" w:noVBand="1"/>
      </w:tblPr>
      <w:tblGrid>
        <w:gridCol w:w="2875"/>
        <w:gridCol w:w="6323"/>
      </w:tblGrid>
      <w:tr w:rsidR="005A443D" w14:paraId="05F79EC6" w14:textId="77777777" w:rsidTr="00AE6980">
        <w:tc>
          <w:tcPr>
            <w:tcW w:w="2875" w:type="dxa"/>
          </w:tcPr>
          <w:p w14:paraId="0801D9C9" w14:textId="77777777" w:rsidR="005A443D" w:rsidRPr="00AB4ECE" w:rsidRDefault="005A443D" w:rsidP="004A6CD6">
            <w:pPr>
              <w:rPr>
                <w:b/>
              </w:rPr>
            </w:pPr>
            <w:r w:rsidRPr="00AB4ECE">
              <w:rPr>
                <w:b/>
              </w:rPr>
              <w:t>Source of Systematic Review:</w:t>
            </w:r>
          </w:p>
          <w:p w14:paraId="4A0CACE4" w14:textId="331BD7CB" w:rsidR="005A443D" w:rsidRPr="00AB4ECE" w:rsidRDefault="005A443D" w:rsidP="004A6CD6">
            <w:pPr>
              <w:pStyle w:val="ListParagraph"/>
              <w:numPr>
                <w:ilvl w:val="0"/>
                <w:numId w:val="9"/>
              </w:numPr>
              <w:rPr>
                <w:b/>
              </w:rPr>
            </w:pPr>
            <w:r w:rsidRPr="00AB4ECE">
              <w:rPr>
                <w:b/>
              </w:rPr>
              <w:t>Title</w:t>
            </w:r>
            <w:r w:rsidR="00AA68E9">
              <w:rPr>
                <w:b/>
              </w:rPr>
              <w:t>:</w:t>
            </w:r>
          </w:p>
          <w:p w14:paraId="63517B7F" w14:textId="4E3242C3" w:rsidR="005A443D" w:rsidRPr="00AB4ECE" w:rsidRDefault="005A443D" w:rsidP="004A6CD6">
            <w:pPr>
              <w:pStyle w:val="ListParagraph"/>
              <w:numPr>
                <w:ilvl w:val="0"/>
                <w:numId w:val="9"/>
              </w:numPr>
              <w:rPr>
                <w:b/>
              </w:rPr>
            </w:pPr>
            <w:r w:rsidRPr="00AB4ECE">
              <w:rPr>
                <w:b/>
              </w:rPr>
              <w:t>Author</w:t>
            </w:r>
            <w:r w:rsidR="00AA68E9">
              <w:rPr>
                <w:b/>
              </w:rPr>
              <w:t>:</w:t>
            </w:r>
          </w:p>
          <w:p w14:paraId="47FB9AB7" w14:textId="79381FA2" w:rsidR="005A443D" w:rsidRPr="00AB4ECE" w:rsidRDefault="005A443D" w:rsidP="004A6CD6">
            <w:pPr>
              <w:pStyle w:val="ListParagraph"/>
              <w:numPr>
                <w:ilvl w:val="0"/>
                <w:numId w:val="9"/>
              </w:numPr>
              <w:rPr>
                <w:b/>
              </w:rPr>
            </w:pPr>
            <w:r w:rsidRPr="00AB4ECE">
              <w:rPr>
                <w:b/>
              </w:rPr>
              <w:t>Date</w:t>
            </w:r>
            <w:r w:rsidR="00AA68E9">
              <w:rPr>
                <w:b/>
              </w:rPr>
              <w:t>:</w:t>
            </w:r>
          </w:p>
          <w:p w14:paraId="1A6B47AF" w14:textId="79228029" w:rsidR="005A443D" w:rsidRPr="00AB4ECE" w:rsidRDefault="005A443D" w:rsidP="004A6CD6">
            <w:pPr>
              <w:pStyle w:val="ListParagraph"/>
              <w:numPr>
                <w:ilvl w:val="0"/>
                <w:numId w:val="9"/>
              </w:numPr>
              <w:rPr>
                <w:b/>
              </w:rPr>
            </w:pPr>
            <w:r w:rsidRPr="00AB4ECE">
              <w:rPr>
                <w:b/>
              </w:rPr>
              <w:t>Citation, including page number</w:t>
            </w:r>
            <w:r w:rsidR="00AA68E9">
              <w:rPr>
                <w:b/>
              </w:rPr>
              <w:t>:</w:t>
            </w:r>
          </w:p>
          <w:p w14:paraId="20A9B8F4" w14:textId="3B9B9DE8" w:rsidR="005A443D" w:rsidRPr="00AB4ECE" w:rsidRDefault="005A443D" w:rsidP="000D108E">
            <w:pPr>
              <w:pStyle w:val="ListParagraph"/>
              <w:numPr>
                <w:ilvl w:val="0"/>
                <w:numId w:val="9"/>
              </w:numPr>
              <w:spacing w:after="0"/>
              <w:rPr>
                <w:b/>
              </w:rPr>
            </w:pPr>
            <w:r w:rsidRPr="00AB4ECE">
              <w:rPr>
                <w:b/>
              </w:rPr>
              <w:t>URL</w:t>
            </w:r>
            <w:r w:rsidR="00AA68E9">
              <w:rPr>
                <w:b/>
              </w:rPr>
              <w:t>:</w:t>
            </w:r>
          </w:p>
        </w:tc>
        <w:tc>
          <w:tcPr>
            <w:tcW w:w="6323" w:type="dxa"/>
          </w:tcPr>
          <w:p w14:paraId="4E6D67CB" w14:textId="6605D4D9" w:rsidR="002B5A43" w:rsidRPr="00652DEC" w:rsidRDefault="002B5A43" w:rsidP="003231A9">
            <w:pPr>
              <w:autoSpaceDE w:val="0"/>
              <w:autoSpaceDN w:val="0"/>
              <w:adjustRightInd w:val="0"/>
              <w:spacing w:after="120"/>
              <w:rPr>
                <w:ins w:id="20" w:author="Lisa McGonigal" w:date="2020-10-14T12:10:00Z"/>
                <w:rFonts w:asciiTheme="minorHAnsi" w:hAnsiTheme="minorHAnsi" w:cstheme="minorHAnsi"/>
                <w:bCs/>
                <w:color w:val="1F497D" w:themeColor="text2"/>
                <w:sz w:val="22"/>
                <w:szCs w:val="22"/>
              </w:rPr>
            </w:pPr>
            <w:ins w:id="21" w:author="Lisa McGonigal" w:date="2020-10-14T12:09:00Z">
              <w:r w:rsidRPr="00652DEC">
                <w:rPr>
                  <w:rFonts w:asciiTheme="minorHAnsi" w:hAnsiTheme="minorHAnsi" w:cstheme="minorHAnsi"/>
                  <w:b/>
                  <w:color w:val="1F497D" w:themeColor="text2"/>
                  <w:sz w:val="22"/>
                  <w:szCs w:val="22"/>
                </w:rPr>
                <w:t>Title</w:t>
              </w:r>
            </w:ins>
            <w:ins w:id="22" w:author="Lisa McGonigal" w:date="2020-10-14T12:10:00Z">
              <w:r w:rsidRPr="00652DEC">
                <w:rPr>
                  <w:rFonts w:asciiTheme="minorHAnsi" w:hAnsiTheme="minorHAnsi" w:cstheme="minorHAnsi"/>
                  <w:b/>
                  <w:color w:val="1F497D" w:themeColor="text2"/>
                  <w:sz w:val="22"/>
                  <w:szCs w:val="22"/>
                </w:rPr>
                <w:t>:</w:t>
              </w:r>
              <w:r w:rsidRPr="00652DEC">
                <w:rPr>
                  <w:rFonts w:asciiTheme="minorHAnsi" w:hAnsiTheme="minorHAnsi" w:cstheme="minorHAnsi"/>
                  <w:bCs/>
                  <w:color w:val="1F497D" w:themeColor="text2"/>
                  <w:sz w:val="22"/>
                  <w:szCs w:val="22"/>
                </w:rPr>
                <w:t xml:space="preserve">  Kidney Disease Outcomes Quality Initiative (KDOQI).  Clinical Practice Guideline for Hemodialysis Adequacy</w:t>
              </w:r>
            </w:ins>
          </w:p>
          <w:p w14:paraId="5A1840DC" w14:textId="75BA4967" w:rsidR="002B5A43" w:rsidRPr="00652DEC" w:rsidRDefault="002B5A43" w:rsidP="002B5A43">
            <w:pPr>
              <w:autoSpaceDE w:val="0"/>
              <w:autoSpaceDN w:val="0"/>
              <w:adjustRightInd w:val="0"/>
              <w:spacing w:after="120"/>
              <w:ind w:left="360" w:hanging="360"/>
              <w:rPr>
                <w:ins w:id="23" w:author="Lisa McGonigal" w:date="2020-10-14T12:11:00Z"/>
                <w:rFonts w:asciiTheme="minorHAnsi" w:hAnsiTheme="minorHAnsi" w:cstheme="minorHAnsi"/>
                <w:bCs/>
                <w:color w:val="1F497D" w:themeColor="text2"/>
                <w:sz w:val="22"/>
                <w:szCs w:val="22"/>
              </w:rPr>
            </w:pPr>
            <w:ins w:id="24" w:author="Lisa McGonigal" w:date="2020-10-14T12:09:00Z">
              <w:r w:rsidRPr="00652DEC">
                <w:rPr>
                  <w:rFonts w:asciiTheme="minorHAnsi" w:hAnsiTheme="minorHAnsi" w:cstheme="minorHAnsi"/>
                  <w:b/>
                  <w:color w:val="1F497D" w:themeColor="text2"/>
                  <w:sz w:val="22"/>
                  <w:szCs w:val="22"/>
                </w:rPr>
                <w:t>Author</w:t>
              </w:r>
            </w:ins>
            <w:ins w:id="25" w:author="Lisa McGonigal" w:date="2020-10-12T14:11:00Z">
              <w:r w:rsidR="007E160E" w:rsidRPr="00652DEC">
                <w:rPr>
                  <w:rFonts w:asciiTheme="minorHAnsi" w:hAnsiTheme="minorHAnsi" w:cstheme="minorHAnsi"/>
                  <w:b/>
                  <w:color w:val="1F497D" w:themeColor="text2"/>
                  <w:sz w:val="22"/>
                  <w:szCs w:val="22"/>
                </w:rPr>
                <w:t>:</w:t>
              </w:r>
              <w:r w:rsidR="007E160E" w:rsidRPr="00652DEC">
                <w:rPr>
                  <w:rFonts w:asciiTheme="minorHAnsi" w:hAnsiTheme="minorHAnsi" w:cstheme="minorHAnsi"/>
                  <w:bCs/>
                  <w:color w:val="1F497D" w:themeColor="text2"/>
                  <w:sz w:val="22"/>
                  <w:szCs w:val="22"/>
                </w:rPr>
                <w:t xml:space="preserve">  </w:t>
              </w:r>
            </w:ins>
            <w:ins w:id="26" w:author="Lisa McGonigal" w:date="2020-10-14T12:10:00Z">
              <w:r w:rsidRPr="00652DEC">
                <w:rPr>
                  <w:rFonts w:asciiTheme="minorHAnsi" w:hAnsiTheme="minorHAnsi" w:cstheme="minorHAnsi"/>
                  <w:bCs/>
                  <w:color w:val="1F497D" w:themeColor="text2"/>
                  <w:sz w:val="22"/>
                  <w:szCs w:val="22"/>
                </w:rPr>
                <w:t>National Kidney Foundation</w:t>
              </w:r>
            </w:ins>
          </w:p>
          <w:p w14:paraId="63899387" w14:textId="09EC9143" w:rsidR="002B5A43" w:rsidRPr="00652DEC" w:rsidRDefault="002B5A43" w:rsidP="002B5A43">
            <w:pPr>
              <w:autoSpaceDE w:val="0"/>
              <w:autoSpaceDN w:val="0"/>
              <w:adjustRightInd w:val="0"/>
              <w:spacing w:after="120"/>
              <w:ind w:left="360" w:hanging="360"/>
              <w:rPr>
                <w:ins w:id="27" w:author="Lisa McGonigal" w:date="2020-10-14T12:10:00Z"/>
                <w:rFonts w:asciiTheme="minorHAnsi" w:hAnsiTheme="minorHAnsi" w:cstheme="minorHAnsi"/>
                <w:bCs/>
                <w:color w:val="1F497D" w:themeColor="text2"/>
                <w:sz w:val="22"/>
                <w:szCs w:val="22"/>
              </w:rPr>
            </w:pPr>
            <w:ins w:id="28" w:author="Lisa McGonigal" w:date="2020-10-14T12:11:00Z">
              <w:r w:rsidRPr="00652DEC">
                <w:rPr>
                  <w:rFonts w:asciiTheme="minorHAnsi" w:hAnsiTheme="minorHAnsi" w:cstheme="minorHAnsi"/>
                  <w:b/>
                  <w:color w:val="1F497D" w:themeColor="text2"/>
                  <w:sz w:val="22"/>
                  <w:szCs w:val="22"/>
                </w:rPr>
                <w:t>Date:</w:t>
              </w:r>
              <w:r w:rsidRPr="00652DEC">
                <w:rPr>
                  <w:rFonts w:asciiTheme="minorHAnsi" w:hAnsiTheme="minorHAnsi" w:cstheme="minorHAnsi"/>
                  <w:bCs/>
                  <w:color w:val="1F497D" w:themeColor="text2"/>
                  <w:sz w:val="22"/>
                  <w:szCs w:val="22"/>
                </w:rPr>
                <w:t xml:space="preserve">  2015</w:t>
              </w:r>
            </w:ins>
            <w:ins w:id="29" w:author="Lisa McGonigal" w:date="2020-10-14T12:10:00Z">
              <w:r w:rsidRPr="00652DEC">
                <w:rPr>
                  <w:rFonts w:asciiTheme="minorHAnsi" w:hAnsiTheme="minorHAnsi" w:cstheme="minorHAnsi"/>
                  <w:bCs/>
                  <w:color w:val="1F497D" w:themeColor="text2"/>
                  <w:sz w:val="22"/>
                  <w:szCs w:val="22"/>
                </w:rPr>
                <w:t xml:space="preserve"> </w:t>
              </w:r>
            </w:ins>
          </w:p>
          <w:p w14:paraId="53C8907B" w14:textId="38CB31C2" w:rsidR="007E160E" w:rsidRPr="00652DEC" w:rsidRDefault="002B5A43" w:rsidP="003231A9">
            <w:pPr>
              <w:autoSpaceDE w:val="0"/>
              <w:autoSpaceDN w:val="0"/>
              <w:adjustRightInd w:val="0"/>
              <w:spacing w:after="120"/>
              <w:rPr>
                <w:ins w:id="30" w:author="Lisa McGonigal" w:date="2020-10-12T14:11:00Z"/>
                <w:rFonts w:asciiTheme="minorHAnsi" w:hAnsiTheme="minorHAnsi" w:cstheme="minorHAnsi"/>
                <w:bCs/>
                <w:color w:val="1F497D" w:themeColor="text2"/>
                <w:sz w:val="22"/>
                <w:szCs w:val="22"/>
              </w:rPr>
            </w:pPr>
            <w:ins w:id="31" w:author="Lisa McGonigal" w:date="2020-10-14T12:10:00Z">
              <w:r w:rsidRPr="00652DEC">
                <w:rPr>
                  <w:rFonts w:asciiTheme="minorHAnsi" w:hAnsiTheme="minorHAnsi" w:cstheme="minorHAnsi"/>
                  <w:b/>
                  <w:color w:val="1F497D" w:themeColor="text2"/>
                  <w:sz w:val="22"/>
                  <w:szCs w:val="22"/>
                </w:rPr>
                <w:t>Citation:</w:t>
              </w:r>
              <w:r w:rsidRPr="00652DEC">
                <w:rPr>
                  <w:rFonts w:asciiTheme="minorHAnsi" w:hAnsiTheme="minorHAnsi" w:cstheme="minorHAnsi"/>
                  <w:bCs/>
                  <w:color w:val="1F497D" w:themeColor="text2"/>
                  <w:sz w:val="22"/>
                  <w:szCs w:val="22"/>
                </w:rPr>
                <w:t xml:space="preserve">  </w:t>
              </w:r>
            </w:ins>
            <w:ins w:id="32" w:author="Lisa McGonigal" w:date="2020-10-12T14:11:00Z">
              <w:r w:rsidR="007E160E" w:rsidRPr="00652DEC">
                <w:rPr>
                  <w:rFonts w:asciiTheme="minorHAnsi" w:hAnsiTheme="minorHAnsi" w:cstheme="minorHAnsi"/>
                  <w:bCs/>
                  <w:color w:val="1F497D" w:themeColor="text2"/>
                  <w:sz w:val="22"/>
                  <w:szCs w:val="22"/>
                </w:rPr>
                <w:t xml:space="preserve">National Kidney Foundation.  Kidney Disease Outcomes Quality Initiative (KDOQI).  Clinical Practice Guideline for Hemodialysis Adequacy:  2015 Update.  </w:t>
              </w:r>
              <w:r w:rsidR="007E160E" w:rsidRPr="00652DEC">
                <w:rPr>
                  <w:rFonts w:asciiTheme="minorHAnsi" w:hAnsiTheme="minorHAnsi" w:cstheme="minorHAnsi"/>
                  <w:bCs/>
                  <w:i/>
                  <w:iCs/>
                  <w:color w:val="1F497D" w:themeColor="text2"/>
                  <w:sz w:val="22"/>
                  <w:szCs w:val="22"/>
                </w:rPr>
                <w:t>Am</w:t>
              </w:r>
              <w:r w:rsidR="007E160E" w:rsidRPr="00652DEC">
                <w:rPr>
                  <w:rFonts w:asciiTheme="minorHAnsi" w:hAnsiTheme="minorHAnsi" w:cstheme="minorHAnsi"/>
                  <w:bCs/>
                  <w:i/>
                  <w:color w:val="1F497D" w:themeColor="text2"/>
                  <w:sz w:val="22"/>
                  <w:szCs w:val="22"/>
                </w:rPr>
                <w:t xml:space="preserve"> J Kidney Dis.</w:t>
              </w:r>
              <w:r w:rsidR="007E160E" w:rsidRPr="00652DEC">
                <w:rPr>
                  <w:rFonts w:asciiTheme="minorHAnsi" w:hAnsiTheme="minorHAnsi" w:cstheme="minorHAnsi"/>
                  <w:bCs/>
                  <w:color w:val="1F497D" w:themeColor="text2"/>
                  <w:sz w:val="22"/>
                  <w:szCs w:val="22"/>
                </w:rPr>
                <w:t xml:space="preserve">  2015;66(5):884-930.</w:t>
              </w:r>
            </w:ins>
          </w:p>
          <w:p w14:paraId="505B9779" w14:textId="73885B84" w:rsidR="007E160E" w:rsidRPr="00652DEC" w:rsidRDefault="007E160E" w:rsidP="002B5A43">
            <w:pPr>
              <w:spacing w:after="120"/>
              <w:rPr>
                <w:ins w:id="33" w:author="Lisa McGonigal" w:date="2020-10-12T14:11:00Z"/>
                <w:rFonts w:asciiTheme="minorHAnsi" w:hAnsiTheme="minorHAnsi" w:cstheme="minorHAnsi"/>
                <w:bCs/>
                <w:color w:val="1F497D" w:themeColor="text2"/>
                <w:sz w:val="22"/>
                <w:szCs w:val="22"/>
              </w:rPr>
            </w:pPr>
            <w:ins w:id="34" w:author="Lisa McGonigal" w:date="2020-10-12T14:11:00Z">
              <w:r w:rsidRPr="00652DEC">
                <w:rPr>
                  <w:rFonts w:asciiTheme="minorHAnsi" w:hAnsiTheme="minorHAnsi" w:cstheme="minorHAnsi"/>
                  <w:b/>
                  <w:color w:val="1F497D" w:themeColor="text2"/>
                  <w:sz w:val="22"/>
                  <w:szCs w:val="22"/>
                </w:rPr>
                <w:lastRenderedPageBreak/>
                <w:t xml:space="preserve">Relevant </w:t>
              </w:r>
            </w:ins>
            <w:ins w:id="35" w:author="Lisa McGonigal" w:date="2020-10-14T12:13:00Z">
              <w:r w:rsidR="002B5A43" w:rsidRPr="00652DEC">
                <w:rPr>
                  <w:rFonts w:asciiTheme="minorHAnsi" w:hAnsiTheme="minorHAnsi" w:cstheme="minorHAnsi"/>
                  <w:b/>
                  <w:color w:val="1F497D" w:themeColor="text2"/>
                  <w:sz w:val="22"/>
                  <w:szCs w:val="22"/>
                </w:rPr>
                <w:t>P</w:t>
              </w:r>
            </w:ins>
            <w:ins w:id="36" w:author="Lisa McGonigal" w:date="2020-10-12T14:11:00Z">
              <w:r w:rsidRPr="00652DEC">
                <w:rPr>
                  <w:rFonts w:asciiTheme="minorHAnsi" w:hAnsiTheme="minorHAnsi" w:cstheme="minorHAnsi"/>
                  <w:b/>
                  <w:color w:val="1F497D" w:themeColor="text2"/>
                  <w:sz w:val="22"/>
                  <w:szCs w:val="22"/>
                </w:rPr>
                <w:t>ages:</w:t>
              </w:r>
              <w:r w:rsidRPr="00652DEC">
                <w:rPr>
                  <w:rFonts w:asciiTheme="minorHAnsi" w:hAnsiTheme="minorHAnsi" w:cstheme="minorHAnsi"/>
                  <w:bCs/>
                  <w:color w:val="1F497D" w:themeColor="text2"/>
                  <w:sz w:val="22"/>
                  <w:szCs w:val="22"/>
                </w:rPr>
                <w:t xml:space="preserve">  913-916.</w:t>
              </w:r>
            </w:ins>
          </w:p>
          <w:p w14:paraId="22AED820" w14:textId="1A6479B3" w:rsidR="00AA68E9" w:rsidRPr="00652DEC" w:rsidRDefault="007E160E" w:rsidP="002B5A43">
            <w:pPr>
              <w:rPr>
                <w:ins w:id="37" w:author="Lisa McGonigal" w:date="2020-10-12T14:11:00Z"/>
                <w:rFonts w:asciiTheme="minorHAnsi" w:hAnsiTheme="minorHAnsi" w:cstheme="minorHAnsi"/>
                <w:bCs/>
                <w:color w:val="1F497D" w:themeColor="text2"/>
                <w:sz w:val="22"/>
                <w:szCs w:val="22"/>
              </w:rPr>
            </w:pPr>
            <w:ins w:id="38" w:author="Lisa McGonigal" w:date="2020-10-12T14:11:00Z">
              <w:r w:rsidRPr="00652DEC">
                <w:rPr>
                  <w:rFonts w:asciiTheme="minorHAnsi" w:hAnsiTheme="minorHAnsi" w:cstheme="minorHAnsi"/>
                  <w:b/>
                  <w:color w:val="1F497D" w:themeColor="text2"/>
                  <w:sz w:val="22"/>
                  <w:szCs w:val="22"/>
                </w:rPr>
                <w:t>URL:</w:t>
              </w:r>
            </w:ins>
            <w:ins w:id="39" w:author="Lisa McGonigal" w:date="2020-10-14T12:13:00Z">
              <w:r w:rsidR="002B5A43" w:rsidRPr="00652DEC">
                <w:rPr>
                  <w:rFonts w:asciiTheme="minorHAnsi" w:hAnsiTheme="minorHAnsi" w:cstheme="minorHAnsi"/>
                  <w:bCs/>
                  <w:color w:val="1F497D" w:themeColor="text2"/>
                  <w:sz w:val="22"/>
                  <w:szCs w:val="22"/>
                </w:rPr>
                <w:t xml:space="preserve"> </w:t>
              </w:r>
            </w:ins>
            <w:ins w:id="40" w:author="Lisa McGonigal" w:date="2020-10-12T14:11:00Z">
              <w:r w:rsidRPr="00652DEC">
                <w:rPr>
                  <w:rFonts w:asciiTheme="minorHAnsi" w:hAnsiTheme="minorHAnsi" w:cstheme="minorHAnsi"/>
                  <w:bCs/>
                  <w:color w:val="1F497D" w:themeColor="text2"/>
                  <w:sz w:val="22"/>
                  <w:szCs w:val="22"/>
                </w:rPr>
                <w:t xml:space="preserve"> </w:t>
              </w:r>
              <w:r w:rsidRPr="00652DEC">
                <w:rPr>
                  <w:rFonts w:asciiTheme="minorHAnsi" w:hAnsiTheme="minorHAnsi" w:cstheme="minorHAnsi"/>
                  <w:bCs/>
                  <w:color w:val="1F497D" w:themeColor="text2"/>
                  <w:sz w:val="22"/>
                  <w:szCs w:val="22"/>
                </w:rPr>
                <w:fldChar w:fldCharType="begin"/>
              </w:r>
              <w:r w:rsidRPr="00652DEC">
                <w:rPr>
                  <w:rFonts w:asciiTheme="minorHAnsi" w:hAnsiTheme="minorHAnsi" w:cstheme="minorHAnsi"/>
                  <w:bCs/>
                  <w:color w:val="1F497D" w:themeColor="text2"/>
                  <w:sz w:val="22"/>
                  <w:szCs w:val="22"/>
                </w:rPr>
                <w:instrText xml:space="preserve"> HYPERLINK "https://www.ajkd.org/action/showPdf?pii=S0272-6386%2815%2901019-7" </w:instrText>
              </w:r>
              <w:r w:rsidRPr="00652DEC">
                <w:rPr>
                  <w:rFonts w:asciiTheme="minorHAnsi" w:hAnsiTheme="minorHAnsi" w:cstheme="minorHAnsi"/>
                  <w:bCs/>
                  <w:color w:val="1F497D" w:themeColor="text2"/>
                  <w:sz w:val="22"/>
                  <w:szCs w:val="22"/>
                </w:rPr>
                <w:fldChar w:fldCharType="separate"/>
              </w:r>
              <w:r w:rsidRPr="00652DEC">
                <w:rPr>
                  <w:rStyle w:val="Hyperlink"/>
                  <w:rFonts w:asciiTheme="minorHAnsi" w:hAnsiTheme="minorHAnsi" w:cstheme="minorHAnsi"/>
                  <w:bCs/>
                  <w:color w:val="1F497D" w:themeColor="text2"/>
                  <w:sz w:val="22"/>
                  <w:szCs w:val="22"/>
                </w:rPr>
                <w:t>https://www.ajkd.org/action/showPdf?pii=S0272-6386%2815%2901019-7</w:t>
              </w:r>
              <w:r w:rsidRPr="00652DEC">
                <w:rPr>
                  <w:rFonts w:asciiTheme="minorHAnsi" w:hAnsiTheme="minorHAnsi" w:cstheme="minorHAnsi"/>
                  <w:bCs/>
                  <w:color w:val="1F497D" w:themeColor="text2"/>
                  <w:sz w:val="22"/>
                  <w:szCs w:val="22"/>
                </w:rPr>
                <w:fldChar w:fldCharType="end"/>
              </w:r>
            </w:ins>
          </w:p>
          <w:p w14:paraId="4F02BB6E" w14:textId="77777777" w:rsidR="007E160E" w:rsidRPr="00652DEC" w:rsidRDefault="007E160E" w:rsidP="007E160E">
            <w:pPr>
              <w:rPr>
                <w:ins w:id="41" w:author="Lisa McGonigal" w:date="2020-10-12T14:11:00Z"/>
                <w:rFonts w:asciiTheme="minorHAnsi" w:hAnsiTheme="minorHAnsi" w:cstheme="minorHAnsi"/>
                <w:bCs/>
                <w:color w:val="1F497D" w:themeColor="text2"/>
                <w:sz w:val="22"/>
                <w:szCs w:val="22"/>
              </w:rPr>
            </w:pPr>
          </w:p>
          <w:p w14:paraId="2A291AD8" w14:textId="29D4CAC0" w:rsidR="007E160E" w:rsidRPr="00AA68E9" w:rsidRDefault="007E160E" w:rsidP="007E160E">
            <w:pPr>
              <w:rPr>
                <w:b/>
                <w:color w:val="4F81BD" w:themeColor="accent1"/>
              </w:rPr>
            </w:pPr>
            <w:ins w:id="42" w:author="Lisa McGonigal" w:date="2020-10-12T14:11:00Z">
              <w:r w:rsidRPr="00652DEC">
                <w:rPr>
                  <w:rFonts w:asciiTheme="minorHAnsi" w:hAnsiTheme="minorHAnsi" w:cstheme="minorHAnsi"/>
                  <w:b/>
                  <w:color w:val="1F497D" w:themeColor="text2"/>
                  <w:sz w:val="22"/>
                  <w:szCs w:val="22"/>
                </w:rPr>
                <w:t>NOTE:</w:t>
              </w:r>
              <w:r w:rsidRPr="00652DEC">
                <w:rPr>
                  <w:rFonts w:asciiTheme="minorHAnsi" w:hAnsiTheme="minorHAnsi" w:cstheme="minorHAnsi"/>
                  <w:bCs/>
                  <w:color w:val="1F497D" w:themeColor="text2"/>
                  <w:sz w:val="22"/>
                  <w:szCs w:val="22"/>
                </w:rPr>
                <w:t xml:space="preserve">  </w:t>
              </w:r>
            </w:ins>
            <w:ins w:id="43" w:author="Lisa McGonigal" w:date="2020-10-12T14:12:00Z">
              <w:r w:rsidRPr="00652DEC">
                <w:rPr>
                  <w:rFonts w:asciiTheme="minorHAnsi" w:hAnsiTheme="minorHAnsi" w:cstheme="minorHAnsi"/>
                  <w:bCs/>
                  <w:color w:val="1F497D" w:themeColor="text2"/>
                  <w:sz w:val="22"/>
                  <w:szCs w:val="22"/>
                </w:rPr>
                <w:t>The relevant KDOQI Guidelines have been updated since the measure was endorsed in 2015</w:t>
              </w:r>
            </w:ins>
            <w:ins w:id="44" w:author="Lisa McGonigal" w:date="2020-10-12T14:14:00Z">
              <w:r w:rsidRPr="00652DEC">
                <w:rPr>
                  <w:rFonts w:asciiTheme="minorHAnsi" w:hAnsiTheme="minorHAnsi" w:cstheme="minorHAnsi"/>
                  <w:bCs/>
                  <w:color w:val="1F497D" w:themeColor="text2"/>
                  <w:sz w:val="22"/>
                  <w:szCs w:val="22"/>
                </w:rPr>
                <w:t>.  T</w:t>
              </w:r>
            </w:ins>
            <w:ins w:id="45" w:author="Lisa McGonigal" w:date="2020-10-12T14:12:00Z">
              <w:r w:rsidRPr="00652DEC">
                <w:rPr>
                  <w:rFonts w:asciiTheme="minorHAnsi" w:hAnsiTheme="minorHAnsi" w:cstheme="minorHAnsi"/>
                  <w:bCs/>
                  <w:color w:val="1F497D" w:themeColor="text2"/>
                  <w:sz w:val="22"/>
                  <w:szCs w:val="22"/>
                </w:rPr>
                <w:t>his endorsement maintena</w:t>
              </w:r>
            </w:ins>
            <w:ins w:id="46" w:author="Lisa McGonigal" w:date="2020-10-12T14:13:00Z">
              <w:r w:rsidRPr="00652DEC">
                <w:rPr>
                  <w:rFonts w:asciiTheme="minorHAnsi" w:hAnsiTheme="minorHAnsi" w:cstheme="minorHAnsi"/>
                  <w:bCs/>
                  <w:color w:val="1F497D" w:themeColor="text2"/>
                  <w:sz w:val="22"/>
                  <w:szCs w:val="22"/>
                </w:rPr>
                <w:t>nce submission cites the</w:t>
              </w:r>
            </w:ins>
            <w:ins w:id="47" w:author="Lisa McGonigal" w:date="2020-10-12T14:14:00Z">
              <w:r w:rsidRPr="00652DEC">
                <w:rPr>
                  <w:rFonts w:asciiTheme="minorHAnsi" w:hAnsiTheme="minorHAnsi" w:cstheme="minorHAnsi"/>
                  <w:bCs/>
                  <w:color w:val="1F497D" w:themeColor="text2"/>
                  <w:sz w:val="22"/>
                  <w:szCs w:val="22"/>
                </w:rPr>
                <w:t>se</w:t>
              </w:r>
            </w:ins>
            <w:ins w:id="48" w:author="Lisa McGonigal" w:date="2020-10-12T14:13:00Z">
              <w:r w:rsidRPr="00652DEC">
                <w:rPr>
                  <w:rFonts w:asciiTheme="minorHAnsi" w:hAnsiTheme="minorHAnsi" w:cstheme="minorHAnsi"/>
                  <w:bCs/>
                  <w:color w:val="1F497D" w:themeColor="text2"/>
                  <w:sz w:val="22"/>
                  <w:szCs w:val="22"/>
                </w:rPr>
                <w:t xml:space="preserve"> most recent recommendations</w:t>
              </w:r>
            </w:ins>
            <w:ins w:id="49" w:author="Lisa McGonigal" w:date="2020-10-12T14:14:00Z">
              <w:r w:rsidRPr="00652DEC">
                <w:rPr>
                  <w:rFonts w:asciiTheme="minorHAnsi" w:hAnsiTheme="minorHAnsi" w:cstheme="minorHAnsi"/>
                  <w:bCs/>
                  <w:color w:val="1F497D" w:themeColor="text2"/>
                  <w:sz w:val="22"/>
                  <w:szCs w:val="22"/>
                </w:rPr>
                <w:t>; the original submission relied on the 2006 Guidelines.</w:t>
              </w:r>
            </w:ins>
          </w:p>
        </w:tc>
      </w:tr>
      <w:tr w:rsidR="005A443D" w14:paraId="084607EC" w14:textId="77777777" w:rsidTr="00AE6980">
        <w:tc>
          <w:tcPr>
            <w:tcW w:w="2875" w:type="dxa"/>
          </w:tcPr>
          <w:p w14:paraId="0792BE4A" w14:textId="77777777" w:rsidR="005A443D" w:rsidRDefault="005A443D" w:rsidP="004A6CD6">
            <w:r>
              <w:lastRenderedPageBreak/>
              <w:t>Quote the guideline or recommendation verbatim about the process, structure or intermediate outcome being measured. If not a guideline, summarize the conclusions from the SR.</w:t>
            </w:r>
          </w:p>
        </w:tc>
        <w:tc>
          <w:tcPr>
            <w:tcW w:w="6323" w:type="dxa"/>
          </w:tcPr>
          <w:p w14:paraId="28169B19" w14:textId="1A28B682" w:rsidR="00E426B0" w:rsidRPr="00652DEC" w:rsidRDefault="00E426B0" w:rsidP="002B5A43">
            <w:pPr>
              <w:pStyle w:val="NormalWeb"/>
              <w:spacing w:before="0" w:beforeAutospacing="0" w:after="120" w:afterAutospacing="0"/>
              <w:rPr>
                <w:ins w:id="50" w:author="Lisa McGonigal" w:date="2020-10-12T14:32:00Z"/>
                <w:rFonts w:asciiTheme="minorHAnsi" w:hAnsiTheme="minorHAnsi" w:cstheme="minorHAnsi"/>
                <w:b/>
                <w:bCs/>
                <w:color w:val="1F497D" w:themeColor="text2"/>
                <w:sz w:val="22"/>
                <w:szCs w:val="22"/>
              </w:rPr>
            </w:pPr>
            <w:ins w:id="51" w:author="Lisa McGonigal" w:date="2020-10-12T14:32:00Z">
              <w:r w:rsidRPr="00652DEC">
                <w:rPr>
                  <w:rFonts w:asciiTheme="minorHAnsi" w:hAnsiTheme="minorHAnsi" w:cstheme="minorHAnsi"/>
                  <w:b/>
                  <w:bCs/>
                  <w:color w:val="1F497D" w:themeColor="text2"/>
                  <w:sz w:val="22"/>
                  <w:szCs w:val="22"/>
                </w:rPr>
                <w:t>Guideline 4:  Volume and Blood Pressure Control:</w:t>
              </w:r>
            </w:ins>
            <w:ins w:id="52" w:author="Lisa McGonigal" w:date="2020-10-14T12:13:00Z">
              <w:r w:rsidR="002B5A43" w:rsidRPr="00652DEC">
                <w:rPr>
                  <w:rFonts w:asciiTheme="minorHAnsi" w:hAnsiTheme="minorHAnsi" w:cstheme="minorHAnsi"/>
                  <w:b/>
                  <w:bCs/>
                  <w:color w:val="1F497D" w:themeColor="text2"/>
                  <w:sz w:val="22"/>
                  <w:szCs w:val="22"/>
                </w:rPr>
                <w:t xml:space="preserve"> </w:t>
              </w:r>
            </w:ins>
            <w:ins w:id="53" w:author="Lisa McGonigal" w:date="2020-10-12T14:32:00Z">
              <w:r w:rsidRPr="00652DEC">
                <w:rPr>
                  <w:rFonts w:asciiTheme="minorHAnsi" w:hAnsiTheme="minorHAnsi" w:cstheme="minorHAnsi"/>
                  <w:b/>
                  <w:bCs/>
                  <w:color w:val="1F497D" w:themeColor="text2"/>
                  <w:sz w:val="22"/>
                  <w:szCs w:val="22"/>
                </w:rPr>
                <w:t xml:space="preserve"> Treatment Time and Ultrafiltration Rate </w:t>
              </w:r>
            </w:ins>
          </w:p>
          <w:p w14:paraId="0648C66F" w14:textId="77777777" w:rsidR="00E426B0" w:rsidRPr="00652DEC" w:rsidRDefault="00E426B0" w:rsidP="00E426B0">
            <w:pPr>
              <w:pStyle w:val="NormalWeb"/>
              <w:spacing w:before="0" w:beforeAutospacing="0" w:after="0" w:afterAutospacing="0"/>
              <w:rPr>
                <w:ins w:id="54" w:author="Lisa McGonigal" w:date="2020-10-12T14:32:00Z"/>
                <w:rFonts w:asciiTheme="minorHAnsi" w:hAnsiTheme="minorHAnsi" w:cstheme="minorHAnsi"/>
                <w:b/>
                <w:bCs/>
                <w:color w:val="1F497D" w:themeColor="text2"/>
                <w:sz w:val="22"/>
                <w:szCs w:val="22"/>
              </w:rPr>
            </w:pPr>
            <w:ins w:id="55" w:author="Lisa McGonigal" w:date="2020-10-12T14:32:00Z">
              <w:r w:rsidRPr="00652DEC">
                <w:rPr>
                  <w:rFonts w:asciiTheme="minorHAnsi" w:hAnsiTheme="minorHAnsi" w:cstheme="minorHAnsi"/>
                  <w:b/>
                  <w:bCs/>
                  <w:color w:val="1F497D" w:themeColor="text2"/>
                  <w:sz w:val="22"/>
                  <w:szCs w:val="22"/>
                </w:rPr>
                <w:t xml:space="preserve">4.1 </w:t>
              </w:r>
              <w:r w:rsidRPr="00652DEC">
                <w:rPr>
                  <w:rFonts w:asciiTheme="minorHAnsi" w:hAnsiTheme="minorHAnsi" w:cstheme="minorHAnsi"/>
                  <w:color w:val="1F497D" w:themeColor="text2"/>
                  <w:sz w:val="22"/>
                  <w:szCs w:val="22"/>
                </w:rPr>
                <w:t>We recommend that patients with low residual kidney function (&lt;2 mL/min) undergoing thrice weekly hemodialysis be prescribed a bare minimum of 3 hours per session.  (1D)</w:t>
              </w:r>
              <w:r w:rsidRPr="00652DEC">
                <w:rPr>
                  <w:rFonts w:asciiTheme="minorHAnsi" w:hAnsiTheme="minorHAnsi" w:cstheme="minorHAnsi"/>
                  <w:b/>
                  <w:bCs/>
                  <w:color w:val="1F497D" w:themeColor="text2"/>
                  <w:sz w:val="22"/>
                  <w:szCs w:val="22"/>
                </w:rPr>
                <w:t xml:space="preserve"> </w:t>
              </w:r>
            </w:ins>
          </w:p>
          <w:p w14:paraId="306CFC0C" w14:textId="648A1E8D" w:rsidR="00E426B0" w:rsidRPr="00652DEC" w:rsidRDefault="00E426B0" w:rsidP="002B5A43">
            <w:pPr>
              <w:pStyle w:val="NormalWeb"/>
              <w:numPr>
                <w:ilvl w:val="0"/>
                <w:numId w:val="18"/>
              </w:numPr>
              <w:spacing w:before="0" w:beforeAutospacing="0" w:after="120" w:afterAutospacing="0"/>
              <w:rPr>
                <w:ins w:id="56" w:author="Lisa McGonigal" w:date="2020-10-12T14:32:00Z"/>
                <w:rFonts w:asciiTheme="minorHAnsi" w:hAnsiTheme="minorHAnsi" w:cstheme="minorHAnsi"/>
                <w:b/>
                <w:bCs/>
                <w:color w:val="1F497D" w:themeColor="text2"/>
                <w:sz w:val="22"/>
                <w:szCs w:val="22"/>
              </w:rPr>
            </w:pPr>
            <w:ins w:id="57" w:author="Lisa McGonigal" w:date="2020-10-12T14:32:00Z">
              <w:r w:rsidRPr="00652DEC">
                <w:rPr>
                  <w:rFonts w:asciiTheme="minorHAnsi" w:hAnsiTheme="minorHAnsi" w:cstheme="minorHAnsi"/>
                  <w:b/>
                  <w:bCs/>
                  <w:color w:val="1F497D" w:themeColor="text2"/>
                  <w:sz w:val="22"/>
                  <w:szCs w:val="22"/>
                </w:rPr>
                <w:t xml:space="preserve">4.1.1 </w:t>
              </w:r>
              <w:r w:rsidRPr="00652DEC">
                <w:rPr>
                  <w:rFonts w:asciiTheme="minorHAnsi" w:hAnsiTheme="minorHAnsi" w:cstheme="minorHAnsi"/>
                  <w:color w:val="1F497D" w:themeColor="text2"/>
                  <w:sz w:val="22"/>
                  <w:szCs w:val="22"/>
                </w:rPr>
                <w:t>Consider additional hemodialysis sessions or longer hemodialysis treatment times for patients with large weight gains, high ultrafiltration rates, poorly controlled blood pressure, difficulty achieving dry weight, or poor metabolic control (such as hyperphosphatemia, metabolic acidosis, and/or hyperkalemia).  (Not Graded)</w:t>
              </w:r>
              <w:r w:rsidRPr="00652DEC">
                <w:rPr>
                  <w:rFonts w:asciiTheme="minorHAnsi" w:hAnsiTheme="minorHAnsi" w:cstheme="minorHAnsi"/>
                  <w:b/>
                  <w:bCs/>
                  <w:color w:val="1F497D" w:themeColor="text2"/>
                  <w:sz w:val="22"/>
                  <w:szCs w:val="22"/>
                </w:rPr>
                <w:t xml:space="preserve"> </w:t>
              </w:r>
            </w:ins>
          </w:p>
          <w:p w14:paraId="600E1892" w14:textId="062EF491" w:rsidR="00E426B0" w:rsidRPr="00652DEC" w:rsidRDefault="00E426B0" w:rsidP="00E426B0">
            <w:pPr>
              <w:pStyle w:val="NormalWeb"/>
              <w:spacing w:before="0" w:beforeAutospacing="0" w:after="0" w:afterAutospacing="0"/>
              <w:rPr>
                <w:ins w:id="58" w:author="Lisa McGonigal" w:date="2020-10-12T14:32:00Z"/>
                <w:rFonts w:asciiTheme="minorHAnsi" w:hAnsiTheme="minorHAnsi" w:cstheme="minorHAnsi"/>
                <w:b/>
                <w:bCs/>
                <w:color w:val="1F497D" w:themeColor="text2"/>
                <w:sz w:val="22"/>
                <w:szCs w:val="22"/>
              </w:rPr>
            </w:pPr>
            <w:ins w:id="59" w:author="Lisa McGonigal" w:date="2020-10-12T14:32:00Z">
              <w:r w:rsidRPr="00652DEC">
                <w:rPr>
                  <w:rFonts w:asciiTheme="minorHAnsi" w:hAnsiTheme="minorHAnsi" w:cstheme="minorHAnsi"/>
                  <w:b/>
                  <w:bCs/>
                  <w:color w:val="1F497D" w:themeColor="text2"/>
                  <w:sz w:val="22"/>
                  <w:szCs w:val="22"/>
                </w:rPr>
                <w:t>4.2  </w:t>
              </w:r>
              <w:r w:rsidRPr="00652DEC">
                <w:rPr>
                  <w:rFonts w:asciiTheme="minorHAnsi" w:hAnsiTheme="minorHAnsi" w:cstheme="minorHAnsi"/>
                  <w:color w:val="1F497D" w:themeColor="text2"/>
                  <w:sz w:val="22"/>
                  <w:szCs w:val="22"/>
                </w:rPr>
                <w:t>We recommend both reducing dietary sodium intake as well as adequate sodium/water removal with hemodialysis to manage hypertension, hypervolemia, and left ventricular hypertrophy.  (1B)</w:t>
              </w:r>
            </w:ins>
          </w:p>
          <w:p w14:paraId="239AE4BE" w14:textId="17D18C6E" w:rsidR="005A443D" w:rsidRPr="00652DEC" w:rsidRDefault="00E426B0">
            <w:pPr>
              <w:pStyle w:val="NormalWeb"/>
              <w:numPr>
                <w:ilvl w:val="0"/>
                <w:numId w:val="18"/>
              </w:numPr>
              <w:spacing w:before="0" w:beforeAutospacing="0" w:after="0" w:afterAutospacing="0"/>
              <w:rPr>
                <w:rFonts w:asciiTheme="minorHAnsi" w:hAnsiTheme="minorHAnsi" w:cstheme="minorHAnsi"/>
                <w:b/>
                <w:bCs/>
                <w:color w:val="1F497D" w:themeColor="text2"/>
                <w:sz w:val="22"/>
                <w:szCs w:val="22"/>
              </w:rPr>
              <w:pPrChange w:id="60" w:author="Lisa McGonigal" w:date="2020-10-12T14:32:00Z">
                <w:pPr>
                  <w:pStyle w:val="NormalWeb"/>
                  <w:spacing w:before="0" w:beforeAutospacing="0" w:after="0" w:afterAutospacing="0"/>
                </w:pPr>
              </w:pPrChange>
            </w:pPr>
            <w:ins w:id="61" w:author="Lisa McGonigal" w:date="2020-10-12T14:32:00Z">
              <w:r w:rsidRPr="00652DEC">
                <w:rPr>
                  <w:rFonts w:asciiTheme="minorHAnsi" w:hAnsiTheme="minorHAnsi" w:cstheme="minorHAnsi"/>
                  <w:b/>
                  <w:bCs/>
                  <w:color w:val="1F497D" w:themeColor="text2"/>
                  <w:sz w:val="22"/>
                  <w:szCs w:val="22"/>
                </w:rPr>
                <w:t xml:space="preserve">4.2.1  </w:t>
              </w:r>
              <w:r w:rsidRPr="00652DEC">
                <w:rPr>
                  <w:rFonts w:asciiTheme="minorHAnsi" w:hAnsiTheme="minorHAnsi" w:cstheme="minorHAnsi"/>
                  <w:color w:val="1F497D" w:themeColor="text2"/>
                  <w:sz w:val="22"/>
                  <w:szCs w:val="22"/>
                </w:rPr>
                <w:t>Prescribe an ultrafiltration rate for each hemodialysis session that allows for an optimal balance among achieving euvolemia, adequate blood pressure control and solute clearance, while minimizing hemodynamic instability and intradialytic symptoms.  (Not Graded)</w:t>
              </w:r>
              <w:r w:rsidRPr="00652DEC">
                <w:rPr>
                  <w:rFonts w:asciiTheme="minorHAnsi" w:hAnsiTheme="minorHAnsi" w:cstheme="minorHAnsi"/>
                  <w:b/>
                  <w:bCs/>
                  <w:color w:val="1F497D" w:themeColor="text2"/>
                  <w:sz w:val="22"/>
                  <w:szCs w:val="22"/>
                </w:rPr>
                <w:t xml:space="preserve"> </w:t>
              </w:r>
            </w:ins>
          </w:p>
        </w:tc>
      </w:tr>
      <w:tr w:rsidR="005A443D" w14:paraId="5FF2422D" w14:textId="77777777" w:rsidTr="00AE6980">
        <w:tc>
          <w:tcPr>
            <w:tcW w:w="2875" w:type="dxa"/>
          </w:tcPr>
          <w:p w14:paraId="01AA935F" w14:textId="77777777" w:rsidR="005A443D" w:rsidRDefault="005A443D" w:rsidP="004A6CD6">
            <w:r>
              <w:t xml:space="preserve">Grade assigned to the </w:t>
            </w:r>
            <w:r w:rsidRPr="004E7215">
              <w:rPr>
                <w:b/>
              </w:rPr>
              <w:t>evidence</w:t>
            </w:r>
            <w:r>
              <w:t xml:space="preserve"> associated with the recommendation with the definition of the grade</w:t>
            </w:r>
          </w:p>
        </w:tc>
        <w:tc>
          <w:tcPr>
            <w:tcW w:w="6323" w:type="dxa"/>
          </w:tcPr>
          <w:p w14:paraId="5E44CBE2" w14:textId="77777777" w:rsidR="00E426B0" w:rsidRPr="00652DEC" w:rsidRDefault="00E426B0" w:rsidP="002B5A43">
            <w:pPr>
              <w:pStyle w:val="NormalWeb"/>
              <w:spacing w:before="0" w:beforeAutospacing="0" w:after="120" w:afterAutospacing="0"/>
              <w:rPr>
                <w:ins w:id="62" w:author="Lisa McGonigal" w:date="2020-10-12T14:33:00Z"/>
                <w:rFonts w:asciiTheme="minorHAnsi" w:hAnsiTheme="minorHAnsi" w:cstheme="minorHAnsi"/>
                <w:color w:val="1F497D" w:themeColor="text2"/>
                <w:sz w:val="22"/>
                <w:szCs w:val="22"/>
              </w:rPr>
            </w:pPr>
            <w:ins w:id="63" w:author="Lisa McGonigal" w:date="2020-10-12T14:33:00Z">
              <w:r w:rsidRPr="00652DEC">
                <w:rPr>
                  <w:rFonts w:asciiTheme="minorHAnsi" w:hAnsiTheme="minorHAnsi" w:cstheme="minorHAnsi"/>
                  <w:color w:val="1F497D" w:themeColor="text2"/>
                  <w:sz w:val="22"/>
                  <w:szCs w:val="22"/>
                </w:rPr>
                <w:t xml:space="preserve">Appraisal of the quality of the evidence and the strength of recommendations followed the Grading of Recommendation Assessment, Development, and Evaluation (GRADE) approach.  </w:t>
              </w:r>
            </w:ins>
          </w:p>
          <w:p w14:paraId="104E8C86" w14:textId="3E1FD285" w:rsidR="00E426B0" w:rsidRPr="00652DEC" w:rsidRDefault="00E426B0" w:rsidP="00E426B0">
            <w:pPr>
              <w:pStyle w:val="NormalWeb"/>
              <w:spacing w:before="0" w:beforeAutospacing="0" w:after="0" w:afterAutospacing="0"/>
              <w:rPr>
                <w:ins w:id="64" w:author="Lisa McGonigal" w:date="2020-10-12T14:33:00Z"/>
                <w:rFonts w:asciiTheme="minorHAnsi" w:hAnsiTheme="minorHAnsi" w:cstheme="minorHAnsi"/>
                <w:b/>
                <w:bCs/>
                <w:color w:val="1F497D" w:themeColor="text2"/>
                <w:sz w:val="22"/>
                <w:szCs w:val="22"/>
              </w:rPr>
            </w:pPr>
            <w:ins w:id="65" w:author="Lisa McGonigal" w:date="2020-10-12T14:33:00Z">
              <w:r w:rsidRPr="00652DEC">
                <w:rPr>
                  <w:rFonts w:asciiTheme="minorHAnsi" w:hAnsiTheme="minorHAnsi" w:cstheme="minorHAnsi"/>
                  <w:b/>
                  <w:bCs/>
                  <w:color w:val="1F497D" w:themeColor="text2"/>
                  <w:sz w:val="22"/>
                  <w:szCs w:val="22"/>
                </w:rPr>
                <w:t xml:space="preserve">Recommendation 4.1 Evidence Grade: </w:t>
              </w:r>
            </w:ins>
            <w:ins w:id="66" w:author="Lisa McGonigal" w:date="2020-10-14T12:18:00Z">
              <w:r w:rsidR="002B5A43" w:rsidRPr="00652DEC">
                <w:rPr>
                  <w:rFonts w:asciiTheme="minorHAnsi" w:hAnsiTheme="minorHAnsi" w:cstheme="minorHAnsi"/>
                  <w:b/>
                  <w:bCs/>
                  <w:color w:val="1F497D" w:themeColor="text2"/>
                  <w:sz w:val="22"/>
                  <w:szCs w:val="22"/>
                </w:rPr>
                <w:t xml:space="preserve"> </w:t>
              </w:r>
            </w:ins>
            <w:ins w:id="67" w:author="Lisa McGonigal" w:date="2020-10-12T14:33:00Z">
              <w:r w:rsidRPr="00652DEC">
                <w:rPr>
                  <w:rFonts w:asciiTheme="minorHAnsi" w:hAnsiTheme="minorHAnsi" w:cstheme="minorHAnsi"/>
                  <w:b/>
                  <w:bCs/>
                  <w:color w:val="1F497D" w:themeColor="text2"/>
                  <w:sz w:val="22"/>
                  <w:szCs w:val="22"/>
                </w:rPr>
                <w:t>D</w:t>
              </w:r>
            </w:ins>
          </w:p>
          <w:p w14:paraId="1345FD9C" w14:textId="50911F9D" w:rsidR="00E426B0" w:rsidRPr="00652DEC" w:rsidRDefault="00E426B0" w:rsidP="002B5A43">
            <w:pPr>
              <w:pStyle w:val="NormalWeb"/>
              <w:numPr>
                <w:ilvl w:val="0"/>
                <w:numId w:val="14"/>
              </w:numPr>
              <w:spacing w:before="0" w:beforeAutospacing="0" w:after="120" w:afterAutospacing="0"/>
              <w:rPr>
                <w:ins w:id="68" w:author="Lisa McGonigal" w:date="2020-10-12T14:33:00Z"/>
                <w:rFonts w:asciiTheme="minorHAnsi" w:hAnsiTheme="minorHAnsi" w:cstheme="minorHAnsi"/>
                <w:color w:val="1F497D" w:themeColor="text2"/>
                <w:sz w:val="22"/>
                <w:szCs w:val="22"/>
              </w:rPr>
            </w:pPr>
            <w:ins w:id="69" w:author="Lisa McGonigal" w:date="2020-10-12T14:33:00Z">
              <w:r w:rsidRPr="00652DEC">
                <w:rPr>
                  <w:rFonts w:asciiTheme="minorHAnsi" w:hAnsiTheme="minorHAnsi" w:cstheme="minorHAnsi"/>
                  <w:color w:val="1F497D" w:themeColor="text2"/>
                  <w:sz w:val="22"/>
                  <w:szCs w:val="22"/>
                </w:rPr>
                <w:t>Evidence Grade D is defined as “v</w:t>
              </w:r>
              <w:r w:rsidRPr="00652DEC">
                <w:rPr>
                  <w:rFonts w:asciiTheme="minorHAnsi" w:hAnsiTheme="minorHAnsi" w:cstheme="majorHAnsi"/>
                  <w:color w:val="1F497D" w:themeColor="text2"/>
                  <w:sz w:val="22"/>
                  <w:szCs w:val="22"/>
                </w:rPr>
                <w:t xml:space="preserve">ery low quality of evidence” for which “the estimate of </w:t>
              </w:r>
              <w:r w:rsidRPr="00652DEC">
                <w:rPr>
                  <w:rFonts w:asciiTheme="minorHAnsi" w:hAnsiTheme="minorHAnsi" w:cstheme="minorHAnsi"/>
                  <w:color w:val="1F497D" w:themeColor="text2"/>
                  <w:sz w:val="22"/>
                  <w:szCs w:val="22"/>
                </w:rPr>
                <w:t xml:space="preserve">effect is very uncertain and often will be far from the truth.” </w:t>
              </w:r>
            </w:ins>
          </w:p>
          <w:p w14:paraId="7F1F10B3" w14:textId="32D2053D" w:rsidR="00E426B0" w:rsidRPr="00652DEC" w:rsidRDefault="00E426B0" w:rsidP="00E426B0">
            <w:pPr>
              <w:pStyle w:val="NormalWeb"/>
              <w:spacing w:before="0" w:beforeAutospacing="0" w:after="0" w:afterAutospacing="0"/>
              <w:rPr>
                <w:ins w:id="70" w:author="Lisa McGonigal" w:date="2020-10-12T14:33:00Z"/>
                <w:rFonts w:asciiTheme="minorHAnsi" w:hAnsiTheme="minorHAnsi" w:cstheme="minorHAnsi"/>
                <w:b/>
                <w:bCs/>
                <w:color w:val="1F497D" w:themeColor="text2"/>
                <w:sz w:val="22"/>
                <w:szCs w:val="22"/>
              </w:rPr>
            </w:pPr>
            <w:ins w:id="71" w:author="Lisa McGonigal" w:date="2020-10-12T14:33:00Z">
              <w:r w:rsidRPr="00652DEC">
                <w:rPr>
                  <w:rFonts w:asciiTheme="minorHAnsi" w:hAnsiTheme="minorHAnsi" w:cstheme="minorHAnsi"/>
                  <w:b/>
                  <w:bCs/>
                  <w:color w:val="1F497D" w:themeColor="text2"/>
                  <w:sz w:val="22"/>
                  <w:szCs w:val="22"/>
                </w:rPr>
                <w:t xml:space="preserve">Recommendation 4.2 Evidence Grade: </w:t>
              </w:r>
            </w:ins>
            <w:ins w:id="72" w:author="Lisa McGonigal" w:date="2020-10-14T12:18:00Z">
              <w:r w:rsidR="002B5A43" w:rsidRPr="00652DEC">
                <w:rPr>
                  <w:rFonts w:asciiTheme="minorHAnsi" w:hAnsiTheme="minorHAnsi" w:cstheme="minorHAnsi"/>
                  <w:b/>
                  <w:bCs/>
                  <w:color w:val="1F497D" w:themeColor="text2"/>
                  <w:sz w:val="22"/>
                  <w:szCs w:val="22"/>
                </w:rPr>
                <w:t xml:space="preserve"> </w:t>
              </w:r>
            </w:ins>
            <w:ins w:id="73" w:author="Lisa McGonigal" w:date="2020-10-12T14:33:00Z">
              <w:r w:rsidRPr="00652DEC">
                <w:rPr>
                  <w:rFonts w:asciiTheme="minorHAnsi" w:hAnsiTheme="minorHAnsi" w:cstheme="minorHAnsi"/>
                  <w:b/>
                  <w:bCs/>
                  <w:color w:val="1F497D" w:themeColor="text2"/>
                  <w:sz w:val="22"/>
                  <w:szCs w:val="22"/>
                </w:rPr>
                <w:t>B</w:t>
              </w:r>
            </w:ins>
          </w:p>
          <w:p w14:paraId="11325340" w14:textId="7AD32BB9" w:rsidR="00E426B0" w:rsidRPr="00652DEC" w:rsidRDefault="00E426B0" w:rsidP="002B5A43">
            <w:pPr>
              <w:pStyle w:val="NormalWeb"/>
              <w:numPr>
                <w:ilvl w:val="0"/>
                <w:numId w:val="14"/>
              </w:numPr>
              <w:spacing w:before="0" w:beforeAutospacing="0" w:after="120" w:afterAutospacing="0"/>
              <w:rPr>
                <w:ins w:id="74" w:author="Lisa McGonigal" w:date="2020-10-12T14:33:00Z"/>
                <w:rFonts w:asciiTheme="minorHAnsi" w:hAnsiTheme="minorHAnsi" w:cstheme="minorHAnsi"/>
                <w:color w:val="1F497D" w:themeColor="text2"/>
                <w:sz w:val="22"/>
                <w:szCs w:val="22"/>
              </w:rPr>
            </w:pPr>
            <w:ins w:id="75" w:author="Lisa McGonigal" w:date="2020-10-12T14:33:00Z">
              <w:r w:rsidRPr="00652DEC">
                <w:rPr>
                  <w:rFonts w:asciiTheme="minorHAnsi" w:hAnsiTheme="minorHAnsi" w:cstheme="minorHAnsi"/>
                  <w:color w:val="1F497D" w:themeColor="text2"/>
                  <w:sz w:val="22"/>
                  <w:szCs w:val="22"/>
                </w:rPr>
                <w:t>Evidence Grade B is defined as “moderate quality of evidence,” with “the true effect is likely to be close to the estimate of the effect, but there is a possibility that it is substantially different.”</w:t>
              </w:r>
            </w:ins>
          </w:p>
          <w:p w14:paraId="52B08222" w14:textId="77777777" w:rsidR="00E426B0" w:rsidRPr="00652DEC" w:rsidRDefault="00E426B0" w:rsidP="00E426B0">
            <w:pPr>
              <w:pStyle w:val="NormalWeb"/>
              <w:spacing w:before="0" w:beforeAutospacing="0" w:after="0" w:afterAutospacing="0"/>
              <w:rPr>
                <w:ins w:id="76" w:author="Lisa McGonigal" w:date="2020-10-12T14:33:00Z"/>
                <w:rFonts w:asciiTheme="minorHAnsi" w:hAnsiTheme="minorHAnsi" w:cstheme="minorHAnsi"/>
                <w:b/>
                <w:bCs/>
                <w:color w:val="1F497D" w:themeColor="text2"/>
                <w:sz w:val="22"/>
                <w:szCs w:val="22"/>
              </w:rPr>
            </w:pPr>
            <w:ins w:id="77" w:author="Lisa McGonigal" w:date="2020-10-12T14:33:00Z">
              <w:r w:rsidRPr="00652DEC">
                <w:rPr>
                  <w:rFonts w:asciiTheme="minorHAnsi" w:hAnsiTheme="minorHAnsi" w:cstheme="minorHAnsi"/>
                  <w:b/>
                  <w:bCs/>
                  <w:color w:val="1F497D" w:themeColor="text2"/>
                  <w:sz w:val="22"/>
                  <w:szCs w:val="22"/>
                </w:rPr>
                <w:t>Recommendations 4.1.1. and 4.2.1:  Not Graded</w:t>
              </w:r>
            </w:ins>
          </w:p>
          <w:p w14:paraId="07E4648E" w14:textId="587D41EB" w:rsidR="007C2CCF" w:rsidRPr="00652DEC" w:rsidRDefault="00E426B0">
            <w:pPr>
              <w:pStyle w:val="NormalWeb"/>
              <w:numPr>
                <w:ilvl w:val="0"/>
                <w:numId w:val="14"/>
              </w:numPr>
              <w:spacing w:before="0" w:beforeAutospacing="0" w:after="0" w:afterAutospacing="0"/>
              <w:rPr>
                <w:rFonts w:asciiTheme="minorHAnsi" w:hAnsiTheme="minorHAnsi" w:cstheme="minorHAnsi"/>
                <w:color w:val="1F497D" w:themeColor="text2"/>
                <w:sz w:val="22"/>
                <w:szCs w:val="22"/>
              </w:rPr>
              <w:pPrChange w:id="78" w:author="Lisa McGonigal" w:date="2020-10-12T14:33:00Z">
                <w:pPr>
                  <w:pStyle w:val="NormalWeb"/>
                  <w:spacing w:before="0" w:beforeAutospacing="0" w:after="0" w:afterAutospacing="0"/>
                </w:pPr>
              </w:pPrChange>
            </w:pPr>
            <w:ins w:id="79" w:author="Lisa McGonigal" w:date="2020-10-12T14:33:00Z">
              <w:r w:rsidRPr="00652DEC">
                <w:rPr>
                  <w:rFonts w:asciiTheme="minorHAnsi" w:hAnsiTheme="minorHAnsi" w:cstheme="minorHAnsi"/>
                  <w:color w:val="1F497D" w:themeColor="text2"/>
                  <w:sz w:val="22"/>
                  <w:szCs w:val="22"/>
                </w:rPr>
                <w:t>“Not Graded” was used typically “to provide guidance based on common sense or where the topic does not allow adequate application of evidence.  The ungraded recommendations are generally written as simple declarative statements, but are not meant to be interpreted as being stronger recommendations than Level 1 or 2 recommendations.”</w:t>
              </w:r>
            </w:ins>
          </w:p>
        </w:tc>
      </w:tr>
      <w:tr w:rsidR="005A443D" w14:paraId="673E7F48" w14:textId="77777777" w:rsidTr="00AE6980">
        <w:tc>
          <w:tcPr>
            <w:tcW w:w="2875" w:type="dxa"/>
          </w:tcPr>
          <w:p w14:paraId="6BE197B8" w14:textId="77777777" w:rsidR="005A443D" w:rsidRDefault="005A443D" w:rsidP="004A6CD6">
            <w:r>
              <w:lastRenderedPageBreak/>
              <w:t>Provide all other grades and definitions from the evidence grading system</w:t>
            </w:r>
          </w:p>
        </w:tc>
        <w:tc>
          <w:tcPr>
            <w:tcW w:w="6323" w:type="dxa"/>
          </w:tcPr>
          <w:p w14:paraId="76EEC74F" w14:textId="33C4EE1F" w:rsidR="00E426B0" w:rsidRPr="00652DEC" w:rsidRDefault="00E426B0" w:rsidP="002B5A43">
            <w:pPr>
              <w:pStyle w:val="NormalWeb"/>
              <w:spacing w:before="0" w:beforeAutospacing="0" w:after="120" w:afterAutospacing="0"/>
              <w:rPr>
                <w:ins w:id="80" w:author="Lisa McGonigal" w:date="2020-10-12T14:33:00Z"/>
                <w:rFonts w:asciiTheme="minorHAnsi" w:hAnsiTheme="minorHAnsi" w:cstheme="minorHAnsi"/>
                <w:color w:val="1F497D" w:themeColor="text2"/>
                <w:sz w:val="22"/>
                <w:szCs w:val="22"/>
              </w:rPr>
            </w:pPr>
            <w:ins w:id="81" w:author="Lisa McGonigal" w:date="2020-10-12T14:33:00Z">
              <w:r w:rsidRPr="00652DEC">
                <w:rPr>
                  <w:rFonts w:asciiTheme="minorHAnsi" w:hAnsiTheme="minorHAnsi" w:cstheme="minorHAnsi"/>
                  <w:color w:val="1F497D" w:themeColor="text2"/>
                  <w:sz w:val="22"/>
                  <w:szCs w:val="22"/>
                </w:rPr>
                <w:t>Other evidence grades in the grading system:</w:t>
              </w:r>
            </w:ins>
          </w:p>
          <w:p w14:paraId="41611756" w14:textId="43CCA307" w:rsidR="00E426B0" w:rsidRPr="00652DEC" w:rsidRDefault="00E426B0" w:rsidP="002B5A43">
            <w:pPr>
              <w:pStyle w:val="NormalWeb"/>
              <w:numPr>
                <w:ilvl w:val="0"/>
                <w:numId w:val="17"/>
              </w:numPr>
              <w:spacing w:before="0" w:beforeAutospacing="0" w:after="120" w:afterAutospacing="0"/>
              <w:rPr>
                <w:ins w:id="82" w:author="Lisa McGonigal" w:date="2020-10-12T14:33:00Z"/>
                <w:rFonts w:asciiTheme="minorHAnsi" w:hAnsiTheme="minorHAnsi" w:cstheme="minorHAnsi"/>
                <w:b/>
                <w:bCs/>
                <w:color w:val="1F497D" w:themeColor="text2"/>
                <w:sz w:val="22"/>
                <w:szCs w:val="22"/>
              </w:rPr>
            </w:pPr>
            <w:ins w:id="83" w:author="Lisa McGonigal" w:date="2020-10-12T14:33:00Z">
              <w:r w:rsidRPr="00652DEC">
                <w:rPr>
                  <w:rFonts w:asciiTheme="minorHAnsi" w:hAnsiTheme="minorHAnsi" w:cstheme="minorHAnsi"/>
                  <w:b/>
                  <w:bCs/>
                  <w:color w:val="1F497D" w:themeColor="text2"/>
                  <w:sz w:val="22"/>
                  <w:szCs w:val="22"/>
                </w:rPr>
                <w:t xml:space="preserve">Evidence Grade A:  </w:t>
              </w:r>
              <w:r w:rsidRPr="00652DEC">
                <w:rPr>
                  <w:rFonts w:asciiTheme="minorHAnsi" w:hAnsiTheme="minorHAnsi" w:cstheme="minorHAnsi"/>
                  <w:color w:val="1F497D" w:themeColor="text2"/>
                  <w:sz w:val="22"/>
                  <w:szCs w:val="22"/>
                </w:rPr>
                <w:t>High quality of evidence for which KDOQI is “confident that the true effect lies close to that of the estimate of the effect.”</w:t>
              </w:r>
            </w:ins>
          </w:p>
          <w:p w14:paraId="48866787" w14:textId="44C91EFA" w:rsidR="00E3368A" w:rsidRPr="00652DEC" w:rsidRDefault="00E426B0">
            <w:pPr>
              <w:pStyle w:val="NormalWeb"/>
              <w:numPr>
                <w:ilvl w:val="0"/>
                <w:numId w:val="17"/>
              </w:numPr>
              <w:spacing w:before="0" w:beforeAutospacing="0" w:after="0" w:afterAutospacing="0"/>
              <w:rPr>
                <w:rFonts w:asciiTheme="minorHAnsi" w:hAnsiTheme="minorHAnsi" w:cstheme="minorHAnsi"/>
                <w:b/>
                <w:bCs/>
                <w:color w:val="1F497D" w:themeColor="text2"/>
                <w:sz w:val="22"/>
                <w:szCs w:val="22"/>
              </w:rPr>
              <w:pPrChange w:id="84" w:author="Lisa McGonigal" w:date="2020-10-12T14:33:00Z">
                <w:pPr>
                  <w:pStyle w:val="NormalWeb"/>
                  <w:spacing w:before="0" w:beforeAutospacing="0" w:after="0" w:afterAutospacing="0"/>
                </w:pPr>
              </w:pPrChange>
            </w:pPr>
            <w:ins w:id="85" w:author="Lisa McGonigal" w:date="2020-10-12T14:33:00Z">
              <w:r w:rsidRPr="00652DEC">
                <w:rPr>
                  <w:rFonts w:asciiTheme="minorHAnsi" w:hAnsiTheme="minorHAnsi" w:cstheme="minorHAnsi"/>
                  <w:b/>
                  <w:bCs/>
                  <w:color w:val="1F497D" w:themeColor="text2"/>
                  <w:sz w:val="22"/>
                  <w:szCs w:val="22"/>
                </w:rPr>
                <w:t xml:space="preserve">Evidence Grade C:  </w:t>
              </w:r>
              <w:r w:rsidRPr="00652DEC">
                <w:rPr>
                  <w:rFonts w:asciiTheme="minorHAnsi" w:hAnsiTheme="minorHAnsi" w:cstheme="minorHAnsi"/>
                  <w:color w:val="1F497D" w:themeColor="text2"/>
                  <w:sz w:val="22"/>
                  <w:szCs w:val="22"/>
                </w:rPr>
                <w:t>Low quality of evidence for which “the true effect may be substantially different from the estimate of the effect.”</w:t>
              </w:r>
              <w:r w:rsidRPr="00652DEC">
                <w:rPr>
                  <w:rFonts w:asciiTheme="minorHAnsi" w:hAnsiTheme="minorHAnsi" w:cstheme="minorHAnsi"/>
                  <w:b/>
                  <w:bCs/>
                  <w:color w:val="1F497D" w:themeColor="text2"/>
                  <w:sz w:val="22"/>
                  <w:szCs w:val="22"/>
                </w:rPr>
                <w:t xml:space="preserve"> </w:t>
              </w:r>
            </w:ins>
          </w:p>
        </w:tc>
      </w:tr>
      <w:tr w:rsidR="005A443D" w14:paraId="1331C965" w14:textId="77777777" w:rsidTr="00AE6980">
        <w:tc>
          <w:tcPr>
            <w:tcW w:w="2875" w:type="dxa"/>
          </w:tcPr>
          <w:p w14:paraId="63A5D3CE" w14:textId="77777777" w:rsidR="005A443D" w:rsidRDefault="005A443D" w:rsidP="004A6CD6">
            <w:r>
              <w:t xml:space="preserve">Grade assigned to the </w:t>
            </w:r>
            <w:r w:rsidRPr="004E7215">
              <w:rPr>
                <w:b/>
              </w:rPr>
              <w:t>recommendation</w:t>
            </w:r>
            <w:r>
              <w:t xml:space="preserve"> with definition of the grade</w:t>
            </w:r>
          </w:p>
        </w:tc>
        <w:tc>
          <w:tcPr>
            <w:tcW w:w="6323" w:type="dxa"/>
          </w:tcPr>
          <w:p w14:paraId="7C320D3D" w14:textId="65DC1E97" w:rsidR="00E426B0" w:rsidRPr="00652DEC" w:rsidRDefault="00E426B0" w:rsidP="00E426B0">
            <w:pPr>
              <w:pStyle w:val="NormalWeb"/>
              <w:spacing w:before="0" w:beforeAutospacing="0" w:after="0" w:afterAutospacing="0"/>
              <w:rPr>
                <w:ins w:id="86" w:author="Lisa McGonigal" w:date="2020-10-12T14:33:00Z"/>
                <w:rFonts w:asciiTheme="minorHAnsi" w:hAnsiTheme="minorHAnsi" w:cstheme="minorHAnsi"/>
                <w:b/>
                <w:bCs/>
                <w:color w:val="1F497D" w:themeColor="text2"/>
                <w:sz w:val="22"/>
                <w:szCs w:val="22"/>
              </w:rPr>
            </w:pPr>
            <w:ins w:id="87" w:author="Lisa McGonigal" w:date="2020-10-12T14:33:00Z">
              <w:r w:rsidRPr="00652DEC">
                <w:rPr>
                  <w:rFonts w:asciiTheme="minorHAnsi" w:hAnsiTheme="minorHAnsi" w:cstheme="minorHAnsi"/>
                  <w:b/>
                  <w:bCs/>
                  <w:color w:val="1F497D" w:themeColor="text2"/>
                  <w:sz w:val="22"/>
                  <w:szCs w:val="22"/>
                </w:rPr>
                <w:t xml:space="preserve">Recommendation 4.1 Grade: </w:t>
              </w:r>
            </w:ins>
            <w:ins w:id="88" w:author="Lisa McGonigal" w:date="2020-10-14T12:18:00Z">
              <w:r w:rsidR="002B5A43" w:rsidRPr="00652DEC">
                <w:rPr>
                  <w:rFonts w:asciiTheme="minorHAnsi" w:hAnsiTheme="minorHAnsi" w:cstheme="minorHAnsi"/>
                  <w:b/>
                  <w:bCs/>
                  <w:color w:val="1F497D" w:themeColor="text2"/>
                  <w:sz w:val="22"/>
                  <w:szCs w:val="22"/>
                </w:rPr>
                <w:t xml:space="preserve"> </w:t>
              </w:r>
            </w:ins>
            <w:ins w:id="89" w:author="Lisa McGonigal" w:date="2020-10-12T14:33:00Z">
              <w:r w:rsidRPr="00652DEC">
                <w:rPr>
                  <w:rFonts w:asciiTheme="minorHAnsi" w:hAnsiTheme="minorHAnsi" w:cstheme="minorHAnsi"/>
                  <w:b/>
                  <w:bCs/>
                  <w:color w:val="1F497D" w:themeColor="text2"/>
                  <w:sz w:val="22"/>
                  <w:szCs w:val="22"/>
                </w:rPr>
                <w:t>1</w:t>
              </w:r>
            </w:ins>
          </w:p>
          <w:p w14:paraId="6762B383" w14:textId="1A5E683F" w:rsidR="00E426B0" w:rsidRPr="00652DEC" w:rsidRDefault="00E426B0" w:rsidP="002B5A43">
            <w:pPr>
              <w:pStyle w:val="NormalWeb"/>
              <w:numPr>
                <w:ilvl w:val="0"/>
                <w:numId w:val="14"/>
              </w:numPr>
              <w:spacing w:before="0" w:beforeAutospacing="0" w:after="120" w:afterAutospacing="0"/>
              <w:rPr>
                <w:ins w:id="90" w:author="Lisa McGonigal" w:date="2020-10-12T14:33:00Z"/>
                <w:color w:val="1F497D" w:themeColor="text2"/>
              </w:rPr>
            </w:pPr>
            <w:ins w:id="91" w:author="Lisa McGonigal" w:date="2020-10-12T14:33:00Z">
              <w:r w:rsidRPr="00652DEC">
                <w:rPr>
                  <w:rFonts w:asciiTheme="minorHAnsi" w:hAnsiTheme="minorHAnsi" w:cstheme="majorHAnsi"/>
                  <w:color w:val="1F497D" w:themeColor="text2"/>
                  <w:sz w:val="22"/>
                  <w:szCs w:val="22"/>
                </w:rPr>
                <w:t>Recommendation Grade Level 1 is defined as a “strong recommendation” for which “most patients should receive the recommended course of action” and “the recommendation can be adopted as policy for most situations.”</w:t>
              </w:r>
            </w:ins>
          </w:p>
          <w:p w14:paraId="508D844D" w14:textId="488E84BC" w:rsidR="00E426B0" w:rsidRPr="00652DEC" w:rsidRDefault="00E426B0" w:rsidP="00E426B0">
            <w:pPr>
              <w:pStyle w:val="NormalWeb"/>
              <w:spacing w:before="0" w:beforeAutospacing="0" w:after="0" w:afterAutospacing="0"/>
              <w:rPr>
                <w:ins w:id="92" w:author="Lisa McGonigal" w:date="2020-10-12T14:33:00Z"/>
                <w:rFonts w:asciiTheme="minorHAnsi" w:hAnsiTheme="minorHAnsi" w:cstheme="minorHAnsi"/>
                <w:b/>
                <w:bCs/>
                <w:color w:val="1F497D" w:themeColor="text2"/>
                <w:sz w:val="22"/>
                <w:szCs w:val="22"/>
              </w:rPr>
            </w:pPr>
            <w:ins w:id="93" w:author="Lisa McGonigal" w:date="2020-10-12T14:33:00Z">
              <w:r w:rsidRPr="00652DEC">
                <w:rPr>
                  <w:rFonts w:asciiTheme="minorHAnsi" w:hAnsiTheme="minorHAnsi" w:cstheme="minorHAnsi"/>
                  <w:b/>
                  <w:bCs/>
                  <w:color w:val="1F497D" w:themeColor="text2"/>
                  <w:sz w:val="22"/>
                  <w:szCs w:val="22"/>
                </w:rPr>
                <w:t>Recommendation 4.2 Grade:</w:t>
              </w:r>
            </w:ins>
            <w:ins w:id="94" w:author="Lisa McGonigal" w:date="2020-10-14T12:18:00Z">
              <w:r w:rsidR="002B5A43" w:rsidRPr="00652DEC">
                <w:rPr>
                  <w:rFonts w:asciiTheme="minorHAnsi" w:hAnsiTheme="minorHAnsi" w:cstheme="minorHAnsi"/>
                  <w:b/>
                  <w:bCs/>
                  <w:color w:val="1F497D" w:themeColor="text2"/>
                  <w:sz w:val="22"/>
                  <w:szCs w:val="22"/>
                </w:rPr>
                <w:t xml:space="preserve"> </w:t>
              </w:r>
            </w:ins>
            <w:ins w:id="95" w:author="Lisa McGonigal" w:date="2020-10-12T14:33:00Z">
              <w:r w:rsidRPr="00652DEC">
                <w:rPr>
                  <w:rFonts w:asciiTheme="minorHAnsi" w:hAnsiTheme="minorHAnsi" w:cstheme="minorHAnsi"/>
                  <w:b/>
                  <w:bCs/>
                  <w:color w:val="1F497D" w:themeColor="text2"/>
                  <w:sz w:val="22"/>
                  <w:szCs w:val="22"/>
                </w:rPr>
                <w:t xml:space="preserve"> 1</w:t>
              </w:r>
            </w:ins>
          </w:p>
          <w:p w14:paraId="60196466" w14:textId="77777777" w:rsidR="00E426B0" w:rsidRPr="00652DEC" w:rsidRDefault="00E426B0" w:rsidP="00E426B0">
            <w:pPr>
              <w:pStyle w:val="NormalWeb"/>
              <w:numPr>
                <w:ilvl w:val="0"/>
                <w:numId w:val="14"/>
              </w:numPr>
              <w:spacing w:before="0" w:beforeAutospacing="0" w:after="0" w:afterAutospacing="0"/>
              <w:rPr>
                <w:ins w:id="96" w:author="Lisa McGonigal" w:date="2020-10-12T14:33:00Z"/>
                <w:color w:val="1F497D" w:themeColor="text2"/>
              </w:rPr>
            </w:pPr>
            <w:ins w:id="97" w:author="Lisa McGonigal" w:date="2020-10-12T14:33:00Z">
              <w:r w:rsidRPr="00652DEC">
                <w:rPr>
                  <w:rFonts w:asciiTheme="minorHAnsi" w:hAnsiTheme="minorHAnsi" w:cstheme="majorHAnsi"/>
                  <w:color w:val="1F497D" w:themeColor="text2"/>
                  <w:sz w:val="22"/>
                  <w:szCs w:val="22"/>
                </w:rPr>
                <w:t>Recommendation Grade Level 1 (see above).</w:t>
              </w:r>
            </w:ins>
          </w:p>
          <w:p w14:paraId="492D8282" w14:textId="77777777" w:rsidR="00E426B0" w:rsidRPr="00652DEC" w:rsidRDefault="00E426B0" w:rsidP="00E426B0">
            <w:pPr>
              <w:pStyle w:val="NormalWeb"/>
              <w:spacing w:before="0" w:beforeAutospacing="0" w:after="0" w:afterAutospacing="0"/>
              <w:rPr>
                <w:ins w:id="98" w:author="Lisa McGonigal" w:date="2020-10-12T14:33:00Z"/>
                <w:rFonts w:asciiTheme="minorHAnsi" w:hAnsiTheme="minorHAnsi" w:cstheme="minorHAnsi"/>
                <w:b/>
                <w:bCs/>
                <w:color w:val="1F497D" w:themeColor="text2"/>
                <w:sz w:val="22"/>
                <w:szCs w:val="22"/>
              </w:rPr>
            </w:pPr>
          </w:p>
          <w:p w14:paraId="71F48CD1" w14:textId="77777777" w:rsidR="00E426B0" w:rsidRPr="00652DEC" w:rsidRDefault="00E426B0" w:rsidP="00E426B0">
            <w:pPr>
              <w:pStyle w:val="NormalWeb"/>
              <w:spacing w:before="0" w:beforeAutospacing="0" w:after="0" w:afterAutospacing="0"/>
              <w:rPr>
                <w:ins w:id="99" w:author="Lisa McGonigal" w:date="2020-10-12T14:33:00Z"/>
                <w:rFonts w:asciiTheme="minorHAnsi" w:hAnsiTheme="minorHAnsi" w:cstheme="minorHAnsi"/>
                <w:b/>
                <w:bCs/>
                <w:color w:val="1F497D" w:themeColor="text2"/>
                <w:sz w:val="22"/>
                <w:szCs w:val="22"/>
              </w:rPr>
            </w:pPr>
            <w:ins w:id="100" w:author="Lisa McGonigal" w:date="2020-10-12T14:33:00Z">
              <w:r w:rsidRPr="00652DEC">
                <w:rPr>
                  <w:rFonts w:asciiTheme="minorHAnsi" w:hAnsiTheme="minorHAnsi" w:cstheme="minorHAnsi"/>
                  <w:b/>
                  <w:bCs/>
                  <w:color w:val="1F497D" w:themeColor="text2"/>
                  <w:sz w:val="22"/>
                  <w:szCs w:val="22"/>
                </w:rPr>
                <w:t>Recommendations 4.1.1. and 4.2.1:  Not Graded</w:t>
              </w:r>
            </w:ins>
          </w:p>
          <w:p w14:paraId="6BBB8031" w14:textId="4DCB14BA" w:rsidR="005A443D" w:rsidRPr="00652DEC" w:rsidRDefault="00E426B0">
            <w:pPr>
              <w:pStyle w:val="NormalWeb"/>
              <w:numPr>
                <w:ilvl w:val="0"/>
                <w:numId w:val="14"/>
              </w:numPr>
              <w:spacing w:before="0" w:beforeAutospacing="0" w:after="0" w:afterAutospacing="0"/>
              <w:rPr>
                <w:rFonts w:asciiTheme="minorHAnsi" w:hAnsiTheme="minorHAnsi" w:cstheme="minorHAnsi"/>
                <w:color w:val="1F497D" w:themeColor="text2"/>
                <w:sz w:val="22"/>
                <w:szCs w:val="22"/>
              </w:rPr>
              <w:pPrChange w:id="101" w:author="Lisa McGonigal" w:date="2020-10-12T14:33:00Z">
                <w:pPr>
                  <w:pStyle w:val="NormalWeb"/>
                  <w:spacing w:before="0" w:beforeAutospacing="0" w:after="0" w:afterAutospacing="0"/>
                </w:pPr>
              </w:pPrChange>
            </w:pPr>
            <w:ins w:id="102" w:author="Lisa McGonigal" w:date="2020-10-12T14:33:00Z">
              <w:r w:rsidRPr="00652DEC">
                <w:rPr>
                  <w:rFonts w:asciiTheme="minorHAnsi" w:hAnsiTheme="minorHAnsi" w:cstheme="minorHAnsi"/>
                  <w:color w:val="1F497D" w:themeColor="text2"/>
                  <w:sz w:val="22"/>
                  <w:szCs w:val="22"/>
                </w:rPr>
                <w:t xml:space="preserve">“Not Graded” was used typically “to provide guidance based on common sense or where the topic does not allow adequate application of evidence.  The ungraded recommendations are generally written as simple declarative statements, but are not meant to be interpreted as being stronger recommendations than Level 1 or 2 recommendations.” </w:t>
              </w:r>
            </w:ins>
          </w:p>
        </w:tc>
      </w:tr>
      <w:tr w:rsidR="005A443D" w14:paraId="3899243B" w14:textId="77777777" w:rsidTr="00AE6980">
        <w:tc>
          <w:tcPr>
            <w:tcW w:w="2875" w:type="dxa"/>
          </w:tcPr>
          <w:p w14:paraId="7807E940" w14:textId="77777777" w:rsidR="005A443D" w:rsidRDefault="005A443D" w:rsidP="004A6CD6">
            <w:r>
              <w:t>Provide all other grades and definitions from the recommendation grading system</w:t>
            </w:r>
          </w:p>
        </w:tc>
        <w:tc>
          <w:tcPr>
            <w:tcW w:w="6323" w:type="dxa"/>
          </w:tcPr>
          <w:p w14:paraId="15091C3C" w14:textId="77777777" w:rsidR="00E426B0" w:rsidRPr="00652DEC" w:rsidRDefault="00E426B0" w:rsidP="002B5A43">
            <w:pPr>
              <w:pStyle w:val="NormalWeb"/>
              <w:spacing w:before="0" w:beforeAutospacing="0" w:after="120" w:afterAutospacing="0"/>
              <w:rPr>
                <w:ins w:id="103" w:author="Lisa McGonigal" w:date="2020-10-12T14:33:00Z"/>
                <w:rFonts w:asciiTheme="minorHAnsi" w:hAnsiTheme="minorHAnsi" w:cstheme="minorHAnsi"/>
                <w:color w:val="1F497D" w:themeColor="text2"/>
                <w:sz w:val="22"/>
                <w:szCs w:val="22"/>
              </w:rPr>
            </w:pPr>
            <w:ins w:id="104" w:author="Lisa McGonigal" w:date="2020-10-12T14:33:00Z">
              <w:r w:rsidRPr="00652DEC">
                <w:rPr>
                  <w:rFonts w:asciiTheme="minorHAnsi" w:hAnsiTheme="minorHAnsi" w:cstheme="minorHAnsi"/>
                  <w:color w:val="1F497D" w:themeColor="text2"/>
                  <w:sz w:val="22"/>
                  <w:szCs w:val="22"/>
                </w:rPr>
                <w:t>Other recommendation grades include:</w:t>
              </w:r>
            </w:ins>
          </w:p>
          <w:p w14:paraId="628C39FA" w14:textId="198CEE0F" w:rsidR="005A443D" w:rsidRPr="00652DEC" w:rsidRDefault="00E426B0">
            <w:pPr>
              <w:pStyle w:val="NormalWeb"/>
              <w:numPr>
                <w:ilvl w:val="0"/>
                <w:numId w:val="14"/>
              </w:numPr>
              <w:spacing w:before="0" w:beforeAutospacing="0" w:after="0" w:afterAutospacing="0"/>
              <w:rPr>
                <w:rFonts w:asciiTheme="minorHAnsi" w:hAnsiTheme="minorHAnsi" w:cstheme="minorHAnsi"/>
                <w:b/>
                <w:bCs/>
                <w:color w:val="1F497D" w:themeColor="text2"/>
                <w:sz w:val="22"/>
                <w:szCs w:val="22"/>
              </w:rPr>
              <w:pPrChange w:id="105" w:author="Lisa McGonigal" w:date="2020-10-12T14:33:00Z">
                <w:pPr>
                  <w:pStyle w:val="NormalWeb"/>
                  <w:spacing w:before="0" w:beforeAutospacing="0" w:after="0" w:afterAutospacing="0"/>
                </w:pPr>
              </w:pPrChange>
            </w:pPr>
            <w:ins w:id="106" w:author="Lisa McGonigal" w:date="2020-10-12T14:33:00Z">
              <w:r w:rsidRPr="00652DEC">
                <w:rPr>
                  <w:rFonts w:asciiTheme="minorHAnsi" w:hAnsiTheme="minorHAnsi" w:cstheme="minorHAnsi"/>
                  <w:b/>
                  <w:bCs/>
                  <w:color w:val="1F497D" w:themeColor="text2"/>
                  <w:sz w:val="22"/>
                  <w:szCs w:val="22"/>
                </w:rPr>
                <w:t xml:space="preserve">Recommendation Level 2:  </w:t>
              </w:r>
              <w:r w:rsidRPr="00652DEC">
                <w:rPr>
                  <w:rFonts w:asciiTheme="minorHAnsi" w:hAnsiTheme="minorHAnsi" w:cstheme="minorHAnsi"/>
                  <w:color w:val="1F497D" w:themeColor="text2"/>
                  <w:sz w:val="22"/>
                  <w:szCs w:val="22"/>
                </w:rPr>
                <w:t>Conditional recommendation for which “different choices will be appropriate for different patients” and “the recommendation is likely to require substantial debate and involvement of stakeholders before policy can be determined.”</w:t>
              </w:r>
            </w:ins>
          </w:p>
        </w:tc>
      </w:tr>
      <w:tr w:rsidR="005A443D" w14:paraId="4806F04A" w14:textId="77777777" w:rsidTr="00AE6980">
        <w:tc>
          <w:tcPr>
            <w:tcW w:w="2875" w:type="dxa"/>
          </w:tcPr>
          <w:p w14:paraId="660FC14D" w14:textId="77777777" w:rsidR="005A443D" w:rsidRDefault="005A443D" w:rsidP="004A6CD6">
            <w:r>
              <w:t>Body of evidence:</w:t>
            </w:r>
          </w:p>
          <w:p w14:paraId="057786F6" w14:textId="77777777" w:rsidR="005A443D" w:rsidRDefault="005A443D" w:rsidP="004A6CD6">
            <w:pPr>
              <w:pStyle w:val="ListParagraph"/>
              <w:numPr>
                <w:ilvl w:val="0"/>
                <w:numId w:val="10"/>
              </w:numPr>
            </w:pPr>
            <w:r>
              <w:t>Quantity – how many studies?</w:t>
            </w:r>
          </w:p>
          <w:p w14:paraId="558132A1" w14:textId="77777777" w:rsidR="005A443D" w:rsidRDefault="005A443D" w:rsidP="004A6CD6">
            <w:pPr>
              <w:pStyle w:val="ListParagraph"/>
              <w:numPr>
                <w:ilvl w:val="0"/>
                <w:numId w:val="10"/>
              </w:numPr>
            </w:pPr>
            <w:r>
              <w:t>Quality – what type of studies?</w:t>
            </w:r>
          </w:p>
        </w:tc>
        <w:tc>
          <w:tcPr>
            <w:tcW w:w="6323" w:type="dxa"/>
          </w:tcPr>
          <w:p w14:paraId="0F673F72" w14:textId="542E6C43" w:rsidR="00E426B0" w:rsidRPr="00652DEC" w:rsidRDefault="00E426B0" w:rsidP="002B5A43">
            <w:pPr>
              <w:spacing w:after="120"/>
              <w:rPr>
                <w:ins w:id="107" w:author="Lisa McGonigal" w:date="2020-10-12T14:34:00Z"/>
                <w:rFonts w:asciiTheme="minorHAnsi" w:hAnsiTheme="minorHAnsi" w:cstheme="minorHAnsi"/>
                <w:b/>
                <w:bCs/>
                <w:color w:val="1F497D" w:themeColor="text2"/>
                <w:sz w:val="22"/>
                <w:szCs w:val="22"/>
              </w:rPr>
            </w:pPr>
            <w:ins w:id="108" w:author="Lisa McGonigal" w:date="2020-10-12T14:34:00Z">
              <w:r w:rsidRPr="00652DEC">
                <w:rPr>
                  <w:rFonts w:asciiTheme="minorHAnsi" w:hAnsiTheme="minorHAnsi" w:cstheme="minorHAnsi"/>
                  <w:b/>
                  <w:bCs/>
                  <w:color w:val="1F497D" w:themeColor="text2"/>
                  <w:sz w:val="22"/>
                  <w:szCs w:val="22"/>
                </w:rPr>
                <w:t xml:space="preserve">Quantity:  </w:t>
              </w:r>
              <w:r w:rsidRPr="00652DEC">
                <w:rPr>
                  <w:rFonts w:asciiTheme="minorHAnsi" w:hAnsiTheme="minorHAnsi" w:cstheme="minorHAnsi"/>
                  <w:color w:val="1F497D" w:themeColor="text2"/>
                  <w:sz w:val="22"/>
                  <w:szCs w:val="22"/>
                </w:rPr>
                <w:t>A total of 39 studies were cited by KDOQI as evidence supporting Guideline 4.2.</w:t>
              </w:r>
            </w:ins>
          </w:p>
          <w:p w14:paraId="58802B38" w14:textId="06F9C213" w:rsidR="00AC55E1" w:rsidRPr="00652DEC" w:rsidRDefault="00E426B0" w:rsidP="00E426B0">
            <w:pPr>
              <w:pStyle w:val="NormalWeb"/>
              <w:spacing w:before="0" w:beforeAutospacing="0" w:after="0" w:afterAutospacing="0"/>
              <w:rPr>
                <w:rFonts w:asciiTheme="minorHAnsi" w:hAnsiTheme="minorHAnsi" w:cstheme="minorHAnsi"/>
                <w:b/>
                <w:bCs/>
                <w:color w:val="1F497D" w:themeColor="text2"/>
                <w:sz w:val="22"/>
                <w:szCs w:val="22"/>
              </w:rPr>
            </w:pPr>
            <w:ins w:id="109" w:author="Lisa McGonigal" w:date="2020-10-12T14:34:00Z">
              <w:r w:rsidRPr="00652DEC">
                <w:rPr>
                  <w:rFonts w:asciiTheme="minorHAnsi" w:hAnsiTheme="minorHAnsi" w:cstheme="minorHAnsi"/>
                  <w:b/>
                  <w:bCs/>
                  <w:color w:val="1F497D" w:themeColor="text2"/>
                  <w:sz w:val="22"/>
                  <w:szCs w:val="22"/>
                </w:rPr>
                <w:t xml:space="preserve">Quality:  </w:t>
              </w:r>
              <w:r w:rsidRPr="00652DEC">
                <w:rPr>
                  <w:rFonts w:asciiTheme="minorHAnsi" w:hAnsiTheme="minorHAnsi" w:cstheme="minorHAnsi"/>
                  <w:color w:val="1F497D" w:themeColor="text2"/>
                  <w:sz w:val="22"/>
                  <w:szCs w:val="22"/>
                </w:rPr>
                <w:t>The 2015 KDOQI update included a review of clinical trials and observational studies published between 2000 and March 2014 on topics including high-frequency hemodialysis and risks; prescription flexibility in initiation timing, frequency, duration, and ultrafiltration rate; and volume and blood pressure control.</w:t>
              </w:r>
              <w:r w:rsidRPr="00652DEC">
                <w:rPr>
                  <w:rFonts w:asciiTheme="minorHAnsi" w:hAnsiTheme="minorHAnsi" w:cstheme="minorHAnsi"/>
                  <w:b/>
                  <w:bCs/>
                  <w:color w:val="1F497D" w:themeColor="text2"/>
                  <w:sz w:val="22"/>
                  <w:szCs w:val="22"/>
                </w:rPr>
                <w:t xml:space="preserve">  </w:t>
              </w:r>
            </w:ins>
          </w:p>
        </w:tc>
      </w:tr>
      <w:tr w:rsidR="005A443D" w14:paraId="65DD2939" w14:textId="77777777" w:rsidTr="00AE6980">
        <w:tc>
          <w:tcPr>
            <w:tcW w:w="2875" w:type="dxa"/>
          </w:tcPr>
          <w:p w14:paraId="4D3D24C4" w14:textId="77777777" w:rsidR="005A443D" w:rsidRDefault="005A443D" w:rsidP="004A6CD6">
            <w:r>
              <w:t xml:space="preserve">Estimates of benefit and consistency across studies </w:t>
            </w:r>
          </w:p>
        </w:tc>
        <w:tc>
          <w:tcPr>
            <w:tcW w:w="6323" w:type="dxa"/>
          </w:tcPr>
          <w:p w14:paraId="3F2DFA52" w14:textId="3FFC2EED" w:rsidR="00E426B0" w:rsidRPr="00652DEC" w:rsidRDefault="00E426B0" w:rsidP="002B5A43">
            <w:pPr>
              <w:pStyle w:val="NormalWeb"/>
              <w:spacing w:before="0" w:beforeAutospacing="0" w:after="120" w:afterAutospacing="0"/>
              <w:rPr>
                <w:ins w:id="110" w:author="Lisa McGonigal" w:date="2020-10-12T14:34:00Z"/>
                <w:rFonts w:asciiTheme="minorHAnsi" w:hAnsiTheme="minorHAnsi" w:cstheme="minorHAnsi"/>
                <w:b/>
                <w:bCs/>
                <w:color w:val="1F497D" w:themeColor="text2"/>
                <w:sz w:val="22"/>
                <w:szCs w:val="22"/>
              </w:rPr>
            </w:pPr>
            <w:ins w:id="111" w:author="Lisa McGonigal" w:date="2020-10-12T14:34:00Z">
              <w:r w:rsidRPr="00652DEC">
                <w:rPr>
                  <w:rFonts w:asciiTheme="minorHAnsi" w:hAnsiTheme="minorHAnsi" w:cstheme="minorHAnsi"/>
                  <w:b/>
                  <w:bCs/>
                  <w:color w:val="1F497D" w:themeColor="text2"/>
                  <w:sz w:val="22"/>
                  <w:szCs w:val="22"/>
                </w:rPr>
                <w:t xml:space="preserve">Recommendation 4.1: </w:t>
              </w:r>
              <w:r w:rsidRPr="00652DEC">
                <w:rPr>
                  <w:rFonts w:asciiTheme="minorHAnsi" w:hAnsiTheme="minorHAnsi" w:cstheme="minorHAnsi"/>
                  <w:color w:val="1F497D" w:themeColor="text2"/>
                  <w:sz w:val="22"/>
                  <w:szCs w:val="22"/>
                </w:rPr>
                <w:t xml:space="preserve"> </w:t>
              </w:r>
              <w:r w:rsidRPr="00652DEC">
                <w:rPr>
                  <w:rFonts w:asciiTheme="minorHAnsi" w:hAnsiTheme="minorHAnsi" w:cstheme="majorHAnsi"/>
                  <w:color w:val="1F497D" w:themeColor="text2"/>
                  <w:sz w:val="22"/>
                  <w:szCs w:val="22"/>
                </w:rPr>
                <w:t xml:space="preserve">“The estimate of </w:t>
              </w:r>
              <w:r w:rsidRPr="00652DEC">
                <w:rPr>
                  <w:rFonts w:asciiTheme="minorHAnsi" w:hAnsiTheme="minorHAnsi" w:cstheme="minorHAnsi"/>
                  <w:color w:val="1F497D" w:themeColor="text2"/>
                  <w:sz w:val="22"/>
                  <w:szCs w:val="22"/>
                </w:rPr>
                <w:t xml:space="preserve">effect is very uncertain and often will be far from the truth.” </w:t>
              </w:r>
            </w:ins>
          </w:p>
          <w:p w14:paraId="425D4510" w14:textId="673442CA" w:rsidR="00E426B0" w:rsidRPr="00652DEC" w:rsidRDefault="00E426B0" w:rsidP="002B5A43">
            <w:pPr>
              <w:pStyle w:val="NormalWeb"/>
              <w:spacing w:before="0" w:beforeAutospacing="0" w:after="120" w:afterAutospacing="0"/>
              <w:rPr>
                <w:ins w:id="112" w:author="Lisa McGonigal" w:date="2020-10-12T14:34:00Z"/>
                <w:rFonts w:asciiTheme="minorHAnsi" w:hAnsiTheme="minorHAnsi" w:cstheme="minorHAnsi"/>
                <w:b/>
                <w:bCs/>
                <w:color w:val="1F497D" w:themeColor="text2"/>
                <w:sz w:val="22"/>
                <w:szCs w:val="22"/>
              </w:rPr>
            </w:pPr>
            <w:ins w:id="113" w:author="Lisa McGonigal" w:date="2020-10-12T14:34:00Z">
              <w:r w:rsidRPr="00652DEC">
                <w:rPr>
                  <w:rFonts w:asciiTheme="minorHAnsi" w:hAnsiTheme="minorHAnsi" w:cstheme="minorHAnsi"/>
                  <w:b/>
                  <w:bCs/>
                  <w:color w:val="1F497D" w:themeColor="text2"/>
                  <w:sz w:val="22"/>
                  <w:szCs w:val="22"/>
                </w:rPr>
                <w:t xml:space="preserve">Recommendation 4.2:  </w:t>
              </w:r>
              <w:r w:rsidRPr="00652DEC">
                <w:rPr>
                  <w:rFonts w:asciiTheme="minorHAnsi" w:hAnsiTheme="minorHAnsi" w:cstheme="minorHAnsi"/>
                  <w:color w:val="1F497D" w:themeColor="text2"/>
                  <w:sz w:val="22"/>
                  <w:szCs w:val="22"/>
                </w:rPr>
                <w:t>“The true effect is likely to be close to the estimate of the effect, but there is a possibility that it is substantially different.”</w:t>
              </w:r>
            </w:ins>
          </w:p>
          <w:p w14:paraId="26D0F5D9" w14:textId="78576555" w:rsidR="00E426B0" w:rsidRPr="00652DEC" w:rsidRDefault="00E426B0" w:rsidP="002B5A43">
            <w:pPr>
              <w:pStyle w:val="NormalWeb"/>
              <w:spacing w:before="0" w:beforeAutospacing="0" w:after="120" w:afterAutospacing="0"/>
              <w:rPr>
                <w:ins w:id="114" w:author="Lisa McGonigal" w:date="2020-10-12T14:34:00Z"/>
                <w:rFonts w:asciiTheme="minorHAnsi" w:hAnsiTheme="minorHAnsi" w:cstheme="minorHAnsi"/>
                <w:b/>
                <w:bCs/>
                <w:color w:val="1F497D" w:themeColor="text2"/>
                <w:sz w:val="22"/>
                <w:szCs w:val="22"/>
              </w:rPr>
            </w:pPr>
            <w:ins w:id="115" w:author="Lisa McGonigal" w:date="2020-10-12T14:34:00Z">
              <w:r w:rsidRPr="00652DEC">
                <w:rPr>
                  <w:rFonts w:asciiTheme="minorHAnsi" w:hAnsiTheme="minorHAnsi" w:cstheme="minorHAnsi"/>
                  <w:b/>
                  <w:bCs/>
                  <w:color w:val="1F497D" w:themeColor="text2"/>
                  <w:sz w:val="22"/>
                  <w:szCs w:val="22"/>
                </w:rPr>
                <w:t xml:space="preserve">Recommendations 4.1.1 and 4.2.1: </w:t>
              </w:r>
              <w:r w:rsidRPr="00652DEC">
                <w:rPr>
                  <w:rFonts w:asciiTheme="minorHAnsi" w:hAnsiTheme="minorHAnsi" w:cstheme="minorHAnsi"/>
                  <w:color w:val="1F497D" w:themeColor="text2"/>
                  <w:sz w:val="22"/>
                  <w:szCs w:val="22"/>
                </w:rPr>
                <w:t xml:space="preserve"> “Guidance based on common sense or where the topic does not allow adequate application of evidence.”  </w:t>
              </w:r>
            </w:ins>
          </w:p>
          <w:p w14:paraId="3DB863E5" w14:textId="4BD76F6E" w:rsidR="00AC55E1" w:rsidRPr="00652DEC" w:rsidRDefault="00E426B0" w:rsidP="00E426B0">
            <w:pPr>
              <w:pStyle w:val="NormalWeb"/>
              <w:spacing w:before="0" w:beforeAutospacing="0" w:after="0" w:afterAutospacing="0"/>
              <w:rPr>
                <w:rFonts w:asciiTheme="minorHAnsi" w:hAnsiTheme="minorHAnsi" w:cstheme="minorHAnsi"/>
                <w:color w:val="1F497D" w:themeColor="text2"/>
                <w:sz w:val="22"/>
                <w:szCs w:val="22"/>
              </w:rPr>
            </w:pPr>
            <w:ins w:id="116" w:author="Lisa McGonigal" w:date="2020-10-12T14:34:00Z">
              <w:r w:rsidRPr="00652DEC">
                <w:rPr>
                  <w:rFonts w:asciiTheme="minorHAnsi" w:hAnsiTheme="minorHAnsi" w:cstheme="minorHAnsi"/>
                  <w:color w:val="1F497D" w:themeColor="text2"/>
                  <w:sz w:val="22"/>
                  <w:szCs w:val="22"/>
                </w:rPr>
                <w:t>The publication did not provide an estimate of consistency across the cited studies.</w:t>
              </w:r>
            </w:ins>
          </w:p>
        </w:tc>
      </w:tr>
      <w:tr w:rsidR="005A443D" w14:paraId="3F4B394C" w14:textId="77777777" w:rsidTr="00AE6980">
        <w:tc>
          <w:tcPr>
            <w:tcW w:w="2875" w:type="dxa"/>
          </w:tcPr>
          <w:p w14:paraId="70835229" w14:textId="77777777" w:rsidR="005A443D" w:rsidRDefault="005A443D" w:rsidP="004A6CD6">
            <w:r>
              <w:lastRenderedPageBreak/>
              <w:t>What harms were identified?</w:t>
            </w:r>
          </w:p>
        </w:tc>
        <w:tc>
          <w:tcPr>
            <w:tcW w:w="6323" w:type="dxa"/>
          </w:tcPr>
          <w:p w14:paraId="31DA9B99" w14:textId="66EFA875" w:rsidR="00E426B0" w:rsidRPr="00652DEC" w:rsidRDefault="00E426B0" w:rsidP="003231A9">
            <w:pPr>
              <w:spacing w:after="120"/>
              <w:rPr>
                <w:ins w:id="117" w:author="Lisa McGonigal" w:date="2020-10-12T14:34:00Z"/>
                <w:rFonts w:asciiTheme="minorHAnsi" w:hAnsiTheme="minorHAnsi" w:cstheme="minorHAnsi"/>
                <w:color w:val="1F497D" w:themeColor="text2"/>
                <w:sz w:val="22"/>
                <w:szCs w:val="22"/>
                <w:rPrChange w:id="118" w:author="Lisa McGonigal" w:date="2020-10-14T12:22:00Z">
                  <w:rPr>
                    <w:ins w:id="119" w:author="Lisa McGonigal" w:date="2020-10-12T14:34:00Z"/>
                    <w:rFonts w:cstheme="minorHAnsi"/>
                    <w:b/>
                    <w:bCs/>
                    <w:color w:val="4F81BD" w:themeColor="accent1"/>
                  </w:rPr>
                </w:rPrChange>
              </w:rPr>
            </w:pPr>
            <w:ins w:id="120" w:author="Lisa McGonigal" w:date="2020-10-12T14:34:00Z">
              <w:r w:rsidRPr="00652DEC">
                <w:rPr>
                  <w:rFonts w:asciiTheme="minorHAnsi" w:hAnsiTheme="minorHAnsi" w:cstheme="minorHAnsi"/>
                  <w:color w:val="1F497D" w:themeColor="text2"/>
                  <w:sz w:val="22"/>
                  <w:szCs w:val="22"/>
                </w:rPr>
                <w:t>No harms were cited for the recommendation; the supporting body of evidence validate</w:t>
              </w:r>
            </w:ins>
            <w:ins w:id="121" w:author="Lisa McGonigal" w:date="2020-10-14T12:21:00Z">
              <w:r w:rsidR="003231A9" w:rsidRPr="00652DEC">
                <w:rPr>
                  <w:rFonts w:asciiTheme="minorHAnsi" w:hAnsiTheme="minorHAnsi" w:cstheme="minorHAnsi"/>
                  <w:color w:val="1F497D" w:themeColor="text2"/>
                  <w:sz w:val="22"/>
                  <w:szCs w:val="22"/>
                </w:rPr>
                <w:t>s</w:t>
              </w:r>
            </w:ins>
            <w:ins w:id="122" w:author="Lisa McGonigal" w:date="2020-10-12T14:34:00Z">
              <w:r w:rsidRPr="00652DEC">
                <w:rPr>
                  <w:rFonts w:asciiTheme="minorHAnsi" w:hAnsiTheme="minorHAnsi" w:cstheme="minorHAnsi"/>
                  <w:color w:val="1F497D" w:themeColor="text2"/>
                  <w:sz w:val="22"/>
                  <w:szCs w:val="22"/>
                </w:rPr>
                <w:t xml:space="preserve"> the recommendations</w:t>
              </w:r>
            </w:ins>
            <w:ins w:id="123" w:author="Lisa McGonigal" w:date="2020-10-13T10:07:00Z">
              <w:r w:rsidR="000F5568" w:rsidRPr="00652DEC">
                <w:rPr>
                  <w:rFonts w:asciiTheme="minorHAnsi" w:hAnsiTheme="minorHAnsi" w:cstheme="minorHAnsi"/>
                  <w:color w:val="1F497D" w:themeColor="text2"/>
                  <w:sz w:val="22"/>
                  <w:szCs w:val="22"/>
                </w:rPr>
                <w:t>’</w:t>
              </w:r>
            </w:ins>
            <w:ins w:id="124" w:author="Lisa McGonigal" w:date="2020-10-12T14:34:00Z">
              <w:r w:rsidRPr="00652DEC">
                <w:rPr>
                  <w:rFonts w:asciiTheme="minorHAnsi" w:hAnsiTheme="minorHAnsi" w:cstheme="minorHAnsi"/>
                  <w:color w:val="1F497D" w:themeColor="text2"/>
                  <w:sz w:val="22"/>
                  <w:szCs w:val="22"/>
                </w:rPr>
                <w:t xml:space="preserve"> premises—failure to prescribe an appropriate </w:t>
              </w:r>
            </w:ins>
            <w:ins w:id="125" w:author="Lisa McGonigal" w:date="2020-10-14T12:22:00Z">
              <w:r w:rsidR="003231A9" w:rsidRPr="00652DEC">
                <w:rPr>
                  <w:rFonts w:asciiTheme="minorHAnsi" w:hAnsiTheme="minorHAnsi" w:cstheme="minorHAnsi"/>
                  <w:color w:val="1F497D" w:themeColor="text2"/>
                  <w:sz w:val="22"/>
                  <w:szCs w:val="22"/>
                </w:rPr>
                <w:t xml:space="preserve">hemodialysis </w:t>
              </w:r>
            </w:ins>
            <w:ins w:id="126" w:author="Lisa McGonigal" w:date="2020-10-12T14:34:00Z">
              <w:r w:rsidRPr="00652DEC">
                <w:rPr>
                  <w:rFonts w:asciiTheme="minorHAnsi" w:hAnsiTheme="minorHAnsi" w:cstheme="minorHAnsi"/>
                  <w:color w:val="1F497D" w:themeColor="text2"/>
                  <w:sz w:val="22"/>
                  <w:szCs w:val="22"/>
                </w:rPr>
                <w:t xml:space="preserve">UFR and </w:t>
              </w:r>
            </w:ins>
            <w:ins w:id="127" w:author="Lisa McGonigal" w:date="2020-10-14T12:22:00Z">
              <w:r w:rsidR="003231A9" w:rsidRPr="00652DEC">
                <w:rPr>
                  <w:rFonts w:asciiTheme="minorHAnsi" w:hAnsiTheme="minorHAnsi" w:cstheme="minorHAnsi"/>
                  <w:color w:val="1F497D" w:themeColor="text2"/>
                  <w:sz w:val="22"/>
                  <w:szCs w:val="22"/>
                </w:rPr>
                <w:t xml:space="preserve">session </w:t>
              </w:r>
            </w:ins>
            <w:ins w:id="128" w:author="Lisa McGonigal" w:date="2020-10-12T14:34:00Z">
              <w:r w:rsidRPr="00652DEC">
                <w:rPr>
                  <w:rFonts w:asciiTheme="minorHAnsi" w:hAnsiTheme="minorHAnsi" w:cstheme="minorHAnsi"/>
                  <w:color w:val="1F497D" w:themeColor="text2"/>
                  <w:sz w:val="22"/>
                  <w:szCs w:val="22"/>
                </w:rPr>
                <w:t xml:space="preserve">duration to achieve euvolemia and minimize hemodynamic instability is associated with adverse outcomes ranging from cardiovascular events and mortality to hypotensive seizures.   </w:t>
              </w:r>
            </w:ins>
          </w:p>
          <w:p w14:paraId="78F3E2A8" w14:textId="562B97D0" w:rsidR="005A443D" w:rsidRPr="00652DEC" w:rsidRDefault="00E426B0" w:rsidP="00E426B0">
            <w:pPr>
              <w:rPr>
                <w:rFonts w:asciiTheme="minorHAnsi" w:hAnsiTheme="minorHAnsi" w:cstheme="minorHAnsi"/>
                <w:b/>
                <w:bCs/>
                <w:color w:val="1F497D" w:themeColor="text2"/>
                <w:sz w:val="22"/>
                <w:szCs w:val="22"/>
              </w:rPr>
            </w:pPr>
            <w:ins w:id="129" w:author="Lisa McGonigal" w:date="2020-10-12T14:34:00Z">
              <w:r w:rsidRPr="00652DEC">
                <w:rPr>
                  <w:rFonts w:asciiTheme="minorHAnsi" w:hAnsiTheme="minorHAnsi" w:cstheme="minorHAnsi"/>
                  <w:color w:val="1F497D" w:themeColor="text2"/>
                  <w:sz w:val="22"/>
                  <w:szCs w:val="22"/>
                </w:rPr>
                <w:t xml:space="preserve">Nevertheless, potential harms stemming from the process of setting </w:t>
              </w:r>
            </w:ins>
            <w:ins w:id="130" w:author="Lisa McGonigal" w:date="2020-10-14T12:23:00Z">
              <w:r w:rsidR="003231A9" w:rsidRPr="00652DEC">
                <w:rPr>
                  <w:rFonts w:asciiTheme="minorHAnsi" w:hAnsiTheme="minorHAnsi" w:cstheme="minorHAnsi"/>
                  <w:color w:val="1F497D" w:themeColor="text2"/>
                  <w:sz w:val="22"/>
                  <w:szCs w:val="22"/>
                </w:rPr>
                <w:t>UFR</w:t>
              </w:r>
            </w:ins>
            <w:ins w:id="131" w:author="Lisa McGonigal" w:date="2020-10-12T14:34:00Z">
              <w:r w:rsidRPr="00652DEC">
                <w:rPr>
                  <w:rFonts w:asciiTheme="minorHAnsi" w:hAnsiTheme="minorHAnsi" w:cstheme="minorHAnsi"/>
                  <w:color w:val="1F497D" w:themeColor="text2"/>
                  <w:sz w:val="22"/>
                  <w:szCs w:val="22"/>
                </w:rPr>
                <w:t xml:space="preserve"> to achieve a set target (“dry”) weight post-dialysis were noted.  While this has been the accepted method of maintaining a consistent volume state, the inaccuracy of estimation is widely appreciated</w:t>
              </w:r>
            </w:ins>
            <w:ins w:id="132" w:author="Lisa McGonigal" w:date="2020-10-14T12:23:00Z">
              <w:r w:rsidR="003231A9" w:rsidRPr="00652DEC">
                <w:rPr>
                  <w:rFonts w:asciiTheme="minorHAnsi" w:hAnsiTheme="minorHAnsi" w:cstheme="minorHAnsi"/>
                  <w:color w:val="1F497D" w:themeColor="text2"/>
                  <w:sz w:val="22"/>
                  <w:szCs w:val="22"/>
                </w:rPr>
                <w:t>.  B</w:t>
              </w:r>
            </w:ins>
            <w:ins w:id="133" w:author="Lisa McGonigal" w:date="2020-10-12T14:34:00Z">
              <w:r w:rsidRPr="00652DEC">
                <w:rPr>
                  <w:rFonts w:asciiTheme="minorHAnsi" w:hAnsiTheme="minorHAnsi" w:cstheme="minorHAnsi"/>
                  <w:color w:val="1F497D" w:themeColor="text2"/>
                  <w:sz w:val="22"/>
                  <w:szCs w:val="22"/>
                </w:rPr>
                <w:t>oth over- and underestimation are common, with the former contributing to hypertension and left ventricular hypertrophy, and the latter accelerating the loss of residual kidney function and perhaps risking myocardial stunning.</w:t>
              </w:r>
            </w:ins>
          </w:p>
        </w:tc>
      </w:tr>
      <w:tr w:rsidR="005A443D" w14:paraId="7194A3F2" w14:textId="77777777" w:rsidTr="00AE6980">
        <w:tc>
          <w:tcPr>
            <w:tcW w:w="2875" w:type="dxa"/>
          </w:tcPr>
          <w:p w14:paraId="43E1F299" w14:textId="77777777" w:rsidR="005A443D" w:rsidRDefault="005A443D" w:rsidP="004A6CD6">
            <w:r>
              <w:t>Identify any new studies conducted since the SR. Do the new studies change the conclusions from the SR?</w:t>
            </w:r>
          </w:p>
        </w:tc>
        <w:tc>
          <w:tcPr>
            <w:tcW w:w="6323" w:type="dxa"/>
          </w:tcPr>
          <w:p w14:paraId="4E24B731" w14:textId="7D190BA1" w:rsidR="003B03A9" w:rsidRPr="00652DEC" w:rsidRDefault="003E31DD" w:rsidP="003B03A9">
            <w:pPr>
              <w:rPr>
                <w:rFonts w:asciiTheme="minorHAnsi" w:hAnsiTheme="minorHAnsi" w:cstheme="minorHAnsi"/>
                <w:color w:val="1F497D" w:themeColor="text2"/>
                <w:sz w:val="22"/>
                <w:szCs w:val="22"/>
              </w:rPr>
            </w:pPr>
            <w:ins w:id="134" w:author="Lisa McGonigal" w:date="2020-10-13T09:10:00Z">
              <w:r w:rsidRPr="00652DEC">
                <w:rPr>
                  <w:rFonts w:asciiTheme="minorHAnsi" w:hAnsiTheme="minorHAnsi" w:cstheme="minorHAnsi"/>
                  <w:color w:val="1F497D" w:themeColor="text2"/>
                  <w:sz w:val="22"/>
                  <w:szCs w:val="22"/>
                </w:rPr>
                <w:t>Numerous studies addressing UFR</w:t>
              </w:r>
            </w:ins>
            <w:ins w:id="135" w:author="Lisa McGonigal" w:date="2020-10-13T09:12:00Z">
              <w:r w:rsidRPr="00652DEC">
                <w:rPr>
                  <w:rFonts w:asciiTheme="minorHAnsi" w:hAnsiTheme="minorHAnsi" w:cstheme="minorHAnsi"/>
                  <w:color w:val="1F497D" w:themeColor="text2"/>
                  <w:sz w:val="22"/>
                  <w:szCs w:val="22"/>
                </w:rPr>
                <w:t xml:space="preserve"> and dialysis treatment time</w:t>
              </w:r>
            </w:ins>
            <w:ins w:id="136" w:author="Lisa McGonigal" w:date="2020-10-13T09:10:00Z">
              <w:r w:rsidRPr="00652DEC">
                <w:rPr>
                  <w:rFonts w:asciiTheme="minorHAnsi" w:hAnsiTheme="minorHAnsi" w:cstheme="minorHAnsi"/>
                  <w:color w:val="1F497D" w:themeColor="text2"/>
                  <w:sz w:val="22"/>
                  <w:szCs w:val="22"/>
                </w:rPr>
                <w:t xml:space="preserve"> have been published since this guideline was released in 2015 (see 1a.4.1 and 1a.4.2 below for details and citations)</w:t>
              </w:r>
            </w:ins>
            <w:ins w:id="137" w:author="Lisa McGonigal" w:date="2020-10-13T09:15:00Z">
              <w:r w:rsidRPr="00652DEC">
                <w:rPr>
                  <w:rFonts w:asciiTheme="minorHAnsi" w:hAnsiTheme="minorHAnsi" w:cstheme="minorHAnsi"/>
                  <w:color w:val="1F497D" w:themeColor="text2"/>
                  <w:sz w:val="22"/>
                  <w:szCs w:val="22"/>
                </w:rPr>
                <w:t>; n</w:t>
              </w:r>
            </w:ins>
            <w:ins w:id="138" w:author="Lisa McGonigal" w:date="2020-10-13T09:10:00Z">
              <w:r w:rsidRPr="00652DEC">
                <w:rPr>
                  <w:rFonts w:asciiTheme="minorHAnsi" w:hAnsiTheme="minorHAnsi" w:cstheme="minorHAnsi"/>
                  <w:color w:val="1F497D" w:themeColor="text2"/>
                  <w:sz w:val="22"/>
                  <w:szCs w:val="22"/>
                </w:rPr>
                <w:t>one were identified that</w:t>
              </w:r>
              <w:r w:rsidRPr="00652DEC">
                <w:rPr>
                  <w:rFonts w:asciiTheme="minorHAnsi" w:hAnsiTheme="minorHAnsi" w:cstheme="minorHAnsi"/>
                  <w:color w:val="1F497D" w:themeColor="text2"/>
                  <w:sz w:val="22"/>
                  <w:szCs w:val="22"/>
                  <w:shd w:val="clear" w:color="auto" w:fill="FFFFFF"/>
                </w:rPr>
                <w:t xml:space="preserve"> </w:t>
              </w:r>
              <w:r w:rsidRPr="00652DEC">
                <w:rPr>
                  <w:rFonts w:asciiTheme="minorHAnsi" w:hAnsiTheme="minorHAnsi" w:cstheme="minorHAnsi"/>
                  <w:color w:val="1F497D" w:themeColor="text2"/>
                  <w:sz w:val="22"/>
                  <w:szCs w:val="22"/>
                </w:rPr>
                <w:t xml:space="preserve">contradict the </w:t>
              </w:r>
            </w:ins>
            <w:ins w:id="139" w:author="Lisa McGonigal" w:date="2020-10-13T09:12:00Z">
              <w:r w:rsidRPr="00652DEC">
                <w:rPr>
                  <w:rFonts w:asciiTheme="minorHAnsi" w:hAnsiTheme="minorHAnsi" w:cstheme="minorHAnsi"/>
                  <w:color w:val="1F497D" w:themeColor="text2"/>
                  <w:sz w:val="22"/>
                  <w:szCs w:val="22"/>
                </w:rPr>
                <w:t>KDOQI</w:t>
              </w:r>
            </w:ins>
            <w:ins w:id="140" w:author="Lisa McGonigal" w:date="2020-10-13T09:13:00Z">
              <w:r w:rsidRPr="00652DEC">
                <w:rPr>
                  <w:rFonts w:asciiTheme="minorHAnsi" w:hAnsiTheme="minorHAnsi" w:cstheme="minorHAnsi"/>
                  <w:color w:val="1F497D" w:themeColor="text2"/>
                  <w:sz w:val="22"/>
                  <w:szCs w:val="22"/>
                </w:rPr>
                <w:t xml:space="preserve"> </w:t>
              </w:r>
            </w:ins>
            <w:ins w:id="141" w:author="Lisa McGonigal" w:date="2020-10-13T09:10:00Z">
              <w:r w:rsidRPr="00652DEC">
                <w:rPr>
                  <w:rFonts w:asciiTheme="minorHAnsi" w:hAnsiTheme="minorHAnsi" w:cstheme="minorHAnsi"/>
                  <w:color w:val="1F497D" w:themeColor="text2"/>
                  <w:sz w:val="22"/>
                  <w:szCs w:val="22"/>
                </w:rPr>
                <w:t>recommendatio</w:t>
              </w:r>
            </w:ins>
            <w:ins w:id="142" w:author="Lisa McGonigal" w:date="2020-10-13T09:16:00Z">
              <w:r w:rsidRPr="00652DEC">
                <w:rPr>
                  <w:rFonts w:asciiTheme="minorHAnsi" w:hAnsiTheme="minorHAnsi" w:cstheme="minorHAnsi"/>
                  <w:color w:val="1F497D" w:themeColor="text2"/>
                  <w:sz w:val="22"/>
                  <w:szCs w:val="22"/>
                </w:rPr>
                <w:t xml:space="preserve">n, </w:t>
              </w:r>
            </w:ins>
            <w:ins w:id="143" w:author="Lisa McGonigal" w:date="2020-10-13T09:17:00Z">
              <w:r w:rsidRPr="00652DEC">
                <w:rPr>
                  <w:rFonts w:asciiTheme="minorHAnsi" w:hAnsiTheme="minorHAnsi" w:cstheme="minorHAnsi"/>
                  <w:color w:val="1F497D" w:themeColor="text2"/>
                  <w:sz w:val="22"/>
                  <w:szCs w:val="22"/>
                </w:rPr>
                <w:t>which does not identify an absolute threshold for UFR</w:t>
              </w:r>
            </w:ins>
            <w:ins w:id="144" w:author="Lisa McGonigal" w:date="2020-10-14T12:24:00Z">
              <w:r w:rsidR="003231A9" w:rsidRPr="00652DEC">
                <w:rPr>
                  <w:rFonts w:asciiTheme="minorHAnsi" w:hAnsiTheme="minorHAnsi" w:cstheme="minorHAnsi"/>
                  <w:color w:val="1F497D" w:themeColor="text2"/>
                  <w:sz w:val="22"/>
                  <w:szCs w:val="22"/>
                </w:rPr>
                <w:t xml:space="preserve"> and </w:t>
              </w:r>
            </w:ins>
            <w:ins w:id="145" w:author="Lisa McGonigal" w:date="2020-10-14T12:25:00Z">
              <w:r w:rsidR="003231A9" w:rsidRPr="00652DEC">
                <w:rPr>
                  <w:rFonts w:asciiTheme="minorHAnsi" w:hAnsiTheme="minorHAnsi" w:cstheme="minorHAnsi"/>
                  <w:color w:val="1F497D" w:themeColor="text2"/>
                  <w:sz w:val="22"/>
                  <w:szCs w:val="22"/>
                </w:rPr>
                <w:t>establishes a “bare minimum” treatment time</w:t>
              </w:r>
            </w:ins>
            <w:ins w:id="146" w:author="Lisa McGonigal" w:date="2020-10-13T09:17:00Z">
              <w:r w:rsidRPr="00652DEC">
                <w:rPr>
                  <w:rFonts w:asciiTheme="minorHAnsi" w:hAnsiTheme="minorHAnsi" w:cstheme="minorHAnsi"/>
                  <w:color w:val="1F497D" w:themeColor="text2"/>
                  <w:sz w:val="22"/>
                  <w:szCs w:val="22"/>
                </w:rPr>
                <w:t xml:space="preserve">. </w:t>
              </w:r>
            </w:ins>
          </w:p>
        </w:tc>
      </w:tr>
    </w:tbl>
    <w:p w14:paraId="0E986907" w14:textId="551B2E1E" w:rsidR="005A443D" w:rsidRDefault="005A443D" w:rsidP="002E2177">
      <w:pPr>
        <w:rPr>
          <w:i/>
          <w:iCs/>
        </w:rPr>
      </w:pPr>
    </w:p>
    <w:p w14:paraId="0EC51064" w14:textId="77777777" w:rsidR="00AE6980" w:rsidRDefault="00AE6980" w:rsidP="002E2177">
      <w:pPr>
        <w:rPr>
          <w:i/>
          <w:iCs/>
        </w:rPr>
      </w:pPr>
    </w:p>
    <w:p w14:paraId="51793279" w14:textId="0339B8F7" w:rsidR="005A443D" w:rsidRDefault="005A443D" w:rsidP="002E2177">
      <w:pPr>
        <w:rPr>
          <w:i/>
          <w:iCs/>
        </w:rPr>
      </w:pPr>
    </w:p>
    <w:tbl>
      <w:tblPr>
        <w:tblStyle w:val="TableGrid"/>
        <w:tblW w:w="0" w:type="auto"/>
        <w:tblLook w:val="04A0" w:firstRow="1" w:lastRow="0" w:firstColumn="1" w:lastColumn="0" w:noHBand="0" w:noVBand="1"/>
      </w:tblPr>
      <w:tblGrid>
        <w:gridCol w:w="3031"/>
        <w:gridCol w:w="6319"/>
      </w:tblGrid>
      <w:tr w:rsidR="00AE6980" w:rsidRPr="00AB4ECE" w14:paraId="4025E417" w14:textId="77777777" w:rsidTr="003231A9">
        <w:trPr>
          <w:trHeight w:val="530"/>
        </w:trPr>
        <w:tc>
          <w:tcPr>
            <w:tcW w:w="4068" w:type="dxa"/>
          </w:tcPr>
          <w:p w14:paraId="4AEAB0C1" w14:textId="77777777" w:rsidR="00AE6980" w:rsidRPr="00AB4ECE" w:rsidRDefault="00AE6980" w:rsidP="004A6CD6">
            <w:pPr>
              <w:rPr>
                <w:b/>
              </w:rPr>
            </w:pPr>
            <w:r w:rsidRPr="00AB4ECE">
              <w:rPr>
                <w:b/>
              </w:rPr>
              <w:t>Source of Systematic Review:</w:t>
            </w:r>
          </w:p>
          <w:p w14:paraId="288BC11E" w14:textId="77777777" w:rsidR="00AE6980" w:rsidRPr="00AB4ECE" w:rsidRDefault="00AE6980" w:rsidP="004A6CD6">
            <w:pPr>
              <w:pStyle w:val="ListParagraph"/>
              <w:numPr>
                <w:ilvl w:val="0"/>
                <w:numId w:val="9"/>
              </w:numPr>
              <w:rPr>
                <w:b/>
              </w:rPr>
            </w:pPr>
            <w:r w:rsidRPr="00AB4ECE">
              <w:rPr>
                <w:b/>
              </w:rPr>
              <w:t>Title</w:t>
            </w:r>
          </w:p>
          <w:p w14:paraId="147C700C" w14:textId="77777777" w:rsidR="00AE6980" w:rsidRPr="00AB4ECE" w:rsidRDefault="00AE6980" w:rsidP="004A6CD6">
            <w:pPr>
              <w:pStyle w:val="ListParagraph"/>
              <w:numPr>
                <w:ilvl w:val="0"/>
                <w:numId w:val="9"/>
              </w:numPr>
              <w:rPr>
                <w:b/>
              </w:rPr>
            </w:pPr>
            <w:r w:rsidRPr="00AB4ECE">
              <w:rPr>
                <w:b/>
              </w:rPr>
              <w:t>Author</w:t>
            </w:r>
          </w:p>
          <w:p w14:paraId="04E32F2A" w14:textId="77777777" w:rsidR="00AE6980" w:rsidRPr="00AB4ECE" w:rsidRDefault="00AE6980" w:rsidP="004A6CD6">
            <w:pPr>
              <w:pStyle w:val="ListParagraph"/>
              <w:numPr>
                <w:ilvl w:val="0"/>
                <w:numId w:val="9"/>
              </w:numPr>
              <w:rPr>
                <w:b/>
              </w:rPr>
            </w:pPr>
            <w:r w:rsidRPr="00AB4ECE">
              <w:rPr>
                <w:b/>
              </w:rPr>
              <w:t>Date</w:t>
            </w:r>
          </w:p>
          <w:p w14:paraId="1A951795" w14:textId="77777777" w:rsidR="00AE6980" w:rsidRPr="00AB4ECE" w:rsidRDefault="00AE6980" w:rsidP="004A6CD6">
            <w:pPr>
              <w:pStyle w:val="ListParagraph"/>
              <w:numPr>
                <w:ilvl w:val="0"/>
                <w:numId w:val="9"/>
              </w:numPr>
              <w:rPr>
                <w:b/>
              </w:rPr>
            </w:pPr>
            <w:r w:rsidRPr="00AB4ECE">
              <w:rPr>
                <w:b/>
              </w:rPr>
              <w:t>Citation, including page number</w:t>
            </w:r>
          </w:p>
          <w:p w14:paraId="64B660E1" w14:textId="77777777" w:rsidR="00AE6980" w:rsidRPr="00AB4ECE" w:rsidRDefault="00AE6980" w:rsidP="00AE6980">
            <w:pPr>
              <w:pStyle w:val="ListParagraph"/>
              <w:numPr>
                <w:ilvl w:val="0"/>
                <w:numId w:val="9"/>
              </w:numPr>
              <w:spacing w:after="0"/>
              <w:contextualSpacing w:val="0"/>
              <w:rPr>
                <w:b/>
              </w:rPr>
            </w:pPr>
            <w:r w:rsidRPr="00AB4ECE">
              <w:rPr>
                <w:b/>
              </w:rPr>
              <w:t>URL</w:t>
            </w:r>
          </w:p>
        </w:tc>
        <w:tc>
          <w:tcPr>
            <w:tcW w:w="5130" w:type="dxa"/>
          </w:tcPr>
          <w:p w14:paraId="6418A776" w14:textId="302F5936" w:rsidR="003231A9" w:rsidRPr="00652DEC" w:rsidRDefault="003231A9" w:rsidP="003231A9">
            <w:pPr>
              <w:autoSpaceDE w:val="0"/>
              <w:autoSpaceDN w:val="0"/>
              <w:adjustRightInd w:val="0"/>
              <w:spacing w:after="120"/>
              <w:rPr>
                <w:ins w:id="147" w:author="Lisa McGonigal" w:date="2020-10-14T12:25:00Z"/>
                <w:rFonts w:asciiTheme="minorHAnsi" w:hAnsiTheme="minorHAnsi" w:cstheme="minorHAnsi"/>
                <w:b/>
                <w:color w:val="1F497D" w:themeColor="text2"/>
                <w:sz w:val="22"/>
                <w:szCs w:val="22"/>
              </w:rPr>
            </w:pPr>
            <w:ins w:id="148" w:author="Lisa McGonigal" w:date="2020-10-14T12:25:00Z">
              <w:r w:rsidRPr="00652DEC">
                <w:rPr>
                  <w:rFonts w:asciiTheme="minorHAnsi" w:hAnsiTheme="minorHAnsi" w:cstheme="minorHAnsi"/>
                  <w:b/>
                  <w:color w:val="1F497D" w:themeColor="text2"/>
                  <w:sz w:val="22"/>
                  <w:szCs w:val="22"/>
                </w:rPr>
                <w:t xml:space="preserve">Title:  </w:t>
              </w:r>
              <w:r w:rsidRPr="00652DEC">
                <w:rPr>
                  <w:rFonts w:asciiTheme="minorHAnsi" w:hAnsiTheme="minorHAnsi" w:cstheme="minorHAnsi"/>
                  <w:bCs/>
                  <w:color w:val="1F497D" w:themeColor="text2"/>
                  <w:sz w:val="22"/>
                  <w:szCs w:val="22"/>
                </w:rPr>
                <w:t>Clinical Practice Guideline on Haemodialysis</w:t>
              </w:r>
            </w:ins>
          </w:p>
          <w:p w14:paraId="3F187C07" w14:textId="5A961977" w:rsidR="003231A9" w:rsidRPr="00652DEC" w:rsidRDefault="003231A9" w:rsidP="003231A9">
            <w:pPr>
              <w:autoSpaceDE w:val="0"/>
              <w:autoSpaceDN w:val="0"/>
              <w:adjustRightInd w:val="0"/>
              <w:spacing w:after="120"/>
              <w:rPr>
                <w:ins w:id="149" w:author="Lisa McGonigal" w:date="2020-10-14T12:26:00Z"/>
                <w:rFonts w:asciiTheme="minorHAnsi" w:hAnsiTheme="minorHAnsi" w:cstheme="minorHAnsi"/>
                <w:b/>
                <w:color w:val="1F497D" w:themeColor="text2"/>
                <w:sz w:val="22"/>
                <w:szCs w:val="22"/>
              </w:rPr>
            </w:pPr>
            <w:ins w:id="150" w:author="Lisa McGonigal" w:date="2020-10-14T12:25:00Z">
              <w:r w:rsidRPr="00652DEC">
                <w:rPr>
                  <w:rFonts w:asciiTheme="minorHAnsi" w:hAnsiTheme="minorHAnsi" w:cstheme="minorHAnsi"/>
                  <w:b/>
                  <w:color w:val="1F497D" w:themeColor="text2"/>
                  <w:sz w:val="22"/>
                  <w:szCs w:val="22"/>
                </w:rPr>
                <w:t xml:space="preserve">Author: </w:t>
              </w:r>
            </w:ins>
            <w:ins w:id="151" w:author="Lisa McGonigal" w:date="2020-10-14T12:26:00Z">
              <w:r w:rsidRPr="00652DEC">
                <w:rPr>
                  <w:rFonts w:asciiTheme="minorHAnsi" w:hAnsiTheme="minorHAnsi" w:cstheme="minorHAnsi"/>
                  <w:b/>
                  <w:color w:val="1F497D" w:themeColor="text2"/>
                  <w:sz w:val="22"/>
                  <w:szCs w:val="22"/>
                </w:rPr>
                <w:t xml:space="preserve"> </w:t>
              </w:r>
              <w:r w:rsidRPr="00652DEC">
                <w:rPr>
                  <w:rFonts w:asciiTheme="minorHAnsi" w:hAnsiTheme="minorHAnsi" w:cstheme="minorHAnsi"/>
                  <w:bCs/>
                  <w:color w:val="1F497D" w:themeColor="text2"/>
                  <w:sz w:val="22"/>
                  <w:szCs w:val="22"/>
                </w:rPr>
                <w:t xml:space="preserve">UK Renal Association </w:t>
              </w:r>
            </w:ins>
          </w:p>
          <w:p w14:paraId="09A225CA" w14:textId="779A90A0" w:rsidR="003231A9" w:rsidRPr="00652DEC" w:rsidRDefault="003231A9" w:rsidP="003231A9">
            <w:pPr>
              <w:autoSpaceDE w:val="0"/>
              <w:autoSpaceDN w:val="0"/>
              <w:adjustRightInd w:val="0"/>
              <w:spacing w:after="120"/>
              <w:rPr>
                <w:ins w:id="152" w:author="Lisa McGonigal" w:date="2020-10-14T12:25:00Z"/>
                <w:rFonts w:asciiTheme="minorHAnsi" w:hAnsiTheme="minorHAnsi" w:cstheme="minorHAnsi"/>
                <w:b/>
                <w:color w:val="1F497D" w:themeColor="text2"/>
                <w:sz w:val="22"/>
                <w:szCs w:val="22"/>
              </w:rPr>
            </w:pPr>
            <w:ins w:id="153" w:author="Lisa McGonigal" w:date="2020-10-14T12:26:00Z">
              <w:r w:rsidRPr="00652DEC">
                <w:rPr>
                  <w:rFonts w:asciiTheme="minorHAnsi" w:hAnsiTheme="minorHAnsi" w:cstheme="minorHAnsi"/>
                  <w:b/>
                  <w:color w:val="1F497D" w:themeColor="text2"/>
                  <w:sz w:val="22"/>
                  <w:szCs w:val="22"/>
                </w:rPr>
                <w:t xml:space="preserve">Date:  </w:t>
              </w:r>
              <w:r w:rsidRPr="00652DEC">
                <w:rPr>
                  <w:rFonts w:asciiTheme="minorHAnsi" w:hAnsiTheme="minorHAnsi" w:cstheme="minorHAnsi"/>
                  <w:bCs/>
                  <w:color w:val="1F497D" w:themeColor="text2"/>
                  <w:sz w:val="22"/>
                  <w:szCs w:val="22"/>
                </w:rPr>
                <w:t>2019</w:t>
              </w:r>
            </w:ins>
          </w:p>
          <w:p w14:paraId="73906452" w14:textId="0C8F51F9" w:rsidR="00E426B0" w:rsidRPr="00652DEC" w:rsidRDefault="00E426B0">
            <w:pPr>
              <w:autoSpaceDE w:val="0"/>
              <w:autoSpaceDN w:val="0"/>
              <w:adjustRightInd w:val="0"/>
              <w:spacing w:after="120"/>
              <w:rPr>
                <w:ins w:id="154" w:author="Lisa McGonigal" w:date="2020-10-12T14:35:00Z"/>
                <w:rFonts w:asciiTheme="minorHAnsi" w:hAnsiTheme="minorHAnsi" w:cstheme="minorHAnsi"/>
                <w:b/>
                <w:color w:val="1F497D" w:themeColor="text2"/>
                <w:sz w:val="22"/>
                <w:szCs w:val="22"/>
                <w:rPrChange w:id="155" w:author="Lisa McGonigal" w:date="2020-10-14T12:26:00Z">
                  <w:rPr>
                    <w:ins w:id="156" w:author="Lisa McGonigal" w:date="2020-10-12T14:35:00Z"/>
                    <w:b/>
                    <w:color w:val="4F81BD" w:themeColor="accent1"/>
                  </w:rPr>
                </w:rPrChange>
              </w:rPr>
              <w:pPrChange w:id="157" w:author="Lisa McGonigal" w:date="2020-10-14T12:26:00Z">
                <w:pPr/>
              </w:pPrChange>
            </w:pPr>
            <w:ins w:id="158" w:author="Lisa McGonigal" w:date="2020-10-12T14:35:00Z">
              <w:r w:rsidRPr="00652DEC">
                <w:rPr>
                  <w:rFonts w:asciiTheme="minorHAnsi" w:hAnsiTheme="minorHAnsi" w:cstheme="minorHAnsi"/>
                  <w:b/>
                  <w:color w:val="1F497D" w:themeColor="text2"/>
                  <w:sz w:val="22"/>
                  <w:szCs w:val="22"/>
                </w:rPr>
                <w:t xml:space="preserve">Citation:  </w:t>
              </w:r>
              <w:r w:rsidRPr="00652DEC">
                <w:rPr>
                  <w:rFonts w:asciiTheme="minorHAnsi" w:hAnsiTheme="minorHAnsi" w:cstheme="minorHAnsi"/>
                  <w:bCs/>
                  <w:color w:val="1F497D" w:themeColor="text2"/>
                  <w:sz w:val="22"/>
                  <w:szCs w:val="22"/>
                </w:rPr>
                <w:t xml:space="preserve">UK Renal Association.  Clinical Practice Guideline on Haemodialysis.  </w:t>
              </w:r>
              <w:r w:rsidRPr="00652DEC">
                <w:rPr>
                  <w:rFonts w:asciiTheme="minorHAnsi" w:hAnsiTheme="minorHAnsi" w:cstheme="minorHAnsi"/>
                  <w:bCs/>
                  <w:i/>
                  <w:color w:val="1F497D" w:themeColor="text2"/>
                  <w:sz w:val="22"/>
                  <w:szCs w:val="22"/>
                </w:rPr>
                <w:t xml:space="preserve">BMC Nephrology.  </w:t>
              </w:r>
              <w:r w:rsidRPr="00652DEC">
                <w:rPr>
                  <w:rFonts w:asciiTheme="minorHAnsi" w:hAnsiTheme="minorHAnsi" w:cstheme="minorHAnsi"/>
                  <w:bCs/>
                  <w:iCs/>
                  <w:color w:val="1F497D" w:themeColor="text2"/>
                  <w:sz w:val="22"/>
                  <w:szCs w:val="22"/>
                </w:rPr>
                <w:t>2019;20:379-415</w:t>
              </w:r>
              <w:r w:rsidRPr="00652DEC">
                <w:rPr>
                  <w:rFonts w:asciiTheme="minorHAnsi" w:hAnsiTheme="minorHAnsi" w:cstheme="minorHAnsi"/>
                  <w:bCs/>
                  <w:i/>
                  <w:color w:val="1F497D" w:themeColor="text2"/>
                  <w:sz w:val="22"/>
                  <w:szCs w:val="22"/>
                </w:rPr>
                <w:t>.</w:t>
              </w:r>
              <w:r w:rsidRPr="00652DEC">
                <w:rPr>
                  <w:rFonts w:asciiTheme="minorHAnsi" w:hAnsiTheme="minorHAnsi" w:cstheme="minorHAnsi"/>
                  <w:b/>
                  <w:color w:val="1F497D" w:themeColor="text2"/>
                  <w:sz w:val="22"/>
                  <w:szCs w:val="22"/>
                </w:rPr>
                <w:t xml:space="preserve">  </w:t>
              </w:r>
            </w:ins>
          </w:p>
          <w:p w14:paraId="22C794ED" w14:textId="064A85E9" w:rsidR="00E426B0" w:rsidRPr="00652DEC" w:rsidRDefault="00E426B0" w:rsidP="003231A9">
            <w:pPr>
              <w:spacing w:after="120"/>
              <w:rPr>
                <w:ins w:id="159" w:author="Lisa McGonigal" w:date="2020-10-12T14:35:00Z"/>
                <w:rFonts w:asciiTheme="minorHAnsi" w:hAnsiTheme="minorHAnsi" w:cstheme="minorHAnsi"/>
                <w:b/>
                <w:color w:val="1F497D" w:themeColor="text2"/>
                <w:sz w:val="22"/>
                <w:szCs w:val="22"/>
              </w:rPr>
            </w:pPr>
            <w:ins w:id="160" w:author="Lisa McGonigal" w:date="2020-10-12T14:35:00Z">
              <w:r w:rsidRPr="00652DEC">
                <w:rPr>
                  <w:rFonts w:asciiTheme="minorHAnsi" w:hAnsiTheme="minorHAnsi" w:cstheme="minorHAnsi"/>
                  <w:b/>
                  <w:color w:val="1F497D" w:themeColor="text2"/>
                  <w:sz w:val="22"/>
                  <w:szCs w:val="22"/>
                </w:rPr>
                <w:t xml:space="preserve">Relevant </w:t>
              </w:r>
            </w:ins>
            <w:ins w:id="161" w:author="Lisa McGonigal" w:date="2020-10-14T12:26:00Z">
              <w:r w:rsidR="003231A9" w:rsidRPr="00652DEC">
                <w:rPr>
                  <w:rFonts w:asciiTheme="minorHAnsi" w:hAnsiTheme="minorHAnsi" w:cstheme="minorHAnsi"/>
                  <w:b/>
                  <w:color w:val="1F497D" w:themeColor="text2"/>
                  <w:sz w:val="22"/>
                  <w:szCs w:val="22"/>
                </w:rPr>
                <w:t>P</w:t>
              </w:r>
            </w:ins>
            <w:ins w:id="162" w:author="Lisa McGonigal" w:date="2020-10-12T14:35:00Z">
              <w:r w:rsidRPr="00652DEC">
                <w:rPr>
                  <w:rFonts w:asciiTheme="minorHAnsi" w:hAnsiTheme="minorHAnsi" w:cstheme="minorHAnsi"/>
                  <w:b/>
                  <w:color w:val="1F497D" w:themeColor="text2"/>
                  <w:sz w:val="22"/>
                  <w:szCs w:val="22"/>
                </w:rPr>
                <w:t>ages:</w:t>
              </w:r>
              <w:r w:rsidRPr="00652DEC">
                <w:rPr>
                  <w:rFonts w:asciiTheme="minorHAnsi" w:hAnsiTheme="minorHAnsi" w:cstheme="minorHAnsi"/>
                  <w:bCs/>
                  <w:color w:val="1F497D" w:themeColor="text2"/>
                  <w:sz w:val="22"/>
                  <w:szCs w:val="22"/>
                </w:rPr>
                <w:t xml:space="preserve">  3-4 (382-383).  </w:t>
              </w:r>
            </w:ins>
          </w:p>
          <w:p w14:paraId="5686E89C" w14:textId="7E7FC236" w:rsidR="00AE6980" w:rsidRPr="00652DEC" w:rsidRDefault="00E426B0" w:rsidP="00E426B0">
            <w:pPr>
              <w:rPr>
                <w:ins w:id="163" w:author="Lisa McGonigal" w:date="2020-10-12T14:35:00Z"/>
                <w:rFonts w:asciiTheme="minorHAnsi" w:hAnsiTheme="minorHAnsi" w:cstheme="minorHAnsi"/>
                <w:b/>
                <w:color w:val="1F497D" w:themeColor="text2"/>
                <w:sz w:val="22"/>
                <w:szCs w:val="22"/>
              </w:rPr>
            </w:pPr>
            <w:ins w:id="164" w:author="Lisa McGonigal" w:date="2020-10-12T14:35:00Z">
              <w:r w:rsidRPr="00652DEC">
                <w:rPr>
                  <w:rFonts w:asciiTheme="minorHAnsi" w:hAnsiTheme="minorHAnsi" w:cstheme="minorHAnsi"/>
                  <w:b/>
                  <w:color w:val="1F497D" w:themeColor="text2"/>
                  <w:sz w:val="22"/>
                  <w:szCs w:val="22"/>
                </w:rPr>
                <w:t>URL:</w:t>
              </w:r>
            </w:ins>
            <w:ins w:id="165" w:author="Lisa McGonigal" w:date="2020-10-14T12:26:00Z">
              <w:r w:rsidR="003231A9" w:rsidRPr="00652DEC">
                <w:rPr>
                  <w:rFonts w:asciiTheme="minorHAnsi" w:hAnsiTheme="minorHAnsi" w:cstheme="minorHAnsi"/>
                  <w:b/>
                  <w:color w:val="1F497D" w:themeColor="text2"/>
                  <w:sz w:val="22"/>
                  <w:szCs w:val="22"/>
                </w:rPr>
                <w:t xml:space="preserve">  </w:t>
              </w:r>
              <w:r w:rsidR="003231A9" w:rsidRPr="00652DEC">
                <w:rPr>
                  <w:rFonts w:asciiTheme="minorHAnsi" w:hAnsiTheme="minorHAnsi" w:cstheme="minorHAnsi"/>
                  <w:bCs/>
                  <w:color w:val="1F497D" w:themeColor="text2"/>
                  <w:sz w:val="22"/>
                  <w:szCs w:val="22"/>
                </w:rPr>
                <w:fldChar w:fldCharType="begin"/>
              </w:r>
              <w:r w:rsidR="003231A9" w:rsidRPr="00652DEC">
                <w:rPr>
                  <w:rFonts w:asciiTheme="minorHAnsi" w:hAnsiTheme="minorHAnsi" w:cstheme="minorHAnsi"/>
                  <w:bCs/>
                  <w:color w:val="1F497D" w:themeColor="text2"/>
                  <w:sz w:val="22"/>
                  <w:szCs w:val="22"/>
                </w:rPr>
                <w:instrText xml:space="preserve"> HYPERLINK "</w:instrText>
              </w:r>
            </w:ins>
            <w:ins w:id="166" w:author="Lisa McGonigal" w:date="2020-10-12T14:35:00Z">
              <w:r w:rsidR="003231A9" w:rsidRPr="00652DEC">
                <w:rPr>
                  <w:rFonts w:asciiTheme="minorHAnsi" w:hAnsiTheme="minorHAnsi" w:cstheme="minorHAnsi"/>
                  <w:bCs/>
                  <w:color w:val="1F497D" w:themeColor="text2"/>
                  <w:sz w:val="22"/>
                  <w:szCs w:val="22"/>
                  <w:rPrChange w:id="167" w:author="Lisa McGonigal" w:date="2020-10-14T12:26:00Z">
                    <w:rPr>
                      <w:rStyle w:val="Hyperlink"/>
                      <w:b/>
                      <w:color w:val="4F81BD" w:themeColor="accent1"/>
                    </w:rPr>
                  </w:rPrChange>
                </w:rPr>
                <w:instrText>https://bmcnephrol.biomedcentral.com/track/pdf/10.1186/s12882-019-1527-3</w:instrText>
              </w:r>
            </w:ins>
            <w:ins w:id="168" w:author="Lisa McGonigal" w:date="2020-10-14T12:26:00Z">
              <w:r w:rsidR="003231A9" w:rsidRPr="00652DEC">
                <w:rPr>
                  <w:rFonts w:asciiTheme="minorHAnsi" w:hAnsiTheme="minorHAnsi" w:cstheme="minorHAnsi"/>
                  <w:bCs/>
                  <w:color w:val="1F497D" w:themeColor="text2"/>
                  <w:sz w:val="22"/>
                  <w:szCs w:val="22"/>
                </w:rPr>
                <w:instrText xml:space="preserve">" </w:instrText>
              </w:r>
              <w:r w:rsidR="003231A9" w:rsidRPr="00652DEC">
                <w:rPr>
                  <w:rFonts w:asciiTheme="minorHAnsi" w:hAnsiTheme="minorHAnsi" w:cstheme="minorHAnsi"/>
                  <w:bCs/>
                  <w:color w:val="1F497D" w:themeColor="text2"/>
                  <w:sz w:val="22"/>
                  <w:szCs w:val="22"/>
                </w:rPr>
                <w:fldChar w:fldCharType="separate"/>
              </w:r>
            </w:ins>
            <w:ins w:id="169" w:author="Lisa McGonigal" w:date="2020-10-12T14:35:00Z">
              <w:r w:rsidR="003231A9" w:rsidRPr="00652DEC">
                <w:rPr>
                  <w:rStyle w:val="Hyperlink"/>
                  <w:rFonts w:asciiTheme="minorHAnsi" w:hAnsiTheme="minorHAnsi" w:cstheme="minorHAnsi"/>
                  <w:bCs/>
                  <w:color w:val="1F497D" w:themeColor="text2"/>
                  <w:sz w:val="22"/>
                  <w:szCs w:val="22"/>
                  <w:rPrChange w:id="170" w:author="Lisa McGonigal" w:date="2020-10-14T12:26:00Z">
                    <w:rPr>
                      <w:rStyle w:val="Hyperlink"/>
                      <w:b/>
                      <w:color w:val="4F81BD" w:themeColor="accent1"/>
                    </w:rPr>
                  </w:rPrChange>
                </w:rPr>
                <w:t>https://bmcnephrol.biomedcentral.com/track/pdf/10.1186/s12882-019-1527-3</w:t>
              </w:r>
            </w:ins>
            <w:ins w:id="171" w:author="Lisa McGonigal" w:date="2020-10-14T12:26:00Z">
              <w:r w:rsidR="003231A9" w:rsidRPr="00652DEC">
                <w:rPr>
                  <w:rFonts w:asciiTheme="minorHAnsi" w:hAnsiTheme="minorHAnsi" w:cstheme="minorHAnsi"/>
                  <w:bCs/>
                  <w:color w:val="1F497D" w:themeColor="text2"/>
                  <w:sz w:val="22"/>
                  <w:szCs w:val="22"/>
                </w:rPr>
                <w:fldChar w:fldCharType="end"/>
              </w:r>
            </w:ins>
            <w:ins w:id="172" w:author="Lisa McGonigal" w:date="2020-10-12T14:35:00Z">
              <w:r w:rsidRPr="00652DEC">
                <w:rPr>
                  <w:rFonts w:asciiTheme="minorHAnsi" w:hAnsiTheme="minorHAnsi" w:cstheme="minorHAnsi"/>
                  <w:bCs/>
                  <w:color w:val="1F497D" w:themeColor="text2"/>
                  <w:sz w:val="22"/>
                  <w:szCs w:val="22"/>
                </w:rPr>
                <w:t>.</w:t>
              </w:r>
              <w:r w:rsidRPr="00652DEC">
                <w:rPr>
                  <w:rFonts w:asciiTheme="minorHAnsi" w:hAnsiTheme="minorHAnsi" w:cstheme="minorHAnsi"/>
                  <w:b/>
                  <w:color w:val="1F497D" w:themeColor="text2"/>
                  <w:sz w:val="22"/>
                  <w:szCs w:val="22"/>
                </w:rPr>
                <w:t xml:space="preserve">  </w:t>
              </w:r>
            </w:ins>
          </w:p>
          <w:p w14:paraId="69EE5A91" w14:textId="77777777" w:rsidR="00E426B0" w:rsidRPr="00652DEC" w:rsidRDefault="00E426B0" w:rsidP="00E426B0">
            <w:pPr>
              <w:rPr>
                <w:ins w:id="173" w:author="Lisa McGonigal" w:date="2020-10-12T14:35:00Z"/>
                <w:rFonts w:asciiTheme="minorHAnsi" w:hAnsiTheme="minorHAnsi" w:cstheme="minorHAnsi"/>
                <w:b/>
                <w:color w:val="1F497D" w:themeColor="text2"/>
                <w:sz w:val="22"/>
                <w:szCs w:val="22"/>
              </w:rPr>
            </w:pPr>
          </w:p>
          <w:p w14:paraId="43AF88F4" w14:textId="05F5BF0A" w:rsidR="00340D36" w:rsidRPr="00652DEC" w:rsidRDefault="00E426B0" w:rsidP="00E426B0">
            <w:pPr>
              <w:rPr>
                <w:b/>
                <w:color w:val="1F497D" w:themeColor="text2"/>
              </w:rPr>
            </w:pPr>
            <w:ins w:id="174" w:author="Lisa McGonigal" w:date="2020-10-12T14:35:00Z">
              <w:r w:rsidRPr="00652DEC">
                <w:rPr>
                  <w:rFonts w:asciiTheme="minorHAnsi" w:hAnsiTheme="minorHAnsi" w:cstheme="minorHAnsi"/>
                  <w:b/>
                  <w:color w:val="1F497D" w:themeColor="text2"/>
                  <w:sz w:val="22"/>
                  <w:szCs w:val="22"/>
                </w:rPr>
                <w:t xml:space="preserve">NOTE:  </w:t>
              </w:r>
              <w:r w:rsidRPr="00652DEC">
                <w:rPr>
                  <w:rFonts w:asciiTheme="minorHAnsi" w:hAnsiTheme="minorHAnsi" w:cstheme="minorHAnsi"/>
                  <w:bCs/>
                  <w:color w:val="1F497D" w:themeColor="text2"/>
                  <w:sz w:val="22"/>
                  <w:szCs w:val="22"/>
                </w:rPr>
                <w:t xml:space="preserve">The UK Renal Association Guidelines </w:t>
              </w:r>
            </w:ins>
            <w:ins w:id="175" w:author="Lisa McGonigal" w:date="2020-10-12T14:45:00Z">
              <w:r w:rsidR="00340D36" w:rsidRPr="00652DEC">
                <w:rPr>
                  <w:rFonts w:asciiTheme="minorHAnsi" w:hAnsiTheme="minorHAnsi" w:cstheme="minorHAnsi"/>
                  <w:bCs/>
                  <w:color w:val="1F497D" w:themeColor="text2"/>
                  <w:sz w:val="22"/>
                  <w:szCs w:val="22"/>
                </w:rPr>
                <w:t xml:space="preserve">have been updated since 2701 was endorsed in 2015.  </w:t>
              </w:r>
            </w:ins>
            <w:ins w:id="176" w:author="Lisa McGonigal" w:date="2020-10-12T14:46:00Z">
              <w:r w:rsidR="00340D36" w:rsidRPr="00652DEC">
                <w:rPr>
                  <w:rFonts w:asciiTheme="minorHAnsi" w:hAnsiTheme="minorHAnsi" w:cstheme="minorHAnsi"/>
                  <w:bCs/>
                  <w:color w:val="1F497D" w:themeColor="text2"/>
                  <w:sz w:val="22"/>
                  <w:szCs w:val="22"/>
                </w:rPr>
                <w:t>This endorsement maintenance submission cites the most recent recommendations; the original submission referenced the</w:t>
              </w:r>
            </w:ins>
            <w:ins w:id="177" w:author="Lisa McGonigal" w:date="2020-10-12T14:47:00Z">
              <w:r w:rsidR="00340D36" w:rsidRPr="00652DEC">
                <w:rPr>
                  <w:rFonts w:asciiTheme="minorHAnsi" w:hAnsiTheme="minorHAnsi" w:cstheme="minorHAnsi"/>
                  <w:bCs/>
                  <w:color w:val="1F497D" w:themeColor="text2"/>
                  <w:sz w:val="22"/>
                  <w:szCs w:val="22"/>
                </w:rPr>
                <w:t xml:space="preserve"> 2009 Guidelines.</w:t>
              </w:r>
            </w:ins>
          </w:p>
        </w:tc>
      </w:tr>
      <w:tr w:rsidR="00AE6980" w14:paraId="69C90FA6" w14:textId="77777777" w:rsidTr="004A6CD6">
        <w:tc>
          <w:tcPr>
            <w:tcW w:w="4068" w:type="dxa"/>
          </w:tcPr>
          <w:p w14:paraId="08AC0BF8" w14:textId="77777777" w:rsidR="00AE6980" w:rsidRDefault="00AE6980" w:rsidP="004A6CD6">
            <w:r>
              <w:t>Quote the guideline or recommendation verbatim about the process, structure or intermediate outcome being measured. If not a guideline, summarize the conclusions from the SR.</w:t>
            </w:r>
          </w:p>
        </w:tc>
        <w:tc>
          <w:tcPr>
            <w:tcW w:w="5130" w:type="dxa"/>
          </w:tcPr>
          <w:p w14:paraId="6FF6D603" w14:textId="77777777" w:rsidR="00F27B58" w:rsidRPr="00652DEC" w:rsidRDefault="00F27B58" w:rsidP="003231A9">
            <w:pPr>
              <w:rPr>
                <w:ins w:id="178" w:author="Lisa McGonigal" w:date="2020-10-12T14:38:00Z"/>
                <w:rFonts w:asciiTheme="minorHAnsi" w:hAnsiTheme="minorHAnsi" w:cstheme="minorHAnsi"/>
                <w:b/>
                <w:bCs/>
                <w:color w:val="1F497D" w:themeColor="text2"/>
                <w:sz w:val="22"/>
                <w:szCs w:val="22"/>
              </w:rPr>
            </w:pPr>
            <w:ins w:id="179" w:author="Lisa McGonigal" w:date="2020-10-12T14:38:00Z">
              <w:r w:rsidRPr="00652DEC">
                <w:rPr>
                  <w:rFonts w:asciiTheme="minorHAnsi" w:hAnsiTheme="minorHAnsi" w:cstheme="minorHAnsi"/>
                  <w:b/>
                  <w:bCs/>
                  <w:color w:val="1F497D" w:themeColor="text2"/>
                  <w:sz w:val="22"/>
                  <w:szCs w:val="22"/>
                </w:rPr>
                <w:t xml:space="preserve">Guideline 4.1:  Fluid Assessment and Management in Adults </w:t>
              </w:r>
            </w:ins>
          </w:p>
          <w:p w14:paraId="367E3719" w14:textId="31DE8BA3" w:rsidR="00106156" w:rsidRPr="00652DEC" w:rsidRDefault="00F27B58" w:rsidP="003231A9">
            <w:pPr>
              <w:spacing w:after="120"/>
              <w:rPr>
                <w:ins w:id="180" w:author="Lisa McGonigal" w:date="2020-10-12T14:49:00Z"/>
                <w:rFonts w:asciiTheme="minorHAnsi" w:hAnsiTheme="minorHAnsi" w:cstheme="minorHAnsi"/>
                <w:color w:val="1F497D" w:themeColor="text2"/>
                <w:sz w:val="22"/>
                <w:szCs w:val="22"/>
              </w:rPr>
            </w:pPr>
            <w:ins w:id="181" w:author="Lisa McGonigal" w:date="2020-10-12T14:38:00Z">
              <w:r w:rsidRPr="00652DEC">
                <w:rPr>
                  <w:rFonts w:asciiTheme="minorHAnsi" w:hAnsiTheme="minorHAnsi" w:cstheme="minorHAnsi"/>
                  <w:color w:val="1F497D" w:themeColor="text2"/>
                  <w:sz w:val="22"/>
                  <w:szCs w:val="22"/>
                </w:rPr>
                <w:t xml:space="preserve">We recommend avoiding excessive UFRs by addressing fluid gains, accepting staged achievement of target weight, or using an augmented schedule, as necessary.  [1B] </w:t>
              </w:r>
            </w:ins>
          </w:p>
          <w:p w14:paraId="4B53D2C1" w14:textId="286DB50F" w:rsidR="00AE6980" w:rsidRPr="00652DEC" w:rsidRDefault="00106156" w:rsidP="003231A9">
            <w:pPr>
              <w:ind w:left="11" w:hanging="11"/>
              <w:rPr>
                <w:rFonts w:cstheme="majorHAnsi"/>
                <w:b/>
                <w:bCs/>
                <w:color w:val="1F497D" w:themeColor="text2"/>
              </w:rPr>
            </w:pPr>
            <w:ins w:id="182" w:author="Lisa McGonigal" w:date="2020-10-12T14:49:00Z">
              <w:r w:rsidRPr="00652DEC">
                <w:rPr>
                  <w:rFonts w:asciiTheme="minorHAnsi" w:hAnsiTheme="minorHAnsi" w:cstheme="minorHAnsi"/>
                  <w:b/>
                  <w:bCs/>
                  <w:color w:val="1F497D" w:themeColor="text2"/>
                  <w:sz w:val="22"/>
                  <w:szCs w:val="22"/>
                </w:rPr>
                <w:t xml:space="preserve">NOTE:  </w:t>
              </w:r>
              <w:r w:rsidRPr="00652DEC">
                <w:rPr>
                  <w:rFonts w:asciiTheme="minorHAnsi" w:hAnsiTheme="minorHAnsi" w:cstheme="minorHAnsi"/>
                  <w:color w:val="1F497D" w:themeColor="text2"/>
                  <w:sz w:val="22"/>
                  <w:szCs w:val="22"/>
                </w:rPr>
                <w:t>This recommendation</w:t>
              </w:r>
            </w:ins>
            <w:ins w:id="183" w:author="Lisa McGonigal" w:date="2020-10-12T14:51:00Z">
              <w:r w:rsidRPr="00652DEC">
                <w:rPr>
                  <w:rFonts w:asciiTheme="minorHAnsi" w:hAnsiTheme="minorHAnsi" w:cstheme="minorHAnsi"/>
                  <w:color w:val="1F497D" w:themeColor="text2"/>
                  <w:sz w:val="22"/>
                  <w:szCs w:val="22"/>
                </w:rPr>
                <w:t xml:space="preserve">, wherein an absolute UFR threshold </w:t>
              </w:r>
            </w:ins>
            <w:ins w:id="184" w:author="Lisa McGonigal" w:date="2020-10-12T14:52:00Z">
              <w:r w:rsidRPr="00652DEC">
                <w:rPr>
                  <w:rFonts w:asciiTheme="minorHAnsi" w:hAnsiTheme="minorHAnsi" w:cstheme="minorHAnsi"/>
                  <w:color w:val="1F497D" w:themeColor="text2"/>
                  <w:sz w:val="22"/>
                  <w:szCs w:val="22"/>
                </w:rPr>
                <w:t>i</w:t>
              </w:r>
            </w:ins>
            <w:ins w:id="185" w:author="Lisa McGonigal" w:date="2020-10-12T14:51:00Z">
              <w:r w:rsidRPr="00652DEC">
                <w:rPr>
                  <w:rFonts w:asciiTheme="minorHAnsi" w:hAnsiTheme="minorHAnsi" w:cstheme="minorHAnsi"/>
                  <w:color w:val="1F497D" w:themeColor="text2"/>
                  <w:sz w:val="22"/>
                  <w:szCs w:val="22"/>
                </w:rPr>
                <w:t>s not identified,</w:t>
              </w:r>
            </w:ins>
            <w:ins w:id="186" w:author="Lisa McGonigal" w:date="2020-10-12T14:49:00Z">
              <w:r w:rsidRPr="00652DEC">
                <w:rPr>
                  <w:rFonts w:asciiTheme="minorHAnsi" w:hAnsiTheme="minorHAnsi" w:cstheme="minorHAnsi"/>
                  <w:color w:val="1F497D" w:themeColor="text2"/>
                  <w:sz w:val="22"/>
                  <w:szCs w:val="22"/>
                </w:rPr>
                <w:t xml:space="preserve"> represents a</w:t>
              </w:r>
            </w:ins>
            <w:ins w:id="187" w:author="Lisa McGonigal" w:date="2020-10-12T14:50:00Z">
              <w:r w:rsidRPr="00652DEC">
                <w:rPr>
                  <w:rFonts w:asciiTheme="minorHAnsi" w:hAnsiTheme="minorHAnsi" w:cstheme="minorHAnsi"/>
                  <w:color w:val="1F497D" w:themeColor="text2"/>
                  <w:sz w:val="22"/>
                  <w:szCs w:val="22"/>
                </w:rPr>
                <w:t xml:space="preserve"> change from the 2009 iteration in which a maximum </w:t>
              </w:r>
            </w:ins>
            <w:ins w:id="188" w:author="Lisa McGonigal" w:date="2020-10-12T14:51:00Z">
              <w:r w:rsidRPr="00652DEC">
                <w:rPr>
                  <w:rFonts w:asciiTheme="minorHAnsi" w:hAnsiTheme="minorHAnsi" w:cstheme="minorHAnsi"/>
                  <w:color w:val="1F497D" w:themeColor="text2"/>
                  <w:sz w:val="22"/>
                  <w:szCs w:val="22"/>
                </w:rPr>
                <w:t>rate</w:t>
              </w:r>
            </w:ins>
            <w:ins w:id="189" w:author="Lisa McGonigal" w:date="2020-10-12T14:50:00Z">
              <w:r w:rsidRPr="00652DEC">
                <w:rPr>
                  <w:rFonts w:asciiTheme="minorHAnsi" w:hAnsiTheme="minorHAnsi" w:cstheme="minorHAnsi"/>
                  <w:color w:val="1F497D" w:themeColor="text2"/>
                  <w:sz w:val="22"/>
                  <w:szCs w:val="22"/>
                </w:rPr>
                <w:t xml:space="preserve"> of 10 ml/kg/hour was recommended.</w:t>
              </w:r>
            </w:ins>
          </w:p>
        </w:tc>
      </w:tr>
      <w:tr w:rsidR="00AE6980" w14:paraId="047BEA8F" w14:textId="77777777" w:rsidTr="004A6CD6">
        <w:tc>
          <w:tcPr>
            <w:tcW w:w="4068" w:type="dxa"/>
          </w:tcPr>
          <w:p w14:paraId="616A55D4" w14:textId="77777777" w:rsidR="00AE6980" w:rsidRDefault="00AE6980" w:rsidP="004A6CD6">
            <w:r>
              <w:lastRenderedPageBreak/>
              <w:t xml:space="preserve">Grade assigned to the </w:t>
            </w:r>
            <w:r w:rsidRPr="004E7215">
              <w:rPr>
                <w:b/>
              </w:rPr>
              <w:t>evidence</w:t>
            </w:r>
            <w:r>
              <w:t xml:space="preserve"> associated with the recommendation with the definition of the grade</w:t>
            </w:r>
          </w:p>
        </w:tc>
        <w:tc>
          <w:tcPr>
            <w:tcW w:w="5130" w:type="dxa"/>
          </w:tcPr>
          <w:p w14:paraId="6BBB95A9" w14:textId="77777777" w:rsidR="00F27B58" w:rsidRPr="00652DEC" w:rsidRDefault="00F27B58" w:rsidP="003231A9">
            <w:pPr>
              <w:pStyle w:val="NormalWeb"/>
              <w:spacing w:before="0" w:beforeAutospacing="0" w:after="120" w:afterAutospacing="0"/>
              <w:rPr>
                <w:ins w:id="190" w:author="Lisa McGonigal" w:date="2020-10-12T14:39:00Z"/>
                <w:rFonts w:asciiTheme="minorHAnsi" w:hAnsiTheme="minorHAnsi" w:cstheme="minorHAnsi"/>
                <w:color w:val="1F497D" w:themeColor="text2"/>
                <w:sz w:val="22"/>
                <w:szCs w:val="22"/>
              </w:rPr>
            </w:pPr>
            <w:ins w:id="191" w:author="Lisa McGonigal" w:date="2020-10-12T14:39:00Z">
              <w:r w:rsidRPr="00652DEC">
                <w:rPr>
                  <w:rFonts w:asciiTheme="minorHAnsi" w:hAnsiTheme="minorHAnsi" w:cstheme="minorHAnsi"/>
                  <w:color w:val="1F497D" w:themeColor="text2"/>
                  <w:sz w:val="22"/>
                  <w:szCs w:val="22"/>
                </w:rPr>
                <w:t xml:space="preserve">Appraisal of the quality of the evidence and the strength of recommendations followed a modified Grading of Recommendation Assessment, Development, and Evaluation (GRADE) approach.  </w:t>
              </w:r>
            </w:ins>
          </w:p>
          <w:p w14:paraId="16696697" w14:textId="1E260EBA" w:rsidR="00F27B58" w:rsidRPr="00652DEC" w:rsidRDefault="00F27B58" w:rsidP="00F27B58">
            <w:pPr>
              <w:pStyle w:val="NormalWeb"/>
              <w:spacing w:before="0" w:beforeAutospacing="0" w:after="0" w:afterAutospacing="0"/>
              <w:rPr>
                <w:ins w:id="192" w:author="Lisa McGonigal" w:date="2020-10-12T14:39:00Z"/>
                <w:rFonts w:asciiTheme="minorHAnsi" w:hAnsiTheme="minorHAnsi" w:cstheme="minorHAnsi"/>
                <w:b/>
                <w:bCs/>
                <w:color w:val="1F497D" w:themeColor="text2"/>
                <w:sz w:val="22"/>
                <w:szCs w:val="22"/>
              </w:rPr>
            </w:pPr>
            <w:ins w:id="193" w:author="Lisa McGonigal" w:date="2020-10-12T14:39:00Z">
              <w:r w:rsidRPr="00652DEC">
                <w:rPr>
                  <w:rFonts w:asciiTheme="minorHAnsi" w:hAnsiTheme="minorHAnsi" w:cstheme="minorHAnsi"/>
                  <w:b/>
                  <w:bCs/>
                  <w:color w:val="1F497D" w:themeColor="text2"/>
                  <w:sz w:val="22"/>
                  <w:szCs w:val="22"/>
                </w:rPr>
                <w:t>Guideline 4.1 Evidence Grade:</w:t>
              </w:r>
            </w:ins>
            <w:ins w:id="194" w:author="Lisa McGonigal" w:date="2020-10-14T12:30:00Z">
              <w:r w:rsidR="003231A9" w:rsidRPr="00652DEC">
                <w:rPr>
                  <w:rFonts w:asciiTheme="minorHAnsi" w:hAnsiTheme="minorHAnsi" w:cstheme="minorHAnsi"/>
                  <w:b/>
                  <w:bCs/>
                  <w:color w:val="1F497D" w:themeColor="text2"/>
                  <w:sz w:val="22"/>
                  <w:szCs w:val="22"/>
                </w:rPr>
                <w:t xml:space="preserve"> </w:t>
              </w:r>
            </w:ins>
            <w:ins w:id="195" w:author="Lisa McGonigal" w:date="2020-10-12T14:39:00Z">
              <w:r w:rsidRPr="00652DEC">
                <w:rPr>
                  <w:rFonts w:asciiTheme="minorHAnsi" w:hAnsiTheme="minorHAnsi" w:cstheme="minorHAnsi"/>
                  <w:b/>
                  <w:bCs/>
                  <w:color w:val="1F497D" w:themeColor="text2"/>
                  <w:sz w:val="22"/>
                  <w:szCs w:val="22"/>
                </w:rPr>
                <w:t xml:space="preserve"> B</w:t>
              </w:r>
            </w:ins>
          </w:p>
          <w:p w14:paraId="476B8FE4" w14:textId="64915B70" w:rsidR="007112A2" w:rsidRPr="00652DEC" w:rsidRDefault="00F27B58">
            <w:pPr>
              <w:pStyle w:val="NormalWeb"/>
              <w:numPr>
                <w:ilvl w:val="0"/>
                <w:numId w:val="23"/>
              </w:numPr>
              <w:spacing w:before="0" w:beforeAutospacing="0" w:after="0" w:afterAutospacing="0"/>
              <w:rPr>
                <w:rFonts w:asciiTheme="minorHAnsi" w:hAnsiTheme="minorHAnsi" w:cstheme="minorHAnsi"/>
                <w:color w:val="1F497D" w:themeColor="text2"/>
                <w:sz w:val="22"/>
                <w:szCs w:val="22"/>
              </w:rPr>
              <w:pPrChange w:id="196" w:author="Lisa McGonigal" w:date="2020-10-12T14:39:00Z">
                <w:pPr>
                  <w:pStyle w:val="NormalWeb"/>
                  <w:spacing w:before="0" w:beforeAutospacing="0" w:after="0" w:afterAutospacing="0"/>
                </w:pPr>
              </w:pPrChange>
            </w:pPr>
            <w:ins w:id="197" w:author="Lisa McGonigal" w:date="2020-10-12T14:39:00Z">
              <w:r w:rsidRPr="00652DEC">
                <w:rPr>
                  <w:rFonts w:asciiTheme="minorHAnsi" w:hAnsiTheme="minorHAnsi" w:cstheme="minorHAnsi"/>
                  <w:color w:val="1F497D" w:themeColor="text2"/>
                  <w:sz w:val="22"/>
                  <w:szCs w:val="22"/>
                </w:rPr>
                <w:t>Evidence Grade B is defined as “moderate-quality evidence from randomized trials that suffer from serious flaws in conduct, inconsistency, indirectness, imprecise estimates, reporting bias, or some combination of these limitations, or from other study designs with special strength.”</w:t>
              </w:r>
            </w:ins>
          </w:p>
        </w:tc>
      </w:tr>
      <w:tr w:rsidR="00AE6980" w14:paraId="2ADCD675" w14:textId="77777777" w:rsidTr="004A6CD6">
        <w:tc>
          <w:tcPr>
            <w:tcW w:w="4068" w:type="dxa"/>
          </w:tcPr>
          <w:p w14:paraId="20E2236D" w14:textId="77777777" w:rsidR="00AE6980" w:rsidRDefault="00AE6980" w:rsidP="004A6CD6">
            <w:r>
              <w:t>Provide all other grades and definitions from the evidence grading system</w:t>
            </w:r>
          </w:p>
        </w:tc>
        <w:tc>
          <w:tcPr>
            <w:tcW w:w="5130" w:type="dxa"/>
          </w:tcPr>
          <w:p w14:paraId="42E1C33B" w14:textId="77777777" w:rsidR="00F27B58" w:rsidRPr="00652DEC" w:rsidRDefault="00F27B58" w:rsidP="003231A9">
            <w:pPr>
              <w:pStyle w:val="NormalWeb"/>
              <w:spacing w:before="0" w:beforeAutospacing="0" w:after="120" w:afterAutospacing="0"/>
              <w:rPr>
                <w:ins w:id="198" w:author="Lisa McGonigal" w:date="2020-10-12T14:39:00Z"/>
                <w:rFonts w:asciiTheme="minorHAnsi" w:hAnsiTheme="minorHAnsi" w:cstheme="minorHAnsi"/>
                <w:color w:val="1F497D" w:themeColor="text2"/>
                <w:sz w:val="22"/>
                <w:szCs w:val="22"/>
              </w:rPr>
            </w:pPr>
            <w:ins w:id="199" w:author="Lisa McGonigal" w:date="2020-10-12T14:39:00Z">
              <w:r w:rsidRPr="00652DEC">
                <w:rPr>
                  <w:rFonts w:asciiTheme="minorHAnsi" w:hAnsiTheme="minorHAnsi" w:cstheme="minorHAnsi"/>
                  <w:color w:val="1F497D" w:themeColor="text2"/>
                  <w:sz w:val="22"/>
                  <w:szCs w:val="22"/>
                </w:rPr>
                <w:t>Other evidence grades in the grading system include:</w:t>
              </w:r>
            </w:ins>
          </w:p>
          <w:p w14:paraId="6A0B7803" w14:textId="350FB8EF" w:rsidR="00F27B58" w:rsidRPr="00652DEC" w:rsidRDefault="00F27B58" w:rsidP="003231A9">
            <w:pPr>
              <w:pStyle w:val="ListParagraph"/>
              <w:numPr>
                <w:ilvl w:val="0"/>
                <w:numId w:val="14"/>
              </w:numPr>
              <w:spacing w:after="120" w:line="240" w:lineRule="auto"/>
              <w:contextualSpacing w:val="0"/>
              <w:rPr>
                <w:ins w:id="200" w:author="Lisa McGonigal" w:date="2020-10-12T14:39:00Z"/>
                <w:rFonts w:asciiTheme="minorHAnsi" w:hAnsiTheme="minorHAnsi" w:cstheme="minorHAnsi"/>
                <w:color w:val="1F497D" w:themeColor="text2"/>
                <w:sz w:val="22"/>
                <w:szCs w:val="22"/>
              </w:rPr>
            </w:pPr>
            <w:ins w:id="201" w:author="Lisa McGonigal" w:date="2020-10-12T14:39:00Z">
              <w:r w:rsidRPr="00652DEC">
                <w:rPr>
                  <w:rFonts w:asciiTheme="minorHAnsi" w:hAnsiTheme="minorHAnsi" w:cstheme="minorHAnsi"/>
                  <w:b/>
                  <w:bCs/>
                  <w:color w:val="1F497D" w:themeColor="text2"/>
                  <w:sz w:val="22"/>
                  <w:szCs w:val="22"/>
                </w:rPr>
                <w:t>Evidence Grade A:</w:t>
              </w:r>
              <w:r w:rsidRPr="00652DEC">
                <w:rPr>
                  <w:rFonts w:asciiTheme="minorHAnsi" w:hAnsiTheme="minorHAnsi" w:cstheme="minorHAnsi"/>
                  <w:color w:val="1F497D" w:themeColor="text2"/>
                  <w:sz w:val="22"/>
                  <w:szCs w:val="22"/>
                </w:rPr>
                <w:t xml:space="preserve"> </w:t>
              </w:r>
            </w:ins>
            <w:ins w:id="202" w:author="Lisa McGonigal" w:date="2020-10-14T12:31:00Z">
              <w:r w:rsidR="003231A9" w:rsidRPr="00652DEC">
                <w:rPr>
                  <w:rFonts w:asciiTheme="minorHAnsi" w:hAnsiTheme="minorHAnsi" w:cstheme="minorHAnsi"/>
                  <w:color w:val="1F497D" w:themeColor="text2"/>
                  <w:sz w:val="22"/>
                  <w:szCs w:val="22"/>
                </w:rPr>
                <w:t xml:space="preserve"> </w:t>
              </w:r>
            </w:ins>
            <w:ins w:id="203" w:author="Lisa McGonigal" w:date="2020-10-12T14:39:00Z">
              <w:r w:rsidRPr="00652DEC">
                <w:rPr>
                  <w:rFonts w:asciiTheme="minorHAnsi" w:hAnsiTheme="minorHAnsi" w:cstheme="minorHAnsi"/>
                  <w:color w:val="1F497D" w:themeColor="text2"/>
                  <w:sz w:val="22"/>
                  <w:szCs w:val="22"/>
                </w:rPr>
                <w:t>“High-quality evidence that comes from consistent results from well-performed randomized controlled trials, or overwhelming evidence of some other sort (such as well-executed observational studies with very strong effects).”</w:t>
              </w:r>
            </w:ins>
          </w:p>
          <w:p w14:paraId="5507F32A" w14:textId="69DCE4EA" w:rsidR="00F27B58" w:rsidRPr="00652DEC" w:rsidRDefault="00F27B58" w:rsidP="003231A9">
            <w:pPr>
              <w:pStyle w:val="ListParagraph"/>
              <w:numPr>
                <w:ilvl w:val="0"/>
                <w:numId w:val="14"/>
              </w:numPr>
              <w:spacing w:after="120" w:line="240" w:lineRule="auto"/>
              <w:contextualSpacing w:val="0"/>
              <w:rPr>
                <w:ins w:id="204" w:author="Lisa McGonigal" w:date="2020-10-12T14:39:00Z"/>
                <w:rFonts w:asciiTheme="minorHAnsi" w:hAnsiTheme="minorHAnsi" w:cstheme="minorHAnsi"/>
                <w:color w:val="1F497D" w:themeColor="text2"/>
                <w:sz w:val="22"/>
                <w:szCs w:val="22"/>
              </w:rPr>
            </w:pPr>
            <w:ins w:id="205" w:author="Lisa McGonigal" w:date="2020-10-12T14:39:00Z">
              <w:r w:rsidRPr="00652DEC">
                <w:rPr>
                  <w:rFonts w:asciiTheme="minorHAnsi" w:hAnsiTheme="minorHAnsi" w:cstheme="minorHAnsi"/>
                  <w:b/>
                  <w:bCs/>
                  <w:color w:val="1F497D" w:themeColor="text2"/>
                  <w:sz w:val="22"/>
                  <w:szCs w:val="22"/>
                </w:rPr>
                <w:t>Evidence Grade C:</w:t>
              </w:r>
              <w:r w:rsidRPr="00652DEC">
                <w:rPr>
                  <w:rFonts w:asciiTheme="minorHAnsi" w:hAnsiTheme="minorHAnsi" w:cstheme="minorHAnsi"/>
                  <w:color w:val="1F497D" w:themeColor="text2"/>
                  <w:sz w:val="22"/>
                  <w:szCs w:val="22"/>
                </w:rPr>
                <w:t xml:space="preserve">  “Low-quality evidence from observational studies, or from controlled trials with several very serious limitations.”</w:t>
              </w:r>
            </w:ins>
          </w:p>
          <w:p w14:paraId="1E75DE46" w14:textId="3D31D41E" w:rsidR="007112A2" w:rsidRPr="00652DEC" w:rsidRDefault="00F27B58">
            <w:pPr>
              <w:pStyle w:val="ListParagraph"/>
              <w:numPr>
                <w:ilvl w:val="0"/>
                <w:numId w:val="14"/>
              </w:numPr>
              <w:spacing w:after="0"/>
              <w:contextualSpacing w:val="0"/>
              <w:rPr>
                <w:rFonts w:cstheme="minorHAnsi"/>
                <w:b/>
                <w:bCs/>
                <w:color w:val="1F497D" w:themeColor="text2"/>
                <w:rPrChange w:id="206" w:author="Lisa McGonigal" w:date="2020-10-12T14:39:00Z">
                  <w:rPr/>
                </w:rPrChange>
              </w:rPr>
              <w:pPrChange w:id="207" w:author="Lisa McGonigal" w:date="2020-10-12T14:39:00Z">
                <w:pPr/>
              </w:pPrChange>
            </w:pPr>
            <w:ins w:id="208" w:author="Lisa McGonigal" w:date="2020-10-12T14:39:00Z">
              <w:r w:rsidRPr="00652DEC">
                <w:rPr>
                  <w:rFonts w:asciiTheme="minorHAnsi" w:hAnsiTheme="minorHAnsi" w:cstheme="minorHAnsi"/>
                  <w:b/>
                  <w:bCs/>
                  <w:color w:val="1F497D" w:themeColor="text2"/>
                  <w:sz w:val="22"/>
                  <w:szCs w:val="22"/>
                  <w:rPrChange w:id="209" w:author="Lisa McGonigal" w:date="2020-10-12T14:39:00Z">
                    <w:rPr/>
                  </w:rPrChange>
                </w:rPr>
                <w:t>Evidence Grade D:</w:t>
              </w:r>
              <w:r w:rsidRPr="00652DEC">
                <w:rPr>
                  <w:rFonts w:asciiTheme="minorHAnsi" w:hAnsiTheme="minorHAnsi" w:cstheme="minorHAnsi"/>
                  <w:color w:val="1F497D" w:themeColor="text2"/>
                  <w:sz w:val="22"/>
                  <w:szCs w:val="22"/>
                  <w:rPrChange w:id="210" w:author="Lisa McGonigal" w:date="2020-10-12T14:39:00Z">
                    <w:rPr/>
                  </w:rPrChange>
                </w:rPr>
                <w:t xml:space="preserve">  “</w:t>
              </w:r>
            </w:ins>
            <w:ins w:id="211" w:author="Lisa McGonigal" w:date="2020-10-14T12:31:00Z">
              <w:r w:rsidR="003231A9" w:rsidRPr="00652DEC">
                <w:rPr>
                  <w:rFonts w:asciiTheme="minorHAnsi" w:hAnsiTheme="minorHAnsi" w:cstheme="minorHAnsi"/>
                  <w:color w:val="1F497D" w:themeColor="text2"/>
                  <w:sz w:val="22"/>
                  <w:szCs w:val="22"/>
                </w:rPr>
                <w:t>E</w:t>
              </w:r>
            </w:ins>
            <w:ins w:id="212" w:author="Lisa McGonigal" w:date="2020-10-12T14:39:00Z">
              <w:r w:rsidRPr="00652DEC">
                <w:rPr>
                  <w:rFonts w:asciiTheme="minorHAnsi" w:hAnsiTheme="minorHAnsi" w:cstheme="minorHAnsi"/>
                  <w:color w:val="1F497D" w:themeColor="text2"/>
                  <w:sz w:val="22"/>
                  <w:szCs w:val="22"/>
                  <w:rPrChange w:id="213" w:author="Lisa McGonigal" w:date="2020-10-12T14:39:00Z">
                    <w:rPr/>
                  </w:rPrChange>
                </w:rPr>
                <w:t>vidence is based only on case studies or expert opinion.”</w:t>
              </w:r>
            </w:ins>
          </w:p>
        </w:tc>
      </w:tr>
      <w:tr w:rsidR="00AE6980" w14:paraId="21D0CCFE" w14:textId="77777777" w:rsidTr="004A6CD6">
        <w:tc>
          <w:tcPr>
            <w:tcW w:w="4068" w:type="dxa"/>
          </w:tcPr>
          <w:p w14:paraId="751C14BA" w14:textId="77777777" w:rsidR="00AE6980" w:rsidRDefault="00AE6980" w:rsidP="004A6CD6">
            <w:r>
              <w:t xml:space="preserve">Grade assigned to the </w:t>
            </w:r>
            <w:r w:rsidRPr="004E7215">
              <w:rPr>
                <w:b/>
              </w:rPr>
              <w:t>recommendation</w:t>
            </w:r>
            <w:r>
              <w:t xml:space="preserve"> with definition of the grade</w:t>
            </w:r>
          </w:p>
        </w:tc>
        <w:tc>
          <w:tcPr>
            <w:tcW w:w="5130" w:type="dxa"/>
          </w:tcPr>
          <w:p w14:paraId="4A505853" w14:textId="245EF317" w:rsidR="00F27B58" w:rsidRPr="00652DEC" w:rsidRDefault="00F27B58" w:rsidP="00F27B58">
            <w:pPr>
              <w:pStyle w:val="NormalWeb"/>
              <w:spacing w:before="0" w:beforeAutospacing="0" w:after="0" w:afterAutospacing="0"/>
              <w:rPr>
                <w:ins w:id="214" w:author="Lisa McGonigal" w:date="2020-10-12T14:40:00Z"/>
                <w:rFonts w:asciiTheme="minorHAnsi" w:hAnsiTheme="minorHAnsi" w:cstheme="minorHAnsi"/>
                <w:b/>
                <w:bCs/>
                <w:color w:val="1F497D" w:themeColor="text2"/>
                <w:sz w:val="22"/>
                <w:szCs w:val="22"/>
              </w:rPr>
            </w:pPr>
            <w:ins w:id="215" w:author="Lisa McGonigal" w:date="2020-10-12T14:40:00Z">
              <w:r w:rsidRPr="00652DEC">
                <w:rPr>
                  <w:rFonts w:asciiTheme="minorHAnsi" w:hAnsiTheme="minorHAnsi" w:cstheme="minorHAnsi"/>
                  <w:b/>
                  <w:bCs/>
                  <w:color w:val="1F497D" w:themeColor="text2"/>
                  <w:sz w:val="22"/>
                  <w:szCs w:val="22"/>
                </w:rPr>
                <w:t xml:space="preserve">Guideline 4.1 Recommendation Grade: </w:t>
              </w:r>
            </w:ins>
            <w:ins w:id="216" w:author="Lisa McGonigal" w:date="2020-10-14T12:32:00Z">
              <w:r w:rsidR="003231A9" w:rsidRPr="00652DEC">
                <w:rPr>
                  <w:rFonts w:asciiTheme="minorHAnsi" w:hAnsiTheme="minorHAnsi" w:cstheme="minorHAnsi"/>
                  <w:b/>
                  <w:bCs/>
                  <w:color w:val="1F497D" w:themeColor="text2"/>
                  <w:sz w:val="22"/>
                  <w:szCs w:val="22"/>
                </w:rPr>
                <w:t xml:space="preserve"> </w:t>
              </w:r>
            </w:ins>
            <w:ins w:id="217" w:author="Lisa McGonigal" w:date="2020-10-12T14:40:00Z">
              <w:r w:rsidRPr="00652DEC">
                <w:rPr>
                  <w:rFonts w:asciiTheme="minorHAnsi" w:hAnsiTheme="minorHAnsi" w:cstheme="minorHAnsi"/>
                  <w:b/>
                  <w:bCs/>
                  <w:color w:val="1F497D" w:themeColor="text2"/>
                  <w:sz w:val="22"/>
                  <w:szCs w:val="22"/>
                </w:rPr>
                <w:t>1</w:t>
              </w:r>
            </w:ins>
          </w:p>
          <w:p w14:paraId="515415AF" w14:textId="07594C7C" w:rsidR="007112A2" w:rsidRPr="00652DEC" w:rsidRDefault="00F27B58">
            <w:pPr>
              <w:pStyle w:val="NormalWeb"/>
              <w:numPr>
                <w:ilvl w:val="0"/>
                <w:numId w:val="25"/>
              </w:numPr>
              <w:spacing w:before="0" w:beforeAutospacing="0" w:after="0" w:afterAutospacing="0"/>
              <w:rPr>
                <w:rFonts w:asciiTheme="minorHAnsi" w:hAnsiTheme="minorHAnsi" w:cstheme="minorHAnsi"/>
                <w:color w:val="1F497D" w:themeColor="text2"/>
                <w:sz w:val="22"/>
                <w:szCs w:val="22"/>
              </w:rPr>
              <w:pPrChange w:id="218" w:author="Lisa McGonigal" w:date="2020-10-12T14:40:00Z">
                <w:pPr>
                  <w:pStyle w:val="NormalWeb"/>
                  <w:spacing w:before="0" w:beforeAutospacing="0" w:after="0" w:afterAutospacing="0"/>
                </w:pPr>
              </w:pPrChange>
            </w:pPr>
            <w:ins w:id="219" w:author="Lisa McGonigal" w:date="2020-10-12T14:40:00Z">
              <w:r w:rsidRPr="00652DEC">
                <w:rPr>
                  <w:rFonts w:asciiTheme="minorHAnsi" w:hAnsiTheme="minorHAnsi" w:cstheme="minorHAnsi"/>
                  <w:color w:val="1F497D" w:themeColor="text2"/>
                  <w:sz w:val="22"/>
                  <w:szCs w:val="22"/>
                </w:rPr>
                <w:t xml:space="preserve">Recommendation Grade 1 is a strong recommendation to do (or not do) something, where the benefits clearly outweigh the risks (or vice versa) for most, if not all patients. </w:t>
              </w:r>
            </w:ins>
          </w:p>
        </w:tc>
      </w:tr>
      <w:tr w:rsidR="00AE6980" w14:paraId="7158542D" w14:textId="77777777" w:rsidTr="004A6CD6">
        <w:tc>
          <w:tcPr>
            <w:tcW w:w="4068" w:type="dxa"/>
          </w:tcPr>
          <w:p w14:paraId="6254EDC2" w14:textId="77777777" w:rsidR="00AE6980" w:rsidRDefault="00AE6980" w:rsidP="004A6CD6">
            <w:r>
              <w:t>Provide all other grades and definitions from the recommendation grading system</w:t>
            </w:r>
          </w:p>
        </w:tc>
        <w:tc>
          <w:tcPr>
            <w:tcW w:w="5130" w:type="dxa"/>
          </w:tcPr>
          <w:p w14:paraId="052E308B" w14:textId="77777777" w:rsidR="00F27B58" w:rsidRPr="00652DEC" w:rsidRDefault="00F27B58" w:rsidP="003231A9">
            <w:pPr>
              <w:pStyle w:val="NormalWeb"/>
              <w:spacing w:before="0" w:beforeAutospacing="0" w:after="120" w:afterAutospacing="0"/>
              <w:rPr>
                <w:ins w:id="220" w:author="Lisa McGonigal" w:date="2020-10-12T14:40:00Z"/>
                <w:rFonts w:asciiTheme="minorHAnsi" w:hAnsiTheme="minorHAnsi" w:cstheme="minorHAnsi"/>
                <w:color w:val="1F497D" w:themeColor="text2"/>
                <w:sz w:val="22"/>
                <w:szCs w:val="22"/>
              </w:rPr>
            </w:pPr>
            <w:ins w:id="221" w:author="Lisa McGonigal" w:date="2020-10-12T14:40:00Z">
              <w:r w:rsidRPr="00652DEC">
                <w:rPr>
                  <w:rFonts w:asciiTheme="minorHAnsi" w:hAnsiTheme="minorHAnsi" w:cstheme="minorHAnsi"/>
                  <w:color w:val="1F497D" w:themeColor="text2"/>
                  <w:sz w:val="22"/>
                  <w:szCs w:val="22"/>
                </w:rPr>
                <w:t>Other recommendation grades in the grading system include:</w:t>
              </w:r>
            </w:ins>
          </w:p>
          <w:p w14:paraId="6F32223C" w14:textId="580907DB" w:rsidR="007112A2" w:rsidRPr="00652DEC" w:rsidRDefault="00F27B58">
            <w:pPr>
              <w:pStyle w:val="NormalWeb"/>
              <w:numPr>
                <w:ilvl w:val="0"/>
                <w:numId w:val="25"/>
              </w:numPr>
              <w:spacing w:before="0" w:beforeAutospacing="0" w:after="0" w:afterAutospacing="0"/>
              <w:rPr>
                <w:rFonts w:asciiTheme="minorHAnsi" w:hAnsiTheme="minorHAnsi" w:cstheme="minorHAnsi"/>
                <w:b/>
                <w:bCs/>
                <w:color w:val="1F497D" w:themeColor="text2"/>
                <w:sz w:val="22"/>
                <w:szCs w:val="22"/>
              </w:rPr>
              <w:pPrChange w:id="222" w:author="Lisa McGonigal" w:date="2020-10-12T14:40:00Z">
                <w:pPr>
                  <w:pStyle w:val="NormalWeb"/>
                  <w:spacing w:before="0" w:beforeAutospacing="0" w:after="0" w:afterAutospacing="0"/>
                </w:pPr>
              </w:pPrChange>
            </w:pPr>
            <w:ins w:id="223" w:author="Lisa McGonigal" w:date="2020-10-12T14:40:00Z">
              <w:r w:rsidRPr="00652DEC">
                <w:rPr>
                  <w:rFonts w:asciiTheme="minorHAnsi" w:hAnsiTheme="minorHAnsi" w:cstheme="minorHAnsi"/>
                  <w:b/>
                  <w:bCs/>
                  <w:color w:val="1F497D" w:themeColor="text2"/>
                  <w:sz w:val="22"/>
                  <w:szCs w:val="22"/>
                </w:rPr>
                <w:t xml:space="preserve">Recommendation Grade 2:  </w:t>
              </w:r>
              <w:r w:rsidRPr="00652DEC">
                <w:rPr>
                  <w:rFonts w:asciiTheme="minorHAnsi" w:hAnsiTheme="minorHAnsi" w:cstheme="minorHAnsi"/>
                  <w:color w:val="1F497D" w:themeColor="text2"/>
                  <w:sz w:val="22"/>
                  <w:szCs w:val="22"/>
                </w:rPr>
                <w:t>“A weaker recommendation, where the risks and benefits are more closely balanced or are more uncertain.”</w:t>
              </w:r>
            </w:ins>
          </w:p>
        </w:tc>
      </w:tr>
      <w:tr w:rsidR="00AE6980" w14:paraId="13B2690F" w14:textId="77777777" w:rsidTr="004A6CD6">
        <w:tc>
          <w:tcPr>
            <w:tcW w:w="4068" w:type="dxa"/>
          </w:tcPr>
          <w:p w14:paraId="64A23044" w14:textId="77777777" w:rsidR="00AE6980" w:rsidRDefault="00AE6980" w:rsidP="004A6CD6">
            <w:r>
              <w:t>Body of evidence:</w:t>
            </w:r>
          </w:p>
          <w:p w14:paraId="3D228C87" w14:textId="77777777" w:rsidR="00AE6980" w:rsidRDefault="00AE6980" w:rsidP="004A6CD6">
            <w:pPr>
              <w:pStyle w:val="ListParagraph"/>
              <w:numPr>
                <w:ilvl w:val="0"/>
                <w:numId w:val="10"/>
              </w:numPr>
            </w:pPr>
            <w:r>
              <w:t>Quantity – how many studies?</w:t>
            </w:r>
          </w:p>
          <w:p w14:paraId="7175D921" w14:textId="77777777" w:rsidR="00AE6980" w:rsidRDefault="00AE6980" w:rsidP="004A6CD6">
            <w:pPr>
              <w:pStyle w:val="ListParagraph"/>
              <w:numPr>
                <w:ilvl w:val="0"/>
                <w:numId w:val="10"/>
              </w:numPr>
            </w:pPr>
            <w:r>
              <w:t>Quality – what type of studies?</w:t>
            </w:r>
          </w:p>
        </w:tc>
        <w:tc>
          <w:tcPr>
            <w:tcW w:w="5130" w:type="dxa"/>
          </w:tcPr>
          <w:p w14:paraId="3C4512DD" w14:textId="3FA5C863" w:rsidR="00F27B58" w:rsidRPr="00652DEC" w:rsidRDefault="00F27B58" w:rsidP="003231A9">
            <w:pPr>
              <w:spacing w:after="120"/>
              <w:rPr>
                <w:ins w:id="224" w:author="Lisa McGonigal" w:date="2020-10-12T14:41:00Z"/>
                <w:rFonts w:asciiTheme="minorHAnsi" w:hAnsiTheme="minorHAnsi" w:cstheme="minorHAnsi"/>
                <w:color w:val="1F497D" w:themeColor="text2"/>
                <w:sz w:val="22"/>
                <w:szCs w:val="22"/>
              </w:rPr>
            </w:pPr>
            <w:ins w:id="225" w:author="Lisa McGonigal" w:date="2020-10-12T14:41:00Z">
              <w:r w:rsidRPr="00652DEC">
                <w:rPr>
                  <w:rFonts w:asciiTheme="minorHAnsi" w:hAnsiTheme="minorHAnsi" w:cstheme="minorHAnsi"/>
                  <w:b/>
                  <w:bCs/>
                  <w:color w:val="1F497D" w:themeColor="text2"/>
                  <w:sz w:val="22"/>
                  <w:szCs w:val="22"/>
                </w:rPr>
                <w:t>Quantity:</w:t>
              </w:r>
              <w:r w:rsidRPr="00652DEC">
                <w:rPr>
                  <w:rFonts w:asciiTheme="minorHAnsi" w:hAnsiTheme="minorHAnsi" w:cstheme="minorHAnsi"/>
                  <w:color w:val="1F497D" w:themeColor="text2"/>
                  <w:sz w:val="22"/>
                  <w:szCs w:val="22"/>
                </w:rPr>
                <w:t xml:space="preserve">  A total of 15 studies were cited as evidence supporting Guideline 4.1.</w:t>
              </w:r>
            </w:ins>
          </w:p>
          <w:p w14:paraId="5117A8C5" w14:textId="40F1728A" w:rsidR="00AE6980" w:rsidRPr="00652DEC" w:rsidRDefault="00F27B58" w:rsidP="003231A9">
            <w:pPr>
              <w:spacing w:after="120"/>
              <w:rPr>
                <w:color w:val="1F497D" w:themeColor="text2"/>
              </w:rPr>
            </w:pPr>
            <w:ins w:id="226" w:author="Lisa McGonigal" w:date="2020-10-12T14:41:00Z">
              <w:r w:rsidRPr="00652DEC">
                <w:rPr>
                  <w:rFonts w:asciiTheme="minorHAnsi" w:hAnsiTheme="minorHAnsi" w:cstheme="minorHAnsi"/>
                  <w:b/>
                  <w:bCs/>
                  <w:color w:val="1F497D" w:themeColor="text2"/>
                  <w:sz w:val="22"/>
                  <w:szCs w:val="22"/>
                </w:rPr>
                <w:t>Quality:</w:t>
              </w:r>
              <w:r w:rsidRPr="00652DEC">
                <w:rPr>
                  <w:rFonts w:asciiTheme="minorHAnsi" w:hAnsiTheme="minorHAnsi" w:cstheme="minorHAnsi"/>
                  <w:color w:val="1F497D" w:themeColor="text2"/>
                  <w:sz w:val="22"/>
                  <w:szCs w:val="22"/>
                </w:rPr>
                <w:t xml:space="preserve">  The guideline is an update of a previous version written in 2009 and included systematic literature searches of clinical trials and observational studies undertaken by lead authors to identify all relevant evidence published up until the end of June 2018.</w:t>
              </w:r>
              <w:r w:rsidRPr="00652DEC">
                <w:rPr>
                  <w:rFonts w:ascii="BlpwbbAdvTT86d47313" w:hAnsi="BlpwbbAdvTT86d47313"/>
                  <w:color w:val="1F497D" w:themeColor="text2"/>
                  <w:sz w:val="20"/>
                  <w:szCs w:val="20"/>
                </w:rPr>
                <w:t xml:space="preserve"> </w:t>
              </w:r>
            </w:ins>
          </w:p>
        </w:tc>
      </w:tr>
      <w:tr w:rsidR="00AE6980" w14:paraId="7CB96517" w14:textId="77777777" w:rsidTr="004A6CD6">
        <w:tc>
          <w:tcPr>
            <w:tcW w:w="4068" w:type="dxa"/>
          </w:tcPr>
          <w:p w14:paraId="3E750F9C" w14:textId="77777777" w:rsidR="00AE6980" w:rsidRDefault="00AE6980" w:rsidP="004A6CD6">
            <w:r>
              <w:t xml:space="preserve">Estimates of benefit and consistency across studies </w:t>
            </w:r>
          </w:p>
        </w:tc>
        <w:tc>
          <w:tcPr>
            <w:tcW w:w="5130" w:type="dxa"/>
          </w:tcPr>
          <w:p w14:paraId="2BE49F20" w14:textId="03CFC7B3" w:rsidR="00AE6980" w:rsidRPr="00652DEC" w:rsidRDefault="00F27B58" w:rsidP="004A6CD6">
            <w:pPr>
              <w:rPr>
                <w:rFonts w:asciiTheme="minorHAnsi" w:hAnsiTheme="minorHAnsi" w:cstheme="minorHAnsi"/>
                <w:color w:val="1F497D" w:themeColor="text2"/>
                <w:sz w:val="22"/>
                <w:szCs w:val="22"/>
              </w:rPr>
            </w:pPr>
            <w:ins w:id="227" w:author="Lisa McGonigal" w:date="2020-10-12T14:41:00Z">
              <w:r w:rsidRPr="00652DEC">
                <w:rPr>
                  <w:rFonts w:asciiTheme="minorHAnsi" w:hAnsiTheme="minorHAnsi" w:cstheme="minorHAnsi"/>
                  <w:color w:val="1F497D" w:themeColor="text2"/>
                  <w:sz w:val="22"/>
                  <w:szCs w:val="22"/>
                </w:rPr>
                <w:t>The publication did not provide an estimate of benefit or consistency across the cited studies.</w:t>
              </w:r>
            </w:ins>
          </w:p>
        </w:tc>
      </w:tr>
      <w:tr w:rsidR="00AE6980" w14:paraId="391704BF" w14:textId="77777777" w:rsidTr="004A6CD6">
        <w:tc>
          <w:tcPr>
            <w:tcW w:w="4068" w:type="dxa"/>
          </w:tcPr>
          <w:p w14:paraId="6F6814B8" w14:textId="77777777" w:rsidR="00AE6980" w:rsidRDefault="00AE6980" w:rsidP="004A6CD6">
            <w:r>
              <w:t>What harms were identified?</w:t>
            </w:r>
          </w:p>
        </w:tc>
        <w:tc>
          <w:tcPr>
            <w:tcW w:w="5130" w:type="dxa"/>
          </w:tcPr>
          <w:p w14:paraId="76BF7378" w14:textId="71E449AF" w:rsidR="00F27B58" w:rsidRPr="00652DEC" w:rsidRDefault="00F27B58" w:rsidP="005931EB">
            <w:pPr>
              <w:spacing w:after="120"/>
              <w:rPr>
                <w:ins w:id="228" w:author="Lisa McGonigal" w:date="2020-10-12T14:41:00Z"/>
                <w:rFonts w:asciiTheme="minorHAnsi" w:hAnsiTheme="minorHAnsi" w:cstheme="minorHAnsi"/>
                <w:color w:val="1F497D" w:themeColor="text2"/>
                <w:sz w:val="22"/>
                <w:szCs w:val="22"/>
              </w:rPr>
            </w:pPr>
            <w:ins w:id="229" w:author="Lisa McGonigal" w:date="2020-10-12T14:41:00Z">
              <w:r w:rsidRPr="00652DEC">
                <w:rPr>
                  <w:rFonts w:asciiTheme="minorHAnsi" w:hAnsiTheme="minorHAnsi" w:cstheme="minorHAnsi"/>
                  <w:color w:val="1F497D" w:themeColor="text2"/>
                  <w:sz w:val="22"/>
                  <w:szCs w:val="22"/>
                </w:rPr>
                <w:t xml:space="preserve">As with the KDOQI guidelines, the cited body of evidence support the premise of the recommendation—failure to appropriately address fluid gains through achievement of target weights and/or use of augmented schedules to avoid excessive UFR is associated with </w:t>
              </w:r>
            </w:ins>
            <w:ins w:id="230" w:author="Lisa McGonigal" w:date="2020-10-14T12:35:00Z">
              <w:r w:rsidR="003075ED" w:rsidRPr="00652DEC">
                <w:rPr>
                  <w:rFonts w:asciiTheme="minorHAnsi" w:hAnsiTheme="minorHAnsi" w:cstheme="minorHAnsi"/>
                  <w:color w:val="1F497D" w:themeColor="text2"/>
                  <w:sz w:val="22"/>
                  <w:szCs w:val="22"/>
                </w:rPr>
                <w:t xml:space="preserve">mortality and </w:t>
              </w:r>
            </w:ins>
            <w:ins w:id="231" w:author="Lisa McGonigal" w:date="2020-10-12T14:41:00Z">
              <w:r w:rsidRPr="00652DEC">
                <w:rPr>
                  <w:rFonts w:asciiTheme="minorHAnsi" w:hAnsiTheme="minorHAnsi" w:cstheme="minorHAnsi"/>
                  <w:color w:val="1F497D" w:themeColor="text2"/>
                  <w:sz w:val="22"/>
                  <w:szCs w:val="22"/>
                </w:rPr>
                <w:t xml:space="preserve">adverse cardiovascular-related outcomes.  </w:t>
              </w:r>
            </w:ins>
          </w:p>
          <w:p w14:paraId="06EFD04E" w14:textId="08E21B5D" w:rsidR="004861ED" w:rsidRPr="00652DEC" w:rsidRDefault="00F27B58" w:rsidP="00F27B58">
            <w:pPr>
              <w:rPr>
                <w:rFonts w:ascii="BlpwbbAdvTT86d47313" w:hAnsi="BlpwbbAdvTT86d47313" w:cstheme="minorBidi"/>
                <w:color w:val="1F497D" w:themeColor="text2"/>
                <w:sz w:val="20"/>
                <w:szCs w:val="20"/>
              </w:rPr>
            </w:pPr>
            <w:ins w:id="232" w:author="Lisa McGonigal" w:date="2020-10-12T14:41:00Z">
              <w:r w:rsidRPr="00652DEC">
                <w:rPr>
                  <w:rFonts w:asciiTheme="minorHAnsi" w:hAnsiTheme="minorHAnsi" w:cstheme="minorHAnsi"/>
                  <w:color w:val="1F497D" w:themeColor="text2"/>
                  <w:sz w:val="22"/>
                  <w:szCs w:val="22"/>
                </w:rPr>
                <w:t xml:space="preserve">Nevertheless, it was noted that potential harms might stem from the process of setting </w:t>
              </w:r>
            </w:ins>
            <w:ins w:id="233" w:author="Lisa McGonigal" w:date="2020-10-14T12:35:00Z">
              <w:r w:rsidR="003075ED" w:rsidRPr="00652DEC">
                <w:rPr>
                  <w:rFonts w:asciiTheme="minorHAnsi" w:hAnsiTheme="minorHAnsi" w:cstheme="minorHAnsi"/>
                  <w:color w:val="1F497D" w:themeColor="text2"/>
                  <w:sz w:val="22"/>
                  <w:szCs w:val="22"/>
                </w:rPr>
                <w:t>UFR</w:t>
              </w:r>
            </w:ins>
            <w:ins w:id="234" w:author="Lisa McGonigal" w:date="2020-10-12T14:41:00Z">
              <w:r w:rsidRPr="00652DEC">
                <w:rPr>
                  <w:rFonts w:asciiTheme="minorHAnsi" w:hAnsiTheme="minorHAnsi" w:cstheme="minorHAnsi"/>
                  <w:color w:val="1F497D" w:themeColor="text2"/>
                  <w:sz w:val="22"/>
                  <w:szCs w:val="22"/>
                </w:rPr>
                <w:t xml:space="preserve"> to achieve a set target (“dry”) weight post-dialysis, for which the inaccuracy of estimation is widely appreciated.  Both over- and underestimation are common, with the former contributing to hypertension and left ventricular </w:t>
              </w:r>
              <w:r w:rsidRPr="00652DEC">
                <w:rPr>
                  <w:rFonts w:asciiTheme="minorHAnsi" w:hAnsiTheme="minorHAnsi" w:cstheme="minorHAnsi"/>
                  <w:color w:val="1F497D" w:themeColor="text2"/>
                  <w:sz w:val="22"/>
                  <w:szCs w:val="22"/>
                </w:rPr>
                <w:lastRenderedPageBreak/>
                <w:t>hypertrophy, and the latter accelerating the loss of residual kidney function and perhaps risking myocardial stunning.</w:t>
              </w:r>
              <w:r w:rsidRPr="00652DEC">
                <w:rPr>
                  <w:rFonts w:ascii="BlpwbbAdvTT86d47313" w:hAnsi="BlpwbbAdvTT86d47313"/>
                  <w:color w:val="1F497D" w:themeColor="text2"/>
                  <w:sz w:val="20"/>
                  <w:szCs w:val="20"/>
                </w:rPr>
                <w:t xml:space="preserve"> </w:t>
              </w:r>
            </w:ins>
          </w:p>
        </w:tc>
      </w:tr>
      <w:tr w:rsidR="00AE6980" w14:paraId="7FE94C7C" w14:textId="77777777" w:rsidTr="004A6CD6">
        <w:tc>
          <w:tcPr>
            <w:tcW w:w="4068" w:type="dxa"/>
          </w:tcPr>
          <w:p w14:paraId="431DE702" w14:textId="77777777" w:rsidR="00AE6980" w:rsidRDefault="00AE6980" w:rsidP="004A6CD6">
            <w:r>
              <w:lastRenderedPageBreak/>
              <w:t>Identify any new studies conducted since the SR. Do the new studies change the conclusions from the SR?</w:t>
            </w:r>
          </w:p>
        </w:tc>
        <w:tc>
          <w:tcPr>
            <w:tcW w:w="5130" w:type="dxa"/>
          </w:tcPr>
          <w:p w14:paraId="6D340679" w14:textId="0E3D832C" w:rsidR="00AE6980" w:rsidRPr="00652DEC" w:rsidRDefault="003E31DD" w:rsidP="004861ED">
            <w:pPr>
              <w:rPr>
                <w:rFonts w:asciiTheme="minorHAnsi" w:hAnsiTheme="minorHAnsi" w:cstheme="minorHAnsi"/>
                <w:color w:val="1F497D" w:themeColor="text2"/>
                <w:sz w:val="22"/>
                <w:szCs w:val="22"/>
                <w:highlight w:val="yellow"/>
                <w:u w:val="single"/>
                <w:shd w:val="clear" w:color="auto" w:fill="FFFFFF"/>
              </w:rPr>
            </w:pPr>
            <w:ins w:id="235" w:author="Lisa McGonigal" w:date="2020-10-13T09:11:00Z">
              <w:r w:rsidRPr="00652DEC">
                <w:rPr>
                  <w:rFonts w:asciiTheme="minorHAnsi" w:hAnsiTheme="minorHAnsi" w:cstheme="minorHAnsi"/>
                  <w:color w:val="1F497D" w:themeColor="text2"/>
                  <w:sz w:val="22"/>
                  <w:szCs w:val="22"/>
                </w:rPr>
                <w:t>Few</w:t>
              </w:r>
            </w:ins>
            <w:ins w:id="236" w:author="Lisa McGonigal" w:date="2020-10-13T09:09:00Z">
              <w:r w:rsidRPr="00652DEC">
                <w:rPr>
                  <w:rFonts w:asciiTheme="minorHAnsi" w:hAnsiTheme="minorHAnsi" w:cstheme="minorHAnsi"/>
                  <w:color w:val="1F497D" w:themeColor="text2"/>
                  <w:sz w:val="22"/>
                  <w:szCs w:val="22"/>
                </w:rPr>
                <w:t xml:space="preserve"> studies addressing UFR have been published since this guideline was released in 20</w:t>
              </w:r>
            </w:ins>
            <w:ins w:id="237" w:author="Lisa McGonigal" w:date="2020-10-13T09:10:00Z">
              <w:r w:rsidRPr="00652DEC">
                <w:rPr>
                  <w:rFonts w:asciiTheme="minorHAnsi" w:hAnsiTheme="minorHAnsi" w:cstheme="minorHAnsi"/>
                  <w:color w:val="1F497D" w:themeColor="text2"/>
                  <w:sz w:val="22"/>
                  <w:szCs w:val="22"/>
                </w:rPr>
                <w:t>1</w:t>
              </w:r>
            </w:ins>
            <w:ins w:id="238" w:author="Lisa McGonigal" w:date="2020-10-13T09:09:00Z">
              <w:r w:rsidRPr="00652DEC">
                <w:rPr>
                  <w:rFonts w:asciiTheme="minorHAnsi" w:hAnsiTheme="minorHAnsi" w:cstheme="minorHAnsi"/>
                  <w:color w:val="1F497D" w:themeColor="text2"/>
                  <w:sz w:val="22"/>
                  <w:szCs w:val="22"/>
                </w:rPr>
                <w:t>9 (see 1a.4.1 and 1a.4.2 below for details and citations)</w:t>
              </w:r>
            </w:ins>
            <w:ins w:id="239" w:author="Lisa McGonigal" w:date="2020-10-13T09:11:00Z">
              <w:r w:rsidRPr="00652DEC">
                <w:rPr>
                  <w:rFonts w:asciiTheme="minorHAnsi" w:hAnsiTheme="minorHAnsi" w:cstheme="minorHAnsi"/>
                  <w:color w:val="1F497D" w:themeColor="text2"/>
                  <w:sz w:val="22"/>
                  <w:szCs w:val="22"/>
                </w:rPr>
                <w:t>; n</w:t>
              </w:r>
            </w:ins>
            <w:ins w:id="240" w:author="Lisa McGonigal" w:date="2020-10-13T09:09:00Z">
              <w:r w:rsidRPr="00652DEC">
                <w:rPr>
                  <w:rFonts w:asciiTheme="minorHAnsi" w:hAnsiTheme="minorHAnsi" w:cstheme="minorHAnsi"/>
                  <w:color w:val="1F497D" w:themeColor="text2"/>
                  <w:sz w:val="22"/>
                  <w:szCs w:val="22"/>
                </w:rPr>
                <w:t>one were identified that</w:t>
              </w:r>
              <w:r w:rsidRPr="00652DEC">
                <w:rPr>
                  <w:rFonts w:asciiTheme="minorHAnsi" w:hAnsiTheme="minorHAnsi" w:cstheme="minorHAnsi"/>
                  <w:color w:val="1F497D" w:themeColor="text2"/>
                  <w:sz w:val="22"/>
                  <w:szCs w:val="22"/>
                  <w:shd w:val="clear" w:color="auto" w:fill="FFFFFF"/>
                </w:rPr>
                <w:t xml:space="preserve"> </w:t>
              </w:r>
              <w:r w:rsidRPr="00652DEC">
                <w:rPr>
                  <w:rFonts w:asciiTheme="minorHAnsi" w:hAnsiTheme="minorHAnsi" w:cstheme="minorHAnsi"/>
                  <w:color w:val="1F497D" w:themeColor="text2"/>
                  <w:sz w:val="22"/>
                  <w:szCs w:val="22"/>
                </w:rPr>
                <w:t xml:space="preserve">contradict the UK recommendation, which does not identify an absolute threshold for UFR.   </w:t>
              </w:r>
            </w:ins>
          </w:p>
        </w:tc>
      </w:tr>
    </w:tbl>
    <w:p w14:paraId="58799234" w14:textId="3912777D" w:rsidR="00AE6980" w:rsidRDefault="00AE6980" w:rsidP="002E2177">
      <w:pPr>
        <w:rPr>
          <w:i/>
          <w:iCs/>
        </w:rPr>
      </w:pPr>
    </w:p>
    <w:p w14:paraId="55B8DA95" w14:textId="77777777" w:rsidR="0094689F" w:rsidRPr="003B1CC5" w:rsidRDefault="00925F11" w:rsidP="002E2177">
      <w:pPr>
        <w:rPr>
          <w:b/>
          <w:color w:val="0070C0"/>
        </w:rPr>
      </w:pPr>
      <w:r w:rsidRPr="003B1CC5">
        <w:rPr>
          <w:b/>
          <w:iCs/>
          <w:caps/>
        </w:rPr>
        <w:t>________________________</w:t>
      </w:r>
    </w:p>
    <w:p w14:paraId="55B8DA96" w14:textId="77777777" w:rsidR="00837121" w:rsidRPr="003B1CC5" w:rsidRDefault="000E5C93" w:rsidP="002E2177">
      <w:pPr>
        <w:rPr>
          <w:b/>
        </w:rPr>
      </w:pPr>
      <w:bookmarkStart w:id="241" w:name="Section1a8"/>
      <w:bookmarkEnd w:id="241"/>
      <w:r>
        <w:rPr>
          <w:b/>
          <w:color w:val="0000FF"/>
        </w:rPr>
        <w:t>1a.4</w:t>
      </w:r>
      <w:r w:rsidR="00837121" w:rsidRPr="003B1CC5">
        <w:rPr>
          <w:b/>
          <w:color w:val="0000FF"/>
        </w:rPr>
        <w:t xml:space="preserve"> </w:t>
      </w:r>
      <w:r w:rsidR="00837121" w:rsidRPr="003B1CC5">
        <w:rPr>
          <w:b/>
        </w:rPr>
        <w:t>OTHER SOURCE OF EVIDENCE</w:t>
      </w:r>
    </w:p>
    <w:p w14:paraId="55B8DA97" w14:textId="0DC334A6" w:rsidR="00837121" w:rsidRDefault="00837121" w:rsidP="002E2177">
      <w:pPr>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 w14:paraId="55B8DA99" w14:textId="77777777" w:rsidR="000E5C93" w:rsidRPr="000E5C93" w:rsidRDefault="000E5C93" w:rsidP="002E2177">
      <w:pPr>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142159A1" w:rsidR="000E5C93" w:rsidRDefault="000E5C93" w:rsidP="003075ED">
      <w:pPr>
        <w:rPr>
          <w:b/>
        </w:rPr>
      </w:pPr>
    </w:p>
    <w:p w14:paraId="62BE573A" w14:textId="77777777" w:rsidR="00300E58" w:rsidRPr="00652DEC" w:rsidRDefault="00300E58" w:rsidP="003075ED">
      <w:pPr>
        <w:ind w:left="360"/>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shd w:val="clear" w:color="auto" w:fill="FFFFFF"/>
        </w:rPr>
        <w:t xml:space="preserve">UFR is recognized as </w:t>
      </w:r>
      <w:r w:rsidRPr="00652DEC">
        <w:rPr>
          <w:rFonts w:asciiTheme="minorHAnsi" w:hAnsiTheme="minorHAnsi" w:cstheme="minorHAnsi"/>
          <w:color w:val="1F497D" w:themeColor="text2"/>
          <w:sz w:val="22"/>
          <w:szCs w:val="22"/>
        </w:rPr>
        <w:t>an important and modifiable risk factor for morbidity and mortality among patients receiving maintenance hemodialysis, yet identifying a specific UFR target and d</w:t>
      </w:r>
      <w:r w:rsidRPr="00652DEC">
        <w:rPr>
          <w:rFonts w:asciiTheme="minorHAnsi" w:hAnsiTheme="minorHAnsi" w:cstheme="minorHAnsi"/>
          <w:color w:val="1F497D" w:themeColor="text2"/>
          <w:sz w:val="22"/>
          <w:szCs w:val="22"/>
          <w:shd w:val="clear" w:color="auto" w:fill="FFFFFF"/>
        </w:rPr>
        <w:t xml:space="preserve">etermining the appropriate amount of fluid to remove during dialysis remains a clinical challenge.  Both volume overload with </w:t>
      </w:r>
      <w:r w:rsidRPr="00652DEC">
        <w:rPr>
          <w:rFonts w:asciiTheme="minorHAnsi" w:hAnsiTheme="minorHAnsi" w:cstheme="minorHAnsi"/>
          <w:color w:val="1F497D" w:themeColor="text2"/>
          <w:sz w:val="22"/>
          <w:szCs w:val="22"/>
        </w:rPr>
        <w:t xml:space="preserve">excessive interdialytic weight gain (IDWG) and </w:t>
      </w:r>
      <w:r w:rsidRPr="00652DEC">
        <w:rPr>
          <w:rFonts w:asciiTheme="minorHAnsi" w:hAnsiTheme="minorHAnsi" w:cstheme="minorHAnsi"/>
          <w:color w:val="1F497D" w:themeColor="text2"/>
          <w:sz w:val="22"/>
          <w:szCs w:val="22"/>
          <w:shd w:val="clear" w:color="auto" w:fill="FFFFFF"/>
        </w:rPr>
        <w:t>r</w:t>
      </w:r>
      <w:r w:rsidRPr="00652DEC">
        <w:rPr>
          <w:rFonts w:asciiTheme="minorHAnsi" w:hAnsiTheme="minorHAnsi" w:cstheme="minorHAnsi"/>
          <w:color w:val="1F497D" w:themeColor="text2"/>
          <w:sz w:val="22"/>
          <w:szCs w:val="22"/>
        </w:rPr>
        <w:t>ecurrent episodes of intradialytic hypotension associated with the use of higher UFRs are recognized as important predictors of morbidity and mortality.</w:t>
      </w:r>
      <w:r w:rsidRPr="00652DEC">
        <w:rPr>
          <w:rStyle w:val="FootnoteReference"/>
          <w:rFonts w:asciiTheme="minorHAnsi" w:hAnsiTheme="minorHAnsi" w:cstheme="minorHAnsi"/>
          <w:color w:val="1F497D" w:themeColor="text2"/>
          <w:sz w:val="22"/>
          <w:szCs w:val="22"/>
        </w:rPr>
        <w:footnoteReference w:id="1"/>
      </w:r>
      <w:r w:rsidRPr="00652DEC">
        <w:rPr>
          <w:rFonts w:asciiTheme="minorHAnsi" w:hAnsiTheme="minorHAnsi" w:cstheme="minorHAnsi"/>
          <w:color w:val="1F497D" w:themeColor="text2"/>
          <w:sz w:val="22"/>
          <w:szCs w:val="22"/>
          <w:vertAlign w:val="superscript"/>
        </w:rPr>
        <w:t>,</w:t>
      </w:r>
      <w:r w:rsidRPr="00652DEC">
        <w:rPr>
          <w:rStyle w:val="FootnoteReference"/>
          <w:rFonts w:asciiTheme="minorHAnsi" w:hAnsiTheme="minorHAnsi" w:cstheme="minorHAnsi"/>
          <w:color w:val="1F497D" w:themeColor="text2"/>
          <w:sz w:val="22"/>
          <w:szCs w:val="22"/>
        </w:rPr>
        <w:footnoteReference w:id="2"/>
      </w:r>
      <w:r w:rsidRPr="00652DEC">
        <w:rPr>
          <w:rFonts w:asciiTheme="minorHAnsi" w:hAnsiTheme="minorHAnsi" w:cstheme="minorHAnsi"/>
          <w:color w:val="1F497D" w:themeColor="text2"/>
          <w:sz w:val="22"/>
          <w:szCs w:val="22"/>
          <w:vertAlign w:val="superscript"/>
        </w:rPr>
        <w:t>,</w:t>
      </w:r>
      <w:r w:rsidRPr="00652DEC">
        <w:rPr>
          <w:rStyle w:val="FootnoteReference"/>
          <w:rFonts w:asciiTheme="minorHAnsi" w:hAnsiTheme="minorHAnsi" w:cstheme="minorHAnsi"/>
          <w:color w:val="1F497D" w:themeColor="text2"/>
          <w:sz w:val="22"/>
          <w:szCs w:val="22"/>
        </w:rPr>
        <w:footnoteReference w:id="3"/>
      </w:r>
      <w:r w:rsidRPr="00652DEC">
        <w:rPr>
          <w:rFonts w:asciiTheme="minorHAnsi" w:hAnsiTheme="minorHAnsi" w:cstheme="minorHAnsi"/>
          <w:color w:val="1F497D" w:themeColor="text2"/>
          <w:sz w:val="22"/>
          <w:szCs w:val="22"/>
        </w:rPr>
        <w:t xml:space="preserve">  </w:t>
      </w:r>
    </w:p>
    <w:p w14:paraId="3B254681" w14:textId="77777777" w:rsidR="00300E58" w:rsidRPr="004622E2" w:rsidRDefault="00300E58" w:rsidP="003075ED">
      <w:pPr>
        <w:rPr>
          <w:rFonts w:asciiTheme="minorHAnsi" w:hAnsiTheme="minorHAnsi" w:cstheme="minorHAnsi"/>
          <w:b/>
          <w:bCs/>
          <w:color w:val="4F81BD" w:themeColor="accent1"/>
          <w:sz w:val="22"/>
          <w:szCs w:val="22"/>
        </w:rPr>
      </w:pPr>
    </w:p>
    <w:p w14:paraId="200E9510" w14:textId="03B8E36C" w:rsidR="00300E58" w:rsidRPr="00652DEC" w:rsidRDefault="00300E58" w:rsidP="003075ED">
      <w:pPr>
        <w:spacing w:after="120"/>
        <w:ind w:left="360"/>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rPr>
        <w:t>Numerous observational studies in recent years have assessed outcomes associated with UFR:</w:t>
      </w:r>
      <w:r w:rsidRPr="00652DEC">
        <w:rPr>
          <w:rStyle w:val="FootnoteReference"/>
          <w:rFonts w:asciiTheme="minorHAnsi" w:hAnsiTheme="minorHAnsi" w:cstheme="minorHAnsi"/>
          <w:color w:val="1F497D" w:themeColor="text2"/>
          <w:sz w:val="22"/>
          <w:szCs w:val="22"/>
        </w:rPr>
        <w:footnoteReference w:id="4"/>
      </w:r>
      <w:r w:rsidRPr="00652DEC">
        <w:rPr>
          <w:rFonts w:asciiTheme="minorHAnsi" w:hAnsiTheme="minorHAnsi" w:cstheme="minorHAnsi"/>
          <w:color w:val="1F497D" w:themeColor="text2"/>
          <w:sz w:val="22"/>
          <w:szCs w:val="22"/>
          <w:vertAlign w:val="superscript"/>
        </w:rPr>
        <w:t>,</w:t>
      </w:r>
      <w:r w:rsidRPr="00652DEC">
        <w:rPr>
          <w:rStyle w:val="FootnoteReference"/>
          <w:rFonts w:asciiTheme="minorHAnsi" w:hAnsiTheme="minorHAnsi" w:cstheme="minorHAnsi"/>
          <w:color w:val="1F497D" w:themeColor="text2"/>
          <w:sz w:val="22"/>
          <w:szCs w:val="22"/>
        </w:rPr>
        <w:footnoteReference w:id="5"/>
      </w:r>
      <w:r w:rsidRPr="00652DEC">
        <w:rPr>
          <w:rFonts w:asciiTheme="minorHAnsi" w:hAnsiTheme="minorHAnsi" w:cstheme="minorHAnsi"/>
          <w:color w:val="1F497D" w:themeColor="text2"/>
          <w:sz w:val="22"/>
          <w:szCs w:val="22"/>
        </w:rPr>
        <w:t xml:space="preserve"> </w:t>
      </w:r>
    </w:p>
    <w:p w14:paraId="6A794440" w14:textId="0CCAF27E" w:rsidR="00300E58" w:rsidRPr="00652DEC" w:rsidRDefault="00300E58" w:rsidP="003075ED">
      <w:pPr>
        <w:pStyle w:val="ListParagraph"/>
        <w:numPr>
          <w:ilvl w:val="0"/>
          <w:numId w:val="39"/>
        </w:numPr>
        <w:spacing w:after="120" w:line="240" w:lineRule="auto"/>
        <w:contextualSpacing w:val="0"/>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rPr>
        <w:t>The first included 22,000 prevalent hemodialysis patients from seven countries in the Dialysis Outcomes and Practice Patterns Study (DOPPS).  Saran et al. found that UFR &gt;10 ml/kg/hour was associated with both intradialytic hypotension (OR = 1.3, p = 0.045) and all-cause mortality (adjusted HR 1.09, p = 0.02).</w:t>
      </w:r>
      <w:r w:rsidRPr="00652DEC">
        <w:rPr>
          <w:rStyle w:val="FootnoteReference"/>
          <w:rFonts w:asciiTheme="minorHAnsi" w:hAnsiTheme="minorHAnsi" w:cstheme="minorHAnsi"/>
          <w:color w:val="1F497D" w:themeColor="text2"/>
          <w:sz w:val="22"/>
          <w:szCs w:val="22"/>
        </w:rPr>
        <w:footnoteReference w:id="6"/>
      </w:r>
      <w:r w:rsidRPr="00652DEC">
        <w:rPr>
          <w:rFonts w:asciiTheme="minorHAnsi" w:hAnsiTheme="minorHAnsi" w:cstheme="minorHAnsi"/>
          <w:color w:val="1F497D" w:themeColor="text2"/>
          <w:sz w:val="22"/>
          <w:szCs w:val="22"/>
        </w:rPr>
        <w:t xml:space="preserve"> </w:t>
      </w:r>
    </w:p>
    <w:p w14:paraId="493C495B" w14:textId="27F703EF" w:rsidR="00300E58" w:rsidRPr="00652DEC" w:rsidRDefault="00300E58" w:rsidP="003075ED">
      <w:pPr>
        <w:pStyle w:val="ListParagraph"/>
        <w:numPr>
          <w:ilvl w:val="0"/>
          <w:numId w:val="39"/>
        </w:numPr>
        <w:spacing w:after="120" w:line="240" w:lineRule="auto"/>
        <w:contextualSpacing w:val="0"/>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Another prospective cohort study of 287 prevalent hemodialysis patients in Italy demonstrated that for every 1 ml/kg/hour increase in UFR there was a 22% increase in mortality risk (p &lt;0.01).  In secondary analyses, the authors identified a UFR of 12.4 ml/kg/hour as the most discriminatory cut-point for predicting </w:t>
      </w:r>
      <w:r w:rsidR="004622E2" w:rsidRPr="00652DEC">
        <w:rPr>
          <w:rFonts w:asciiTheme="minorHAnsi" w:hAnsiTheme="minorHAnsi" w:cstheme="minorHAnsi"/>
          <w:color w:val="1F497D" w:themeColor="text2"/>
          <w:sz w:val="22"/>
          <w:szCs w:val="22"/>
        </w:rPr>
        <w:t>two</w:t>
      </w:r>
      <w:r w:rsidRPr="00652DEC">
        <w:rPr>
          <w:rFonts w:asciiTheme="minorHAnsi" w:hAnsiTheme="minorHAnsi" w:cstheme="minorHAnsi"/>
          <w:color w:val="1F497D" w:themeColor="text2"/>
          <w:sz w:val="22"/>
          <w:szCs w:val="22"/>
        </w:rPr>
        <w:t>-year mortality.</w:t>
      </w:r>
      <w:r w:rsidR="00483F76" w:rsidRPr="00652DEC">
        <w:rPr>
          <w:rStyle w:val="FootnoteReference"/>
          <w:rFonts w:asciiTheme="minorHAnsi" w:hAnsiTheme="minorHAnsi" w:cstheme="minorHAnsi"/>
          <w:color w:val="1F497D" w:themeColor="text2"/>
          <w:sz w:val="22"/>
          <w:szCs w:val="22"/>
        </w:rPr>
        <w:footnoteReference w:id="7"/>
      </w:r>
      <w:r w:rsidRPr="00652DEC">
        <w:rPr>
          <w:rFonts w:asciiTheme="minorHAnsi" w:hAnsiTheme="minorHAnsi" w:cstheme="minorHAnsi"/>
          <w:color w:val="1F497D" w:themeColor="text2"/>
          <w:sz w:val="22"/>
          <w:szCs w:val="22"/>
        </w:rPr>
        <w:t xml:space="preserve">  Notably, the study was also restricted to patients with a urine output of 150 ml/day or less, </w:t>
      </w:r>
      <w:r w:rsidRPr="00652DEC">
        <w:rPr>
          <w:rFonts w:asciiTheme="minorHAnsi" w:hAnsiTheme="minorHAnsi" w:cstheme="minorHAnsi"/>
          <w:color w:val="1F497D" w:themeColor="text2"/>
          <w:sz w:val="22"/>
          <w:szCs w:val="22"/>
        </w:rPr>
        <w:lastRenderedPageBreak/>
        <w:t>offering compelling evidence for the association absent confounding from residual kidney function, typically associated with better clinical outcomes.</w:t>
      </w:r>
      <w:r w:rsidRPr="00652DEC">
        <w:rPr>
          <w:rStyle w:val="FootnoteReference"/>
          <w:rFonts w:asciiTheme="minorHAnsi" w:hAnsiTheme="minorHAnsi" w:cstheme="minorHAnsi"/>
          <w:color w:val="1F497D" w:themeColor="text2"/>
          <w:sz w:val="22"/>
          <w:szCs w:val="22"/>
        </w:rPr>
        <w:footnoteReference w:id="8"/>
      </w:r>
      <w:r w:rsidRPr="00652DEC">
        <w:rPr>
          <w:rFonts w:asciiTheme="minorHAnsi" w:hAnsiTheme="minorHAnsi" w:cstheme="minorHAnsi"/>
          <w:color w:val="1F497D" w:themeColor="text2"/>
          <w:sz w:val="22"/>
          <w:szCs w:val="22"/>
        </w:rPr>
        <w:t xml:space="preserve">  </w:t>
      </w:r>
    </w:p>
    <w:p w14:paraId="28D6F66F" w14:textId="1BD79316" w:rsidR="00300E58" w:rsidRPr="00652DEC" w:rsidRDefault="00300E58" w:rsidP="003075ED">
      <w:pPr>
        <w:pStyle w:val="ListParagraph"/>
        <w:numPr>
          <w:ilvl w:val="0"/>
          <w:numId w:val="39"/>
        </w:numPr>
        <w:spacing w:after="120" w:line="240" w:lineRule="auto"/>
        <w:contextualSpacing w:val="0"/>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rPr>
        <w:t>An analysis of the Hemodialysis (HEMO) Study, a randomized controlled trial of 1,846 patients followed prospectively for 7 years, found that UFRs &gt;13 ml/kg/hour were associated with a 59% increased risk of all-cause mortality (HR 1.59, 1.29-1.96) and a 71% increased risk of cardiovascular mortality (HR 1.71, 1.23-2.38 after adjustment (p &lt;0.001 for both).  In spline analyses, risk increased sharply after 10 ml/kg/hour.</w:t>
      </w:r>
      <w:r w:rsidRPr="00652DEC">
        <w:rPr>
          <w:rStyle w:val="FootnoteReference"/>
          <w:rFonts w:asciiTheme="minorHAnsi" w:hAnsiTheme="minorHAnsi" w:cstheme="minorHAnsi"/>
          <w:color w:val="1F497D" w:themeColor="text2"/>
          <w:sz w:val="22"/>
          <w:szCs w:val="22"/>
        </w:rPr>
        <w:footnoteReference w:id="9"/>
      </w:r>
    </w:p>
    <w:p w14:paraId="59B8DA03" w14:textId="19CF7CAB" w:rsidR="00300E58" w:rsidRPr="00652DEC" w:rsidRDefault="00300E58" w:rsidP="003075ED">
      <w:pPr>
        <w:pStyle w:val="ListParagraph"/>
        <w:numPr>
          <w:ilvl w:val="0"/>
          <w:numId w:val="39"/>
        </w:numPr>
        <w:spacing w:after="120" w:line="240" w:lineRule="auto"/>
        <w:contextualSpacing w:val="0"/>
        <w:rPr>
          <w:ins w:id="255" w:author="Lisa McGonigal" w:date="2020-10-14T12:42:00Z"/>
          <w:rFonts w:asciiTheme="minorHAnsi" w:hAnsiTheme="minorHAnsi" w:cstheme="minorHAnsi"/>
          <w:color w:val="1F497D" w:themeColor="text2"/>
          <w:sz w:val="22"/>
          <w:szCs w:val="22"/>
        </w:rPr>
      </w:pPr>
      <w:ins w:id="256" w:author="Lisa McGonigal" w:date="2020-10-12T23:26:00Z">
        <w:r w:rsidRPr="00652DEC">
          <w:rPr>
            <w:rFonts w:asciiTheme="minorHAnsi" w:hAnsiTheme="minorHAnsi" w:cstheme="minorHAnsi"/>
            <w:color w:val="1F497D" w:themeColor="text2"/>
            <w:sz w:val="22"/>
            <w:szCs w:val="22"/>
          </w:rPr>
          <w:t xml:space="preserve">An observational study of 118,394 hemodialysis patients in a large dialysis organization between 2008 and 2012 </w:t>
        </w:r>
      </w:ins>
      <w:ins w:id="257" w:author="Lisa McGonigal" w:date="2020-10-13T09:21:00Z">
        <w:r w:rsidR="004622E2" w:rsidRPr="00652DEC">
          <w:rPr>
            <w:rFonts w:asciiTheme="minorHAnsi" w:hAnsiTheme="minorHAnsi" w:cstheme="minorHAnsi"/>
            <w:color w:val="1F497D" w:themeColor="text2"/>
            <w:sz w:val="22"/>
            <w:szCs w:val="22"/>
          </w:rPr>
          <w:t xml:space="preserve">dichotomized </w:t>
        </w:r>
      </w:ins>
      <w:ins w:id="258" w:author="Lisa McGonigal" w:date="2020-10-12T23:26:00Z">
        <w:r w:rsidRPr="00652DEC">
          <w:rPr>
            <w:rFonts w:asciiTheme="minorHAnsi" w:hAnsiTheme="minorHAnsi" w:cstheme="minorHAnsi"/>
            <w:color w:val="1F497D" w:themeColor="text2"/>
            <w:sz w:val="22"/>
            <w:szCs w:val="22"/>
          </w:rPr>
          <w:t xml:space="preserve">mean UFR over a 30-day period as </w:t>
        </w:r>
      </w:ins>
      <w:ins w:id="259" w:author="Lisa McGonigal" w:date="2020-10-13T09:23:00Z">
        <w:r w:rsidR="004622E2" w:rsidRPr="00652DEC">
          <w:rPr>
            <w:rFonts w:asciiTheme="minorHAnsi" w:hAnsiTheme="minorHAnsi" w:cstheme="minorHAnsi"/>
            <w:color w:val="1F497D" w:themeColor="text2"/>
            <w:sz w:val="22"/>
            <w:szCs w:val="22"/>
          </w:rPr>
          <w:t xml:space="preserve">&lt;= </w:t>
        </w:r>
      </w:ins>
      <w:ins w:id="260" w:author="Lisa McGonigal" w:date="2020-10-13T09:22:00Z">
        <w:r w:rsidR="004622E2" w:rsidRPr="00652DEC">
          <w:rPr>
            <w:rFonts w:asciiTheme="minorHAnsi" w:hAnsiTheme="minorHAnsi" w:cstheme="minorHAnsi"/>
            <w:color w:val="1F497D" w:themeColor="text2"/>
            <w:sz w:val="22"/>
            <w:szCs w:val="22"/>
          </w:rPr>
          <w:t xml:space="preserve">or </w:t>
        </w:r>
      </w:ins>
      <w:ins w:id="261" w:author="Lisa McGonigal" w:date="2020-10-12T23:26:00Z">
        <w:r w:rsidRPr="00652DEC">
          <w:rPr>
            <w:rFonts w:asciiTheme="minorHAnsi" w:hAnsiTheme="minorHAnsi" w:cstheme="minorHAnsi"/>
            <w:color w:val="1F497D" w:themeColor="text2"/>
            <w:sz w:val="22"/>
            <w:szCs w:val="22"/>
          </w:rPr>
          <w:t xml:space="preserve">&gt;10 and </w:t>
        </w:r>
      </w:ins>
      <w:ins w:id="262" w:author="Lisa McGonigal" w:date="2020-10-13T09:23:00Z">
        <w:r w:rsidR="004622E2" w:rsidRPr="00652DEC">
          <w:rPr>
            <w:rFonts w:asciiTheme="minorHAnsi" w:hAnsiTheme="minorHAnsi" w:cstheme="minorHAnsi"/>
            <w:color w:val="1F497D" w:themeColor="text2"/>
            <w:sz w:val="22"/>
            <w:szCs w:val="22"/>
          </w:rPr>
          <w:t xml:space="preserve">&lt;= or </w:t>
        </w:r>
      </w:ins>
      <w:ins w:id="263" w:author="Lisa McGonigal" w:date="2020-10-12T23:26:00Z">
        <w:r w:rsidRPr="00652DEC">
          <w:rPr>
            <w:rFonts w:asciiTheme="minorHAnsi" w:hAnsiTheme="minorHAnsi" w:cstheme="minorHAnsi"/>
            <w:color w:val="1F497D" w:themeColor="text2"/>
            <w:sz w:val="22"/>
            <w:szCs w:val="22"/>
          </w:rPr>
          <w:t>&gt;13 ml/kg/hour.  Here again, UFRs &gt;10 and &gt;13 were both associated with higher all-cause mortality compared to their respective references (adjusted HRs 1.22 [1.20-1.24] and 1.31 [1.28-1.34]).  The association was more pronounced in blacks, non-Hispanics, patients with longer dialysis vintage, longer session duration, and patients with higher BMI.  When UFR was treated as a continuous variable, each 1 ml/kg/hour increase was associated with 3% increased risk for mortality.</w:t>
        </w:r>
        <w:r w:rsidRPr="00652DEC">
          <w:rPr>
            <w:rStyle w:val="FootnoteReference"/>
            <w:rFonts w:asciiTheme="minorHAnsi" w:hAnsiTheme="minorHAnsi" w:cstheme="minorHAnsi"/>
            <w:color w:val="1F497D" w:themeColor="text2"/>
            <w:sz w:val="22"/>
            <w:szCs w:val="22"/>
          </w:rPr>
          <w:footnoteReference w:id="10"/>
        </w:r>
      </w:ins>
    </w:p>
    <w:p w14:paraId="7BD20611" w14:textId="06499B3E" w:rsidR="00300E58" w:rsidRPr="00652DEC" w:rsidRDefault="00300E58" w:rsidP="00652DEC">
      <w:pPr>
        <w:pStyle w:val="ListParagraph"/>
        <w:numPr>
          <w:ilvl w:val="0"/>
          <w:numId w:val="39"/>
        </w:numPr>
        <w:spacing w:after="0" w:line="240" w:lineRule="auto"/>
        <w:contextualSpacing w:val="0"/>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The </w:t>
      </w:r>
      <w:r w:rsidR="004622E2" w:rsidRPr="00652DEC">
        <w:rPr>
          <w:rFonts w:asciiTheme="minorHAnsi" w:hAnsiTheme="minorHAnsi" w:cstheme="minorHAnsi"/>
          <w:color w:val="1F497D" w:themeColor="text2"/>
          <w:sz w:val="22"/>
          <w:szCs w:val="22"/>
        </w:rPr>
        <w:t xml:space="preserve">preceding </w:t>
      </w:r>
      <w:r w:rsidRPr="00652DEC">
        <w:rPr>
          <w:rFonts w:asciiTheme="minorHAnsi" w:hAnsiTheme="minorHAnsi" w:cstheme="minorHAnsi"/>
          <w:color w:val="1F497D" w:themeColor="text2"/>
          <w:sz w:val="22"/>
          <w:szCs w:val="22"/>
        </w:rPr>
        <w:t xml:space="preserve">studies included markers of health such as albumin, blood pressure, and comorbidities, but did not fully account for potential residual confounders like patient resiliency or frailty.  Shorter dialysis sessions may, for instance, be prescribed to frailer patients due to dialysis intolerance or a lower body weight.  Flythe et al. offered some clarity on this issue by assessing treatment time and outcomes in a </w:t>
      </w:r>
      <w:r w:rsidRPr="00652DEC">
        <w:rPr>
          <w:rFonts w:asciiTheme="minorHAnsi" w:eastAsia="Times New Roman" w:hAnsiTheme="minorHAnsi" w:cstheme="minorHAnsi"/>
          <w:color w:val="1F497D" w:themeColor="text2"/>
          <w:sz w:val="22"/>
          <w:szCs w:val="22"/>
          <w:shd w:val="clear" w:color="auto" w:fill="FFFFFF"/>
        </w:rPr>
        <w:t>national cohort of patients from a large dialysis organization undergoing thrice weekly in-center hemodialysis.</w:t>
      </w:r>
      <w:r w:rsidR="00657C91" w:rsidRPr="00652DEC">
        <w:rPr>
          <w:rFonts w:asciiTheme="minorHAnsi" w:eastAsia="Times New Roman" w:hAnsiTheme="minorHAnsi" w:cstheme="minorHAnsi"/>
          <w:color w:val="1F497D" w:themeColor="text2"/>
          <w:sz w:val="22"/>
          <w:szCs w:val="22"/>
          <w:shd w:val="clear" w:color="auto" w:fill="FFFFFF"/>
        </w:rPr>
        <w:t xml:space="preserve"> </w:t>
      </w:r>
      <w:r w:rsidRPr="00652DEC">
        <w:rPr>
          <w:rFonts w:asciiTheme="minorHAnsi" w:eastAsia="Times New Roman" w:hAnsiTheme="minorHAnsi" w:cstheme="minorHAnsi"/>
          <w:color w:val="1F497D" w:themeColor="text2"/>
          <w:sz w:val="22"/>
          <w:szCs w:val="22"/>
          <w:shd w:val="clear" w:color="auto" w:fill="FFFFFF"/>
        </w:rPr>
        <w:t xml:space="preserve"> Patients prescribed dialysis sessions </w:t>
      </w:r>
      <w:r w:rsidR="004622E2" w:rsidRPr="00652DEC">
        <w:rPr>
          <w:rFonts w:asciiTheme="minorHAnsi" w:eastAsia="Times New Roman" w:hAnsiTheme="minorHAnsi" w:cstheme="minorHAnsi"/>
          <w:color w:val="1F497D" w:themeColor="text2"/>
          <w:sz w:val="22"/>
          <w:szCs w:val="22"/>
          <w:shd w:val="clear" w:color="auto" w:fill="FFFFFF"/>
        </w:rPr>
        <w:t>&gt;</w:t>
      </w:r>
      <w:r w:rsidRPr="00652DEC">
        <w:rPr>
          <w:rFonts w:asciiTheme="minorHAnsi" w:eastAsia="Times New Roman" w:hAnsiTheme="minorHAnsi" w:cstheme="minorHAnsi"/>
          <w:color w:val="1F497D" w:themeColor="text2"/>
          <w:sz w:val="22"/>
          <w:szCs w:val="22"/>
          <w:shd w:val="clear" w:color="auto" w:fill="FFFFFF"/>
        </w:rPr>
        <w:t xml:space="preserve"> and </w:t>
      </w:r>
      <w:r w:rsidR="004622E2" w:rsidRPr="00652DEC">
        <w:rPr>
          <w:rFonts w:asciiTheme="minorHAnsi" w:eastAsia="Times New Roman" w:hAnsiTheme="minorHAnsi" w:cstheme="minorHAnsi"/>
          <w:color w:val="1F497D" w:themeColor="text2"/>
          <w:sz w:val="22"/>
          <w:szCs w:val="22"/>
          <w:shd w:val="clear" w:color="auto" w:fill="FFFFFF"/>
        </w:rPr>
        <w:t>&lt;</w:t>
      </w:r>
      <w:r w:rsidRPr="00652DEC">
        <w:rPr>
          <w:rFonts w:asciiTheme="minorHAnsi" w:eastAsia="Times New Roman" w:hAnsiTheme="minorHAnsi" w:cstheme="minorHAnsi"/>
          <w:color w:val="1F497D" w:themeColor="text2"/>
          <w:sz w:val="22"/>
          <w:szCs w:val="22"/>
          <w:shd w:val="clear" w:color="auto" w:fill="FFFFFF"/>
        </w:rPr>
        <w:t>240 minutes were pair-matched on post-dialysis weight</w:t>
      </w:r>
      <w:r w:rsidR="004622E2" w:rsidRPr="00652DEC">
        <w:rPr>
          <w:rFonts w:asciiTheme="minorHAnsi" w:eastAsia="Times New Roman" w:hAnsiTheme="minorHAnsi" w:cstheme="minorHAnsi"/>
          <w:color w:val="1F497D" w:themeColor="text2"/>
          <w:sz w:val="22"/>
          <w:szCs w:val="22"/>
          <w:shd w:val="clear" w:color="auto" w:fill="FFFFFF"/>
        </w:rPr>
        <w:t xml:space="preserve">, </w:t>
      </w:r>
      <w:r w:rsidRPr="00652DEC">
        <w:rPr>
          <w:rFonts w:asciiTheme="minorHAnsi" w:eastAsia="Times New Roman" w:hAnsiTheme="minorHAnsi" w:cstheme="minorHAnsi"/>
          <w:color w:val="1F497D" w:themeColor="text2"/>
          <w:sz w:val="22"/>
          <w:szCs w:val="22"/>
          <w:shd w:val="clear" w:color="auto" w:fill="FFFFFF"/>
        </w:rPr>
        <w:t xml:space="preserve">age, gender, and vascular access type.  Session length &lt;240 minutes was significantly associated with increased all-cause mortality (adjusted HR 1.26, </w:t>
      </w:r>
      <w:r w:rsidRPr="00652DEC">
        <w:rPr>
          <w:rFonts w:asciiTheme="minorHAnsi" w:hAnsiTheme="minorHAnsi" w:cstheme="minorHAnsi"/>
          <w:color w:val="1F497D" w:themeColor="text2"/>
          <w:sz w:val="22"/>
          <w:szCs w:val="22"/>
        </w:rPr>
        <w:t>1.07–1.48; p = 0.005</w:t>
      </w:r>
      <w:r w:rsidRPr="00652DEC">
        <w:rPr>
          <w:rFonts w:asciiTheme="minorHAnsi" w:eastAsia="Times New Roman" w:hAnsiTheme="minorHAnsi" w:cstheme="minorHAnsi"/>
          <w:color w:val="1F497D" w:themeColor="text2"/>
          <w:sz w:val="22"/>
          <w:szCs w:val="22"/>
          <w:shd w:val="clear" w:color="auto" w:fill="FFFFFF"/>
        </w:rPr>
        <w:t>), with a dose-response between prescribed session length and survival.</w:t>
      </w:r>
      <w:r w:rsidR="00657C91" w:rsidRPr="00652DEC">
        <w:rPr>
          <w:rStyle w:val="FootnoteReference"/>
          <w:rFonts w:asciiTheme="minorHAnsi" w:hAnsiTheme="minorHAnsi" w:cstheme="minorHAnsi"/>
          <w:color w:val="1F497D" w:themeColor="text2"/>
          <w:sz w:val="22"/>
          <w:szCs w:val="22"/>
        </w:rPr>
        <w:footnoteReference w:id="11"/>
      </w:r>
      <w:r w:rsidRPr="00652DEC">
        <w:rPr>
          <w:rFonts w:asciiTheme="minorHAnsi" w:eastAsia="Times New Roman" w:hAnsiTheme="minorHAnsi" w:cstheme="minorHAnsi"/>
          <w:color w:val="1F497D" w:themeColor="text2"/>
          <w:sz w:val="22"/>
          <w:szCs w:val="22"/>
          <w:shd w:val="clear" w:color="auto" w:fill="FFFFFF"/>
        </w:rPr>
        <w:t xml:space="preserve">  The </w:t>
      </w:r>
      <w:r w:rsidRPr="00652DEC">
        <w:rPr>
          <w:rFonts w:asciiTheme="minorHAnsi" w:hAnsiTheme="minorHAnsi" w:cstheme="minorHAnsi"/>
          <w:color w:val="1F497D" w:themeColor="text2"/>
          <w:sz w:val="22"/>
          <w:szCs w:val="22"/>
        </w:rPr>
        <w:t>study did not directly address UFR, but suggests that the slower fluid removal facilitated by longer treatment times may be advantageous, independent of body weight.</w:t>
      </w:r>
      <w:r w:rsidRPr="00652DEC">
        <w:rPr>
          <w:rStyle w:val="FootnoteReference"/>
          <w:rFonts w:asciiTheme="minorHAnsi" w:hAnsiTheme="minorHAnsi" w:cstheme="minorHAnsi"/>
          <w:color w:val="1F497D" w:themeColor="text2"/>
          <w:sz w:val="22"/>
          <w:szCs w:val="22"/>
        </w:rPr>
        <w:footnoteReference w:id="12"/>
      </w:r>
      <w:r w:rsidRPr="00652DEC">
        <w:rPr>
          <w:rFonts w:asciiTheme="minorHAnsi" w:hAnsiTheme="minorHAnsi" w:cstheme="minorHAnsi"/>
          <w:color w:val="1F497D" w:themeColor="text2"/>
          <w:sz w:val="22"/>
          <w:szCs w:val="22"/>
        </w:rPr>
        <w:t xml:space="preserve">   </w:t>
      </w:r>
    </w:p>
    <w:p w14:paraId="433FAE04" w14:textId="77777777" w:rsidR="00300E58" w:rsidRPr="00657C91" w:rsidRDefault="00300E58" w:rsidP="00300E58">
      <w:pPr>
        <w:autoSpaceDE w:val="0"/>
        <w:autoSpaceDN w:val="0"/>
        <w:adjustRightInd w:val="0"/>
        <w:rPr>
          <w:rFonts w:asciiTheme="minorHAnsi" w:hAnsiTheme="minorHAnsi" w:cstheme="minorHAnsi"/>
          <w:color w:val="4F81BD" w:themeColor="accent1"/>
          <w:sz w:val="22"/>
          <w:szCs w:val="22"/>
        </w:rPr>
      </w:pPr>
    </w:p>
    <w:p w14:paraId="0EA68678" w14:textId="64CF2D5D" w:rsidR="00401478" w:rsidRPr="00652DEC" w:rsidRDefault="00300E58" w:rsidP="00401478">
      <w:pPr>
        <w:autoSpaceDE w:val="0"/>
        <w:autoSpaceDN w:val="0"/>
        <w:adjustRightInd w:val="0"/>
        <w:ind w:left="360"/>
        <w:rPr>
          <w:rFonts w:asciiTheme="minorHAnsi" w:hAnsiTheme="minorHAnsi" w:cstheme="minorHAnsi"/>
          <w:color w:val="1F497D" w:themeColor="text2"/>
          <w:sz w:val="22"/>
          <w:szCs w:val="22"/>
          <w:shd w:val="clear" w:color="auto" w:fill="FFFFFF"/>
        </w:rPr>
      </w:pPr>
      <w:r w:rsidRPr="00652DEC">
        <w:rPr>
          <w:rFonts w:asciiTheme="minorHAnsi" w:hAnsiTheme="minorHAnsi" w:cstheme="minorHAnsi"/>
          <w:color w:val="1F497D" w:themeColor="text2"/>
          <w:sz w:val="22"/>
          <w:szCs w:val="22"/>
        </w:rPr>
        <w:t>The near-linear association between high UFR and adverse outcomes</w:t>
      </w:r>
      <w:r w:rsidR="004622E2" w:rsidRPr="00652DEC">
        <w:rPr>
          <w:rFonts w:asciiTheme="minorHAnsi" w:hAnsiTheme="minorHAnsi" w:cstheme="minorHAnsi"/>
          <w:color w:val="1F497D" w:themeColor="text2"/>
          <w:sz w:val="22"/>
          <w:szCs w:val="22"/>
        </w:rPr>
        <w:t xml:space="preserve"> illustrated</w:t>
      </w:r>
      <w:r w:rsidRPr="00652DEC">
        <w:rPr>
          <w:rFonts w:asciiTheme="minorHAnsi" w:hAnsiTheme="minorHAnsi" w:cstheme="minorHAnsi"/>
          <w:color w:val="1F497D" w:themeColor="text2"/>
          <w:sz w:val="22"/>
          <w:szCs w:val="22"/>
        </w:rPr>
        <w:t xml:space="preserve"> in these</w:t>
      </w:r>
      <w:r w:rsidR="00401478" w:rsidRPr="00652DEC">
        <w:rPr>
          <w:rFonts w:asciiTheme="minorHAnsi" w:hAnsiTheme="minorHAnsi" w:cstheme="minorHAnsi"/>
          <w:color w:val="1F497D" w:themeColor="text2"/>
          <w:sz w:val="22"/>
          <w:szCs w:val="22"/>
        </w:rPr>
        <w:t xml:space="preserve"> landmark</w:t>
      </w:r>
      <w:r w:rsidRPr="00652DEC">
        <w:rPr>
          <w:rFonts w:asciiTheme="minorHAnsi" w:hAnsiTheme="minorHAnsi" w:cstheme="minorHAnsi"/>
          <w:color w:val="1F497D" w:themeColor="text2"/>
          <w:sz w:val="22"/>
          <w:szCs w:val="22"/>
        </w:rPr>
        <w:t xml:space="preserve"> studies</w:t>
      </w:r>
      <w:r w:rsidR="000F5568" w:rsidRPr="00652DEC">
        <w:rPr>
          <w:rFonts w:asciiTheme="minorHAnsi" w:hAnsiTheme="minorHAnsi" w:cstheme="minorHAnsi"/>
          <w:color w:val="1F497D" w:themeColor="text2"/>
          <w:sz w:val="22"/>
          <w:szCs w:val="22"/>
        </w:rPr>
        <w:t xml:space="preserve"> highlight</w:t>
      </w:r>
      <w:r w:rsidR="00401478" w:rsidRPr="00652DEC">
        <w:rPr>
          <w:rFonts w:asciiTheme="minorHAnsi" w:hAnsiTheme="minorHAnsi" w:cstheme="minorHAnsi"/>
          <w:color w:val="1F497D" w:themeColor="text2"/>
          <w:sz w:val="22"/>
          <w:szCs w:val="22"/>
        </w:rPr>
        <w:t>s</w:t>
      </w:r>
      <w:r w:rsidR="000F5568" w:rsidRPr="00652DEC">
        <w:rPr>
          <w:rFonts w:asciiTheme="minorHAnsi" w:hAnsiTheme="minorHAnsi" w:cstheme="minorHAnsi"/>
          <w:color w:val="1F497D" w:themeColor="text2"/>
          <w:sz w:val="22"/>
          <w:szCs w:val="22"/>
        </w:rPr>
        <w:t xml:space="preserve"> a considerable opportunity to improve care and outcomes for dialysis patients</w:t>
      </w:r>
      <w:r w:rsidR="00F54393" w:rsidRPr="00652DEC">
        <w:rPr>
          <w:rFonts w:asciiTheme="minorHAnsi" w:hAnsiTheme="minorHAnsi" w:cstheme="minorHAnsi"/>
          <w:color w:val="1F497D" w:themeColor="text2"/>
          <w:sz w:val="22"/>
          <w:szCs w:val="22"/>
        </w:rPr>
        <w:t xml:space="preserve">—and offers </w:t>
      </w:r>
      <w:r w:rsidRPr="00652DEC">
        <w:rPr>
          <w:rFonts w:asciiTheme="minorHAnsi" w:hAnsiTheme="minorHAnsi" w:cstheme="minorHAnsi"/>
          <w:color w:val="1F497D" w:themeColor="text2"/>
          <w:sz w:val="22"/>
          <w:szCs w:val="22"/>
        </w:rPr>
        <w:t>a compelling framework upon which a performance metric can be constructed to address this vitally important aspect of dialysis care</w:t>
      </w:r>
      <w:r w:rsidR="000F5568" w:rsidRPr="00652DEC">
        <w:rPr>
          <w:rFonts w:asciiTheme="minorHAnsi" w:hAnsiTheme="minorHAnsi" w:cstheme="minorHAnsi"/>
          <w:color w:val="1F497D" w:themeColor="text2"/>
          <w:sz w:val="22"/>
          <w:szCs w:val="22"/>
        </w:rPr>
        <w:t>.</w:t>
      </w:r>
      <w:r w:rsidR="0047690A" w:rsidRPr="00652DEC">
        <w:rPr>
          <w:rFonts w:asciiTheme="minorHAnsi" w:hAnsiTheme="minorHAnsi" w:cstheme="minorHAnsi"/>
          <w:color w:val="1F497D" w:themeColor="text2"/>
          <w:sz w:val="22"/>
          <w:szCs w:val="22"/>
        </w:rPr>
        <w:t xml:space="preserve">  </w:t>
      </w:r>
      <w:r w:rsidR="00401478" w:rsidRPr="00652DEC">
        <w:rPr>
          <w:rFonts w:asciiTheme="minorHAnsi" w:hAnsiTheme="minorHAnsi" w:cstheme="minorHAnsi"/>
          <w:color w:val="1F497D" w:themeColor="text2"/>
          <w:sz w:val="22"/>
          <w:szCs w:val="22"/>
        </w:rPr>
        <w:t>Yet while the literature provides persuasive evidence supporting the use of UFR between 10 and 13</w:t>
      </w:r>
      <w:ins w:id="267" w:author="Lisa McGonigal" w:date="2020-10-14T13:04:00Z">
        <w:r w:rsidR="00401478" w:rsidRPr="00652DEC">
          <w:rPr>
            <w:rFonts w:asciiTheme="minorHAnsi" w:hAnsiTheme="minorHAnsi" w:cstheme="minorHAnsi"/>
            <w:color w:val="1F497D" w:themeColor="text2"/>
            <w:sz w:val="22"/>
            <w:szCs w:val="22"/>
          </w:rPr>
          <w:t>—</w:t>
        </w:r>
      </w:ins>
      <w:ins w:id="268" w:author="Lisa McGonigal" w:date="2020-10-14T13:01:00Z">
        <w:r w:rsidR="00401478" w:rsidRPr="00652DEC">
          <w:rPr>
            <w:rFonts w:asciiTheme="minorHAnsi" w:hAnsiTheme="minorHAnsi" w:cstheme="minorHAnsi"/>
            <w:color w:val="1F497D" w:themeColor="text2"/>
            <w:sz w:val="22"/>
            <w:szCs w:val="22"/>
          </w:rPr>
          <w:t>with more recent publications</w:t>
        </w:r>
      </w:ins>
      <w:ins w:id="269" w:author="Lisa McGonigal" w:date="2020-10-14T13:04:00Z">
        <w:r w:rsidR="00401478" w:rsidRPr="00652DEC">
          <w:rPr>
            <w:rStyle w:val="FootnoteReference"/>
            <w:rFonts w:asciiTheme="minorHAnsi" w:hAnsiTheme="minorHAnsi" w:cstheme="minorHAnsi"/>
            <w:color w:val="1F497D" w:themeColor="text2"/>
            <w:sz w:val="22"/>
            <w:szCs w:val="22"/>
          </w:rPr>
          <w:footnoteReference w:id="13"/>
        </w:r>
      </w:ins>
      <w:ins w:id="272" w:author="Lisa McGonigal" w:date="2020-10-14T13:01:00Z">
        <w:r w:rsidR="00401478" w:rsidRPr="00652DEC">
          <w:rPr>
            <w:rFonts w:asciiTheme="minorHAnsi" w:hAnsiTheme="minorHAnsi" w:cstheme="minorHAnsi"/>
            <w:color w:val="1F497D" w:themeColor="text2"/>
            <w:sz w:val="22"/>
            <w:szCs w:val="22"/>
          </w:rPr>
          <w:t xml:space="preserve"> suggesting that even lower rates may prove beneficial</w:t>
        </w:r>
      </w:ins>
      <w:ins w:id="273" w:author="Lisa McGonigal" w:date="2020-10-14T13:04:00Z">
        <w:r w:rsidR="00401478" w:rsidRPr="00652DEC">
          <w:rPr>
            <w:rFonts w:asciiTheme="minorHAnsi" w:hAnsiTheme="minorHAnsi" w:cstheme="minorHAnsi"/>
            <w:color w:val="1F497D" w:themeColor="text2"/>
            <w:sz w:val="22"/>
            <w:szCs w:val="22"/>
          </w:rPr>
          <w:t>—</w:t>
        </w:r>
      </w:ins>
      <w:r w:rsidR="0047690A" w:rsidRPr="00652DEC">
        <w:rPr>
          <w:rFonts w:asciiTheme="minorHAnsi" w:hAnsiTheme="minorHAnsi" w:cstheme="minorHAnsi"/>
          <w:color w:val="1F497D" w:themeColor="text2"/>
          <w:sz w:val="22"/>
          <w:szCs w:val="22"/>
        </w:rPr>
        <w:t xml:space="preserve">KCQA is cognizant of the fact that </w:t>
      </w:r>
      <w:r w:rsidR="0047690A" w:rsidRPr="00652DEC">
        <w:rPr>
          <w:rFonts w:asciiTheme="minorHAnsi" w:hAnsiTheme="minorHAnsi" w:cstheme="minorHAnsi"/>
          <w:color w:val="1F497D" w:themeColor="text2"/>
          <w:sz w:val="22"/>
          <w:szCs w:val="22"/>
          <w:shd w:val="clear" w:color="auto" w:fill="FFFFFF"/>
        </w:rPr>
        <w:t>imposi</w:t>
      </w:r>
      <w:r w:rsidR="00657C91" w:rsidRPr="00652DEC">
        <w:rPr>
          <w:rFonts w:asciiTheme="minorHAnsi" w:hAnsiTheme="minorHAnsi" w:cstheme="minorHAnsi"/>
          <w:color w:val="1F497D" w:themeColor="text2"/>
          <w:sz w:val="22"/>
          <w:szCs w:val="22"/>
          <w:shd w:val="clear" w:color="auto" w:fill="FFFFFF"/>
        </w:rPr>
        <w:t>ng too</w:t>
      </w:r>
      <w:r w:rsidR="0047690A" w:rsidRPr="00652DEC">
        <w:rPr>
          <w:rFonts w:asciiTheme="minorHAnsi" w:hAnsiTheme="minorHAnsi" w:cstheme="minorHAnsi"/>
          <w:color w:val="1F497D" w:themeColor="text2"/>
          <w:sz w:val="22"/>
          <w:szCs w:val="22"/>
          <w:shd w:val="clear" w:color="auto" w:fill="FFFFFF"/>
        </w:rPr>
        <w:t xml:space="preserve"> restrictive </w:t>
      </w:r>
      <w:r w:rsidR="00657C91" w:rsidRPr="00652DEC">
        <w:rPr>
          <w:rFonts w:asciiTheme="minorHAnsi" w:hAnsiTheme="minorHAnsi" w:cstheme="minorHAnsi"/>
          <w:color w:val="1F497D" w:themeColor="text2"/>
          <w:sz w:val="22"/>
          <w:szCs w:val="22"/>
          <w:shd w:val="clear" w:color="auto" w:fill="FFFFFF"/>
        </w:rPr>
        <w:t>a limitation</w:t>
      </w:r>
      <w:r w:rsidR="0047690A" w:rsidRPr="00652DEC">
        <w:rPr>
          <w:rFonts w:asciiTheme="minorHAnsi" w:hAnsiTheme="minorHAnsi" w:cstheme="minorHAnsi"/>
          <w:color w:val="1F497D" w:themeColor="text2"/>
          <w:sz w:val="22"/>
          <w:szCs w:val="22"/>
          <w:shd w:val="clear" w:color="auto" w:fill="FFFFFF"/>
        </w:rPr>
        <w:t xml:space="preserve"> would not be without consequence</w:t>
      </w:r>
      <w:r w:rsidR="00657C91" w:rsidRPr="00652DEC">
        <w:rPr>
          <w:rFonts w:asciiTheme="minorHAnsi" w:hAnsiTheme="minorHAnsi" w:cstheme="minorHAnsi"/>
          <w:color w:val="1F497D" w:themeColor="text2"/>
          <w:sz w:val="22"/>
          <w:szCs w:val="22"/>
          <w:shd w:val="clear" w:color="auto" w:fill="FFFFFF"/>
        </w:rPr>
        <w:t xml:space="preserve">, increasing risk for </w:t>
      </w:r>
      <w:r w:rsidR="0047690A" w:rsidRPr="00652DEC">
        <w:rPr>
          <w:rFonts w:asciiTheme="minorHAnsi" w:hAnsiTheme="minorHAnsi" w:cstheme="minorHAnsi"/>
          <w:color w:val="1F497D" w:themeColor="text2"/>
          <w:sz w:val="22"/>
          <w:szCs w:val="22"/>
          <w:shd w:val="clear" w:color="auto" w:fill="FFFFFF"/>
        </w:rPr>
        <w:t>pervasive failures of target weight achievement and volume expansion over time.</w:t>
      </w:r>
      <w:r w:rsidR="0047690A" w:rsidRPr="00652DEC">
        <w:rPr>
          <w:rStyle w:val="FootnoteReference"/>
          <w:rFonts w:asciiTheme="minorHAnsi" w:hAnsiTheme="minorHAnsi" w:cstheme="minorHAnsi"/>
          <w:color w:val="1F497D" w:themeColor="text2"/>
          <w:sz w:val="22"/>
          <w:szCs w:val="22"/>
          <w:shd w:val="clear" w:color="auto" w:fill="FFFFFF"/>
        </w:rPr>
        <w:footnoteReference w:id="14"/>
      </w:r>
    </w:p>
    <w:p w14:paraId="6D1341C5" w14:textId="77777777" w:rsidR="00401478" w:rsidRDefault="00401478" w:rsidP="00401478">
      <w:pPr>
        <w:autoSpaceDE w:val="0"/>
        <w:autoSpaceDN w:val="0"/>
        <w:adjustRightInd w:val="0"/>
        <w:ind w:left="360"/>
        <w:rPr>
          <w:rFonts w:asciiTheme="minorHAnsi" w:hAnsiTheme="minorHAnsi" w:cstheme="minorHAnsi"/>
          <w:color w:val="4F81BD" w:themeColor="accent1"/>
          <w:sz w:val="22"/>
          <w:szCs w:val="22"/>
          <w:shd w:val="clear" w:color="auto" w:fill="FFFFFF"/>
        </w:rPr>
      </w:pPr>
    </w:p>
    <w:p w14:paraId="2F6958BE" w14:textId="25815128" w:rsidR="00657C91" w:rsidRPr="00652DEC" w:rsidRDefault="0047690A" w:rsidP="00C071EF">
      <w:pPr>
        <w:autoSpaceDE w:val="0"/>
        <w:autoSpaceDN w:val="0"/>
        <w:adjustRightInd w:val="0"/>
        <w:ind w:left="360"/>
        <w:rPr>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shd w:val="clear" w:color="auto" w:fill="FFFFFF"/>
        </w:rPr>
        <w:lastRenderedPageBreak/>
        <w:t>KCQA recognize</w:t>
      </w:r>
      <w:r w:rsidR="00657C91" w:rsidRPr="00652DEC">
        <w:rPr>
          <w:rFonts w:asciiTheme="minorHAnsi" w:hAnsiTheme="minorHAnsi" w:cstheme="minorHAnsi"/>
          <w:color w:val="1F497D" w:themeColor="text2"/>
          <w:sz w:val="22"/>
          <w:szCs w:val="22"/>
          <w:shd w:val="clear" w:color="auto" w:fill="FFFFFF"/>
        </w:rPr>
        <w:t>s</w:t>
      </w:r>
      <w:r w:rsidRPr="00652DEC">
        <w:rPr>
          <w:rFonts w:asciiTheme="minorHAnsi" w:hAnsiTheme="minorHAnsi" w:cstheme="minorHAnsi"/>
          <w:color w:val="1F497D" w:themeColor="text2"/>
          <w:sz w:val="22"/>
          <w:szCs w:val="22"/>
          <w:shd w:val="clear" w:color="auto" w:fill="FFFFFF"/>
        </w:rPr>
        <w:t xml:space="preserve"> that </w:t>
      </w:r>
      <w:r w:rsidRPr="00652DEC">
        <w:rPr>
          <w:rFonts w:asciiTheme="minorHAnsi" w:hAnsiTheme="minorHAnsi" w:cstheme="minorHAnsi"/>
          <w:color w:val="1F497D" w:themeColor="text2"/>
          <w:sz w:val="22"/>
          <w:szCs w:val="22"/>
        </w:rPr>
        <w:t>any</w:t>
      </w:r>
      <w:r w:rsidR="00657C91" w:rsidRPr="00652DEC">
        <w:rPr>
          <w:rFonts w:asciiTheme="minorHAnsi" w:hAnsiTheme="minorHAnsi" w:cstheme="minorHAnsi"/>
          <w:color w:val="1F497D" w:themeColor="text2"/>
          <w:sz w:val="22"/>
          <w:szCs w:val="22"/>
        </w:rPr>
        <w:t xml:space="preserve"> effective</w:t>
      </w:r>
      <w:r w:rsidRPr="00652DEC">
        <w:rPr>
          <w:rFonts w:asciiTheme="minorHAnsi" w:hAnsiTheme="minorHAnsi" w:cstheme="minorHAnsi"/>
          <w:color w:val="1F497D" w:themeColor="text2"/>
          <w:sz w:val="22"/>
          <w:szCs w:val="22"/>
        </w:rPr>
        <w:t xml:space="preserve"> fluid management measure must provide for clinical judgement, allowing physicians</w:t>
      </w:r>
      <w:r w:rsidR="00657C91" w:rsidRPr="00652DEC">
        <w:rPr>
          <w:rFonts w:asciiTheme="minorHAnsi" w:hAnsiTheme="minorHAnsi" w:cstheme="minorHAnsi"/>
          <w:color w:val="1F497D" w:themeColor="text2"/>
          <w:sz w:val="22"/>
          <w:szCs w:val="22"/>
        </w:rPr>
        <w:t xml:space="preserve"> ample</w:t>
      </w:r>
      <w:r w:rsidRPr="00652DEC">
        <w:rPr>
          <w:rFonts w:asciiTheme="minorHAnsi" w:hAnsiTheme="minorHAnsi" w:cstheme="minorHAnsi"/>
          <w:color w:val="1F497D" w:themeColor="text2"/>
          <w:sz w:val="22"/>
          <w:szCs w:val="22"/>
        </w:rPr>
        <w:t xml:space="preserve"> room to respond appropriately to varying clinical presentations in a manner that also meets the needs and preferences of their patients.  </w:t>
      </w:r>
      <w:r w:rsidR="00657C91" w:rsidRPr="00652DEC">
        <w:rPr>
          <w:rFonts w:asciiTheme="minorHAnsi" w:hAnsiTheme="minorHAnsi" w:cstheme="minorHAnsi"/>
          <w:color w:val="1F497D" w:themeColor="text2"/>
          <w:sz w:val="22"/>
          <w:szCs w:val="22"/>
        </w:rPr>
        <w:t>KCQA and the larger renal community thus selected the &lt;13 ml/kg/hour parameter not only because it carries the greatest consensus among experts, but because we believe it also offers a balanced, feasible approach to prevent the deleterious consequences of excessive UFR.</w:t>
      </w:r>
    </w:p>
    <w:p w14:paraId="5E782165" w14:textId="78D26461" w:rsidR="00300E58" w:rsidRDefault="00300E58" w:rsidP="002E2177">
      <w:pPr>
        <w:rPr>
          <w:rFonts w:asciiTheme="minorHAnsi" w:hAnsiTheme="minorHAnsi" w:cstheme="minorHAnsi"/>
          <w:color w:val="4F81BD" w:themeColor="accent1"/>
          <w:sz w:val="22"/>
          <w:szCs w:val="22"/>
        </w:rPr>
      </w:pPr>
    </w:p>
    <w:p w14:paraId="3A61DD84" w14:textId="77777777" w:rsidR="00657C91" w:rsidRPr="00300E58" w:rsidRDefault="00657C91" w:rsidP="002E2177">
      <w:pPr>
        <w:rPr>
          <w:rFonts w:asciiTheme="minorHAnsi" w:hAnsiTheme="minorHAnsi" w:cstheme="minorHAnsi"/>
          <w:b/>
        </w:rPr>
      </w:pPr>
    </w:p>
    <w:p w14:paraId="55B8DA9B" w14:textId="0B890F35" w:rsidR="00837121" w:rsidRDefault="000E5C93" w:rsidP="002E2177">
      <w:pPr>
        <w:rPr>
          <w:b/>
        </w:rPr>
      </w:pPr>
      <w:r w:rsidRPr="000E5C93">
        <w:rPr>
          <w:b/>
          <w:color w:val="244061" w:themeColor="accent1" w:themeShade="80"/>
        </w:rPr>
        <w:t xml:space="preserve">1a.4.2 </w:t>
      </w:r>
      <w:r w:rsidR="00837121" w:rsidRPr="003B1CC5">
        <w:rPr>
          <w:b/>
        </w:rPr>
        <w:t>What process was used to identify the evidence?</w:t>
      </w:r>
    </w:p>
    <w:p w14:paraId="24192AFD" w14:textId="7492F15E" w:rsidR="007E160E" w:rsidRDefault="007E160E" w:rsidP="002E2177">
      <w:pPr>
        <w:rPr>
          <w:b/>
        </w:rPr>
      </w:pPr>
    </w:p>
    <w:p w14:paraId="44428B99" w14:textId="6FA1AAB1" w:rsidR="007E160E" w:rsidRPr="00652DEC" w:rsidRDefault="007E160E" w:rsidP="00F54393">
      <w:pPr>
        <w:ind w:left="360"/>
        <w:rPr>
          <w:rFonts w:asciiTheme="minorHAnsi" w:hAnsiTheme="minorHAnsi" w:cstheme="minorHAnsi"/>
          <w:color w:val="1F497D" w:themeColor="text2"/>
          <w:sz w:val="22"/>
          <w:szCs w:val="22"/>
        </w:rPr>
      </w:pPr>
      <w:r w:rsidRPr="00652DEC">
        <w:rPr>
          <w:rStyle w:val="s1"/>
          <w:rFonts w:asciiTheme="minorHAnsi" w:hAnsiTheme="minorHAnsi" w:cstheme="minorHAnsi"/>
          <w:color w:val="1F497D" w:themeColor="text2"/>
          <w:sz w:val="22"/>
          <w:szCs w:val="22"/>
        </w:rPr>
        <w:t xml:space="preserve">The process used to identify the evidence supporting NQF 2701 consisted of an extensive literature review, the clinical experience and expert consensus of KCQA members and the KCQA Feasibility/Testing Workgroup, and a retrospective review of pertinent database data from three large dialysis organizations with a correlation to existing measures of adverse outcomes (i.e., hospitalization and mortality) over the same time period.  </w:t>
      </w:r>
      <w:ins w:id="276" w:author="Lisa McGonigal" w:date="2020-10-12T14:08:00Z">
        <w:r w:rsidRPr="00652DEC">
          <w:rPr>
            <w:rStyle w:val="s1"/>
            <w:rFonts w:asciiTheme="minorHAnsi" w:hAnsiTheme="minorHAnsi" w:cstheme="minorHAnsi"/>
            <w:color w:val="1F497D" w:themeColor="text2"/>
            <w:sz w:val="22"/>
            <w:szCs w:val="22"/>
          </w:rPr>
          <w:t>R</w:t>
        </w:r>
      </w:ins>
      <w:ins w:id="277" w:author="Lisa McGonigal" w:date="2020-10-12T14:04:00Z">
        <w:r w:rsidRPr="00652DEC">
          <w:rPr>
            <w:rStyle w:val="s1"/>
            <w:rFonts w:asciiTheme="minorHAnsi" w:hAnsiTheme="minorHAnsi" w:cstheme="minorHAnsi"/>
            <w:color w:val="1F497D" w:themeColor="text2"/>
            <w:sz w:val="22"/>
            <w:szCs w:val="22"/>
          </w:rPr>
          <w:t xml:space="preserve">elevant </w:t>
        </w:r>
      </w:ins>
      <w:ins w:id="278" w:author="Lisa McGonigal" w:date="2020-10-12T14:08:00Z">
        <w:r w:rsidRPr="00652DEC">
          <w:rPr>
            <w:rStyle w:val="s1"/>
            <w:rFonts w:asciiTheme="minorHAnsi" w:hAnsiTheme="minorHAnsi" w:cstheme="minorHAnsi"/>
            <w:color w:val="1F497D" w:themeColor="text2"/>
            <w:sz w:val="22"/>
            <w:szCs w:val="22"/>
          </w:rPr>
          <w:t xml:space="preserve">peer-reviewed </w:t>
        </w:r>
      </w:ins>
      <w:ins w:id="279" w:author="Lisa McGonigal" w:date="2020-10-12T14:04:00Z">
        <w:r w:rsidRPr="00652DEC">
          <w:rPr>
            <w:rStyle w:val="s1"/>
            <w:rFonts w:asciiTheme="minorHAnsi" w:hAnsiTheme="minorHAnsi" w:cstheme="minorHAnsi"/>
            <w:color w:val="1F497D" w:themeColor="text2"/>
            <w:sz w:val="22"/>
            <w:szCs w:val="22"/>
          </w:rPr>
          <w:t>publications</w:t>
        </w:r>
      </w:ins>
      <w:ins w:id="280" w:author="Lisa McGonigal" w:date="2020-10-12T14:05:00Z">
        <w:r w:rsidRPr="00652DEC">
          <w:rPr>
            <w:rStyle w:val="s1"/>
            <w:rFonts w:asciiTheme="minorHAnsi" w:hAnsiTheme="minorHAnsi" w:cstheme="minorHAnsi"/>
            <w:color w:val="1F497D" w:themeColor="text2"/>
            <w:sz w:val="22"/>
            <w:szCs w:val="22"/>
          </w:rPr>
          <w:t xml:space="preserve"> since the measure was endorsed</w:t>
        </w:r>
      </w:ins>
      <w:ins w:id="281" w:author="Lisa McGonigal" w:date="2020-10-12T14:10:00Z">
        <w:r w:rsidRPr="00652DEC">
          <w:rPr>
            <w:rStyle w:val="s1"/>
            <w:rFonts w:asciiTheme="minorHAnsi" w:hAnsiTheme="minorHAnsi" w:cstheme="minorHAnsi"/>
            <w:color w:val="1F497D" w:themeColor="text2"/>
            <w:sz w:val="22"/>
            <w:szCs w:val="22"/>
          </w:rPr>
          <w:t xml:space="preserve"> have been incorporated into </w:t>
        </w:r>
      </w:ins>
      <w:ins w:id="282" w:author="Lisa McGonigal" w:date="2020-10-12T14:06:00Z">
        <w:r w:rsidRPr="00652DEC">
          <w:rPr>
            <w:rStyle w:val="s1"/>
            <w:rFonts w:asciiTheme="minorHAnsi" w:hAnsiTheme="minorHAnsi" w:cstheme="minorHAnsi"/>
            <w:color w:val="1F497D" w:themeColor="text2"/>
            <w:sz w:val="22"/>
            <w:szCs w:val="22"/>
          </w:rPr>
          <w:t>this maintenance r</w:t>
        </w:r>
      </w:ins>
      <w:ins w:id="283" w:author="Lisa McGonigal" w:date="2020-10-12T14:07:00Z">
        <w:r w:rsidRPr="00652DEC">
          <w:rPr>
            <w:rStyle w:val="s1"/>
            <w:rFonts w:asciiTheme="minorHAnsi" w:hAnsiTheme="minorHAnsi" w:cstheme="minorHAnsi"/>
            <w:color w:val="1F497D" w:themeColor="text2"/>
            <w:sz w:val="22"/>
            <w:szCs w:val="22"/>
          </w:rPr>
          <w:t>eview submission.</w:t>
        </w:r>
      </w:ins>
      <w:ins w:id="284" w:author="Lisa McGonigal" w:date="2020-10-12T14:05:00Z">
        <w:r w:rsidRPr="00652DEC">
          <w:rPr>
            <w:rStyle w:val="s1"/>
            <w:rFonts w:asciiTheme="minorHAnsi" w:hAnsiTheme="minorHAnsi" w:cstheme="minorHAnsi"/>
            <w:color w:val="1F497D" w:themeColor="text2"/>
            <w:sz w:val="22"/>
            <w:szCs w:val="22"/>
          </w:rPr>
          <w:t xml:space="preserve"> </w:t>
        </w:r>
      </w:ins>
      <w:ins w:id="285" w:author="Lisa McGonigal" w:date="2020-10-12T14:04:00Z">
        <w:r w:rsidRPr="00652DEC">
          <w:rPr>
            <w:rStyle w:val="s1"/>
            <w:rFonts w:asciiTheme="minorHAnsi" w:hAnsiTheme="minorHAnsi" w:cstheme="minorHAnsi"/>
            <w:color w:val="1F497D" w:themeColor="text2"/>
            <w:sz w:val="22"/>
            <w:szCs w:val="22"/>
          </w:rPr>
          <w:t xml:space="preserve"> </w:t>
        </w:r>
      </w:ins>
    </w:p>
    <w:p w14:paraId="55B8DA9C" w14:textId="77777777" w:rsidR="00837121" w:rsidRPr="003B1CC5" w:rsidRDefault="00837121" w:rsidP="002E2177"/>
    <w:p w14:paraId="55B8DA9D" w14:textId="6E316016" w:rsidR="00837121" w:rsidRDefault="000E5C93" w:rsidP="002E2177">
      <w:pPr>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7402154" w14:textId="0A76C4C0" w:rsidR="00340D36" w:rsidRPr="00652DEC" w:rsidRDefault="00340D36" w:rsidP="002E2177">
      <w:pPr>
        <w:rPr>
          <w:b/>
          <w:color w:val="1F497D" w:themeColor="text2"/>
        </w:rPr>
      </w:pPr>
    </w:p>
    <w:p w14:paraId="158DDBE6" w14:textId="32F84B0B" w:rsidR="000F5568" w:rsidRPr="00652DEC" w:rsidRDefault="000F5568" w:rsidP="000F5568">
      <w:pPr>
        <w:pStyle w:val="ListParagraph"/>
        <w:numPr>
          <w:ilvl w:val="0"/>
          <w:numId w:val="28"/>
        </w:numPr>
        <w:spacing w:after="120" w:line="240" w:lineRule="auto"/>
        <w:contextualSpacing w:val="0"/>
        <w:rPr>
          <w:ins w:id="286" w:author="Lisa McGonigal" w:date="2020-10-14T13:25:00Z"/>
          <w:rFonts w:asciiTheme="minorHAnsi" w:eastAsia="Times New Roman" w:hAnsiTheme="minorHAnsi" w:cstheme="minorHAnsi"/>
          <w:color w:val="1F497D" w:themeColor="text2"/>
          <w:sz w:val="22"/>
          <w:szCs w:val="22"/>
          <w:rPrChange w:id="287" w:author="Lisa McGonigal" w:date="2020-10-14T13:25:00Z">
            <w:rPr>
              <w:ins w:id="288" w:author="Lisa McGonigal" w:date="2020-10-14T13:25:00Z"/>
              <w:rFonts w:asciiTheme="minorHAnsi" w:eastAsia="Times New Roman" w:hAnsiTheme="minorHAnsi" w:cstheme="minorHAnsi"/>
              <w:color w:val="4F81BD" w:themeColor="accent1"/>
              <w:sz w:val="22"/>
              <w:szCs w:val="22"/>
              <w:shd w:val="clear" w:color="auto" w:fill="FFFFFF"/>
            </w:rPr>
          </w:rPrChange>
        </w:rPr>
      </w:pPr>
      <w:r w:rsidRPr="00652DEC">
        <w:rPr>
          <w:rFonts w:asciiTheme="minorHAnsi" w:eastAsia="Times New Roman" w:hAnsiTheme="minorHAnsi" w:cstheme="minorHAnsi"/>
          <w:color w:val="1F497D" w:themeColor="text2"/>
          <w:sz w:val="22"/>
          <w:szCs w:val="22"/>
          <w:shd w:val="clear" w:color="auto" w:fill="FFFFFF"/>
        </w:rPr>
        <w:t xml:space="preserve">Agarwal R, Weir MR.  Dry-weight:  A concept revisited in an effort to avoid medication-directed approaches for blood pressure control in hemodialysis patients.  </w:t>
      </w:r>
      <w:r w:rsidRPr="00652DEC">
        <w:rPr>
          <w:rFonts w:asciiTheme="minorHAnsi" w:eastAsia="Times New Roman" w:hAnsiTheme="minorHAnsi" w:cstheme="minorHAnsi"/>
          <w:i/>
          <w:iCs/>
          <w:color w:val="1F497D" w:themeColor="text2"/>
          <w:sz w:val="22"/>
          <w:szCs w:val="22"/>
          <w:shd w:val="clear" w:color="auto" w:fill="FFFFFF"/>
        </w:rPr>
        <w:t>CJASN.</w:t>
      </w:r>
      <w:r w:rsidRPr="00652DEC">
        <w:rPr>
          <w:rFonts w:asciiTheme="minorHAnsi" w:eastAsia="Times New Roman" w:hAnsiTheme="minorHAnsi" w:cstheme="minorHAnsi"/>
          <w:color w:val="1F497D" w:themeColor="text2"/>
          <w:sz w:val="22"/>
          <w:szCs w:val="22"/>
          <w:shd w:val="clear" w:color="auto" w:fill="FFFFFF"/>
        </w:rPr>
        <w:t xml:space="preserve">  </w:t>
      </w:r>
      <w:r w:rsidRPr="00652DEC">
        <w:rPr>
          <w:rFonts w:asciiTheme="minorHAnsi" w:eastAsia="Times New Roman" w:hAnsiTheme="minorHAnsi" w:cstheme="minorHAnsi"/>
          <w:color w:val="1F497D" w:themeColor="text2"/>
          <w:sz w:val="22"/>
          <w:szCs w:val="22"/>
        </w:rPr>
        <w:t>2010;5:1255–1260.</w:t>
      </w:r>
      <w:r w:rsidRPr="00652DEC">
        <w:rPr>
          <w:rFonts w:asciiTheme="minorHAnsi" w:eastAsia="Times New Roman" w:hAnsiTheme="minorHAnsi" w:cstheme="minorHAnsi"/>
          <w:color w:val="1F497D" w:themeColor="text2"/>
          <w:sz w:val="22"/>
          <w:szCs w:val="22"/>
          <w:shd w:val="clear" w:color="auto" w:fill="FFFFFF"/>
        </w:rPr>
        <w:t> </w:t>
      </w:r>
    </w:p>
    <w:p w14:paraId="7E39BCB9" w14:textId="38BDD092" w:rsidR="000F5568" w:rsidRPr="00652DEC" w:rsidRDefault="000F5568" w:rsidP="00F54393">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ins w:id="289" w:author="Lisa McGonigal" w:date="2020-10-13T10:15:00Z">
        <w:r w:rsidRPr="00652DEC">
          <w:rPr>
            <w:rFonts w:asciiTheme="minorHAnsi" w:hAnsiTheme="minorHAnsi" w:cstheme="minorHAnsi"/>
            <w:color w:val="1F497D" w:themeColor="text2"/>
            <w:sz w:val="22"/>
            <w:szCs w:val="22"/>
            <w:shd w:val="clear" w:color="auto" w:fill="FFFFFF"/>
          </w:rPr>
          <w:t xml:space="preserve">Chou JA, Kalantar-Zadeh K.  </w:t>
        </w:r>
        <w:r w:rsidRPr="00652DEC">
          <w:rPr>
            <w:rFonts w:asciiTheme="minorHAnsi" w:hAnsiTheme="minorHAnsi" w:cstheme="minorHAnsi"/>
            <w:color w:val="1F497D" w:themeColor="text2"/>
            <w:sz w:val="22"/>
            <w:szCs w:val="22"/>
          </w:rPr>
          <w:t xml:space="preserve">Volume balance and intradialytic ultrafiltration rate in the hemodialysis patient.  </w:t>
        </w:r>
        <w:r w:rsidRPr="00652DEC">
          <w:rPr>
            <w:rFonts w:asciiTheme="minorHAnsi" w:hAnsiTheme="minorHAnsi" w:cstheme="minorHAnsi"/>
            <w:i/>
            <w:iCs/>
            <w:color w:val="1F497D" w:themeColor="text2"/>
            <w:sz w:val="22"/>
            <w:szCs w:val="22"/>
          </w:rPr>
          <w:t>Curr Heart Fail Rep.</w:t>
        </w:r>
        <w:r w:rsidRPr="00652DEC">
          <w:rPr>
            <w:rFonts w:asciiTheme="minorHAnsi" w:hAnsiTheme="minorHAnsi" w:cstheme="minorHAnsi"/>
            <w:color w:val="1F497D" w:themeColor="text2"/>
            <w:sz w:val="22"/>
            <w:szCs w:val="22"/>
          </w:rPr>
          <w:t xml:space="preserve">  2017;14(5):421-427.</w:t>
        </w:r>
      </w:ins>
    </w:p>
    <w:p w14:paraId="080A11ED" w14:textId="487FAF26" w:rsidR="000F5568" w:rsidRPr="00652DEC" w:rsidRDefault="000F5568"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eastAsia="Times New Roman" w:hAnsiTheme="minorHAnsi" w:cstheme="minorHAnsi"/>
          <w:color w:val="1F497D" w:themeColor="text2"/>
          <w:sz w:val="22"/>
          <w:szCs w:val="22"/>
          <w:shd w:val="clear" w:color="auto" w:fill="FFFFFF"/>
        </w:rPr>
        <w:t>Lopot F, Kotyk P, Blaha J, Forejt J.  Use of continuous blood volume monitoring to detect inadequately high dry weight.  </w:t>
      </w:r>
      <w:r w:rsidRPr="00652DEC">
        <w:rPr>
          <w:rFonts w:asciiTheme="minorHAnsi" w:eastAsia="Times New Roman" w:hAnsiTheme="minorHAnsi" w:cstheme="minorHAnsi"/>
          <w:i/>
          <w:iCs/>
          <w:color w:val="1F497D" w:themeColor="text2"/>
          <w:sz w:val="22"/>
          <w:szCs w:val="22"/>
        </w:rPr>
        <w:t>International Journal of Artificial Organs.</w:t>
      </w:r>
      <w:r w:rsidRPr="00652DEC">
        <w:rPr>
          <w:rFonts w:asciiTheme="minorHAnsi" w:eastAsia="Times New Roman" w:hAnsiTheme="minorHAnsi" w:cstheme="minorHAnsi"/>
          <w:color w:val="1F497D" w:themeColor="text2"/>
          <w:sz w:val="22"/>
          <w:szCs w:val="22"/>
        </w:rPr>
        <w:t> 1996;19:411–414.</w:t>
      </w:r>
    </w:p>
    <w:p w14:paraId="055E695F" w14:textId="50D16A6E" w:rsidR="000F5568" w:rsidRPr="00652DEC" w:rsidRDefault="000F5568"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ins w:id="290" w:author="Lisa McGonigal" w:date="2020-10-13T10:15:00Z">
        <w:r w:rsidRPr="00652DEC">
          <w:rPr>
            <w:rFonts w:asciiTheme="minorHAnsi" w:eastAsia="Times New Roman" w:hAnsiTheme="minorHAnsi" w:cstheme="minorHAnsi"/>
            <w:color w:val="1F497D" w:themeColor="text2"/>
            <w:sz w:val="22"/>
            <w:szCs w:val="22"/>
            <w:shd w:val="clear" w:color="auto" w:fill="FFFFFF"/>
          </w:rPr>
          <w:t xml:space="preserve">Slinlin Y, Babu M, Ishani A.  </w:t>
        </w:r>
        <w:r w:rsidRPr="00652DEC">
          <w:rPr>
            <w:rFonts w:asciiTheme="minorHAnsi" w:hAnsiTheme="minorHAnsi" w:cstheme="minorHAnsi"/>
            <w:color w:val="1F497D" w:themeColor="text2"/>
            <w:sz w:val="22"/>
            <w:szCs w:val="22"/>
          </w:rPr>
          <w:t xml:space="preserve">Ultrafiltration rate in conventional hemodialysis:  Where are the limits and what are the consequences?  </w:t>
        </w:r>
        <w:r w:rsidRPr="00652DEC">
          <w:rPr>
            <w:rFonts w:asciiTheme="minorHAnsi" w:hAnsiTheme="minorHAnsi" w:cstheme="minorHAnsi"/>
            <w:i/>
            <w:iCs/>
            <w:color w:val="1F497D" w:themeColor="text2"/>
            <w:sz w:val="22"/>
            <w:szCs w:val="22"/>
          </w:rPr>
          <w:t>Seminars in Dialysis.</w:t>
        </w:r>
        <w:r w:rsidRPr="00652DEC">
          <w:rPr>
            <w:rFonts w:asciiTheme="minorHAnsi" w:hAnsiTheme="minorHAnsi" w:cstheme="minorHAnsi"/>
            <w:color w:val="1F497D" w:themeColor="text2"/>
            <w:sz w:val="22"/>
            <w:szCs w:val="22"/>
          </w:rPr>
          <w:t xml:space="preserve">  2018;31(6):544-550.</w:t>
        </w:r>
      </w:ins>
    </w:p>
    <w:p w14:paraId="11FD24CD" w14:textId="7E290D37" w:rsidR="000F5568" w:rsidRPr="00652DEC" w:rsidRDefault="000F5568"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ins w:id="291" w:author="Lisa McGonigal" w:date="2020-10-13T10:15:00Z">
        <w:r w:rsidRPr="00652DEC">
          <w:rPr>
            <w:rFonts w:asciiTheme="minorHAnsi" w:hAnsiTheme="minorHAnsi" w:cstheme="minorHAnsi"/>
            <w:color w:val="1F497D" w:themeColor="text2"/>
            <w:sz w:val="22"/>
            <w:szCs w:val="22"/>
          </w:rPr>
          <w:t xml:space="preserve">Assimon MM, Flythe JE.  Rapid ultrafiltration rates and outcomes among hemodialysis patients:  Re-examining the evidence base.  </w:t>
        </w:r>
        <w:r w:rsidRPr="00652DEC">
          <w:rPr>
            <w:rFonts w:asciiTheme="minorHAnsi" w:hAnsiTheme="minorHAnsi" w:cstheme="minorHAnsi"/>
            <w:i/>
            <w:iCs/>
            <w:color w:val="1F497D" w:themeColor="text2"/>
            <w:sz w:val="22"/>
            <w:szCs w:val="22"/>
          </w:rPr>
          <w:t>Curr Opin Nephrol Hypertens.</w:t>
        </w:r>
        <w:r w:rsidRPr="00652DEC">
          <w:rPr>
            <w:rFonts w:asciiTheme="minorHAnsi" w:hAnsiTheme="minorHAnsi" w:cstheme="minorHAnsi"/>
            <w:color w:val="1F497D" w:themeColor="text2"/>
            <w:sz w:val="22"/>
            <w:szCs w:val="22"/>
          </w:rPr>
          <w:t xml:space="preserve">  2015;24(6):525-530.</w:t>
        </w:r>
      </w:ins>
    </w:p>
    <w:p w14:paraId="3779844C" w14:textId="3C9F0EFB" w:rsidR="000F5568" w:rsidRPr="00652DEC" w:rsidRDefault="000F5568"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Saran R, Bragg-Gresham JL, Levin NW, et al.  Longer treatment time and slower ultrafiltration in hemodialysis:  Associations with reduced mortality in the DOPPS.  </w:t>
      </w:r>
      <w:r w:rsidRPr="00652DEC">
        <w:rPr>
          <w:rFonts w:asciiTheme="minorHAnsi" w:hAnsiTheme="minorHAnsi" w:cstheme="minorHAnsi"/>
          <w:i/>
          <w:iCs/>
          <w:color w:val="1F497D" w:themeColor="text2"/>
          <w:sz w:val="22"/>
          <w:szCs w:val="22"/>
        </w:rPr>
        <w:t>Kidney Int.</w:t>
      </w:r>
      <w:r w:rsidRPr="00652DEC">
        <w:rPr>
          <w:rFonts w:asciiTheme="minorHAnsi" w:hAnsiTheme="minorHAnsi" w:cstheme="minorHAnsi"/>
          <w:color w:val="1F497D" w:themeColor="text2"/>
          <w:sz w:val="22"/>
          <w:szCs w:val="22"/>
        </w:rPr>
        <w:t xml:space="preserve">  2006;69:1222-1228.</w:t>
      </w:r>
    </w:p>
    <w:p w14:paraId="4BD51773" w14:textId="0EF5A53B" w:rsidR="000F5568" w:rsidRPr="00652DEC" w:rsidRDefault="000F5568"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Movilli E, Gaggia P, Zubani R, et al.  Association between high ultrafiltration rates and mortality in uraemic patients on regular haemodialysis.  A 5-year prospective observational multicentre study.  </w:t>
      </w:r>
      <w:r w:rsidRPr="00652DEC">
        <w:rPr>
          <w:rFonts w:asciiTheme="minorHAnsi" w:hAnsiTheme="minorHAnsi" w:cstheme="minorHAnsi"/>
          <w:i/>
          <w:iCs/>
          <w:color w:val="1F497D" w:themeColor="text2"/>
          <w:sz w:val="22"/>
          <w:szCs w:val="22"/>
        </w:rPr>
        <w:t>Nephrol Dial Transplant.</w:t>
      </w:r>
      <w:r w:rsidRPr="00652DEC">
        <w:rPr>
          <w:rFonts w:asciiTheme="minorHAnsi" w:hAnsiTheme="minorHAnsi" w:cstheme="minorHAnsi"/>
          <w:color w:val="1F497D" w:themeColor="text2"/>
          <w:sz w:val="22"/>
          <w:szCs w:val="22"/>
        </w:rPr>
        <w:t xml:space="preserve">  2007;22:3547–3552.</w:t>
      </w:r>
    </w:p>
    <w:p w14:paraId="2DF0B1C9" w14:textId="77777777" w:rsidR="000F5568" w:rsidRPr="00652DEC" w:rsidRDefault="000F5568"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Vilar E, Farrington K.  Emerging importance of residual renal function in endstage renal failure.  </w:t>
      </w:r>
      <w:r w:rsidRPr="00652DEC">
        <w:rPr>
          <w:rFonts w:asciiTheme="minorHAnsi" w:hAnsiTheme="minorHAnsi" w:cstheme="minorHAnsi"/>
          <w:i/>
          <w:iCs/>
          <w:color w:val="1F497D" w:themeColor="text2"/>
          <w:sz w:val="22"/>
          <w:szCs w:val="22"/>
        </w:rPr>
        <w:t>Semin Dial.</w:t>
      </w:r>
      <w:r w:rsidRPr="00652DEC">
        <w:rPr>
          <w:rFonts w:asciiTheme="minorHAnsi" w:hAnsiTheme="minorHAnsi" w:cstheme="minorHAnsi"/>
          <w:color w:val="1F497D" w:themeColor="text2"/>
          <w:sz w:val="22"/>
          <w:szCs w:val="22"/>
        </w:rPr>
        <w:t xml:space="preserve">  2011; 24:487–494.</w:t>
      </w:r>
    </w:p>
    <w:p w14:paraId="1D04ECC7" w14:textId="77777777" w:rsidR="00F54393" w:rsidRPr="00652DEC" w:rsidRDefault="000F5568" w:rsidP="00F54393">
      <w:pPr>
        <w:pStyle w:val="ListParagraph"/>
        <w:numPr>
          <w:ilvl w:val="0"/>
          <w:numId w:val="28"/>
        </w:numPr>
        <w:spacing w:after="120" w:line="240" w:lineRule="auto"/>
        <w:contextualSpacing w:val="0"/>
        <w:rPr>
          <w:ins w:id="292" w:author="Lisa McGonigal" w:date="2020-10-14T13:26:00Z"/>
          <w:rFonts w:asciiTheme="minorHAnsi"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Flythe JE, Kimmel SE, Brunelli SM.  Rapid fluid removal during dialysis is associated with cardiovascular morbidity and mortality.  </w:t>
      </w:r>
      <w:r w:rsidRPr="00652DEC">
        <w:rPr>
          <w:rFonts w:asciiTheme="minorHAnsi" w:hAnsiTheme="minorHAnsi" w:cstheme="minorHAnsi"/>
          <w:i/>
          <w:iCs/>
          <w:color w:val="1F497D" w:themeColor="text2"/>
          <w:sz w:val="22"/>
          <w:szCs w:val="22"/>
        </w:rPr>
        <w:t>Kidney Int.</w:t>
      </w:r>
      <w:r w:rsidRPr="00652DEC">
        <w:rPr>
          <w:rFonts w:asciiTheme="minorHAnsi" w:hAnsiTheme="minorHAnsi" w:cstheme="minorHAnsi"/>
          <w:color w:val="1F497D" w:themeColor="text2"/>
          <w:sz w:val="22"/>
          <w:szCs w:val="22"/>
        </w:rPr>
        <w:t xml:space="preserve">  2011;79:250-257.</w:t>
      </w:r>
    </w:p>
    <w:p w14:paraId="62FA61FD" w14:textId="33F36F63" w:rsidR="000F5568" w:rsidRPr="00652DEC" w:rsidRDefault="000F5568">
      <w:pPr>
        <w:pStyle w:val="ListParagraph"/>
        <w:numPr>
          <w:ilvl w:val="0"/>
          <w:numId w:val="28"/>
        </w:numPr>
        <w:spacing w:after="120" w:line="240" w:lineRule="auto"/>
        <w:contextualSpacing w:val="0"/>
        <w:rPr>
          <w:rFonts w:asciiTheme="minorHAnsi" w:hAnsiTheme="minorHAnsi" w:cstheme="minorHAnsi"/>
          <w:color w:val="1F497D" w:themeColor="text2"/>
          <w:sz w:val="22"/>
          <w:szCs w:val="22"/>
        </w:rPr>
      </w:pPr>
      <w:ins w:id="293" w:author="Lisa McGonigal" w:date="2020-10-12T23:26:00Z">
        <w:r w:rsidRPr="00652DEC">
          <w:rPr>
            <w:rFonts w:asciiTheme="minorHAnsi" w:hAnsiTheme="minorHAnsi" w:cstheme="minorHAnsi"/>
            <w:color w:val="1F497D" w:themeColor="text2"/>
            <w:sz w:val="22"/>
            <w:szCs w:val="22"/>
            <w:rPrChange w:id="294" w:author="Lisa McGonigal" w:date="2020-10-13T10:23:00Z">
              <w:rPr/>
            </w:rPrChange>
          </w:rPr>
          <w:t xml:space="preserve">Assimon MM, Wenger JB, Wang L, Flythe JE.  Ultrafiltration rate and mortality in maintenance hemodialysis patients.  </w:t>
        </w:r>
        <w:r w:rsidRPr="00652DEC">
          <w:rPr>
            <w:rFonts w:asciiTheme="minorHAnsi" w:hAnsiTheme="minorHAnsi" w:cstheme="minorHAnsi"/>
            <w:i/>
            <w:iCs/>
            <w:color w:val="1F497D" w:themeColor="text2"/>
            <w:sz w:val="22"/>
            <w:szCs w:val="22"/>
            <w:rPrChange w:id="295" w:author="Lisa McGonigal" w:date="2020-10-13T10:23:00Z">
              <w:rPr>
                <w:i/>
                <w:iCs/>
              </w:rPr>
            </w:rPrChange>
          </w:rPr>
          <w:t>Am J Kidney Dis.</w:t>
        </w:r>
        <w:r w:rsidRPr="00652DEC">
          <w:rPr>
            <w:rFonts w:asciiTheme="minorHAnsi" w:hAnsiTheme="minorHAnsi" w:cstheme="minorHAnsi"/>
            <w:color w:val="1F497D" w:themeColor="text2"/>
            <w:sz w:val="22"/>
            <w:szCs w:val="22"/>
            <w:rPrChange w:id="296" w:author="Lisa McGonigal" w:date="2020-10-13T10:23:00Z">
              <w:rPr/>
            </w:rPrChange>
          </w:rPr>
          <w:t xml:space="preserve">  2016;68:911-922.</w:t>
        </w:r>
      </w:ins>
    </w:p>
    <w:p w14:paraId="208C2E66" w14:textId="77777777" w:rsidR="000F5568" w:rsidRPr="00652DEC" w:rsidRDefault="000F5568" w:rsidP="000F5568">
      <w:pPr>
        <w:pStyle w:val="ListParagraph"/>
        <w:numPr>
          <w:ilvl w:val="0"/>
          <w:numId w:val="28"/>
        </w:numPr>
        <w:spacing w:after="120" w:line="240" w:lineRule="auto"/>
        <w:contextualSpacing w:val="0"/>
        <w:rPr>
          <w:ins w:id="297" w:author="Lisa McGonigal" w:date="2020-10-13T10:27:00Z"/>
          <w:rFonts w:asciiTheme="minorHAnsi" w:hAnsiTheme="minorHAnsi" w:cstheme="minorHAnsi"/>
          <w:color w:val="1F497D" w:themeColor="text2"/>
          <w:sz w:val="22"/>
          <w:szCs w:val="22"/>
          <w:rPrChange w:id="298" w:author="Lisa McGonigal" w:date="2020-10-13T10:27:00Z">
            <w:rPr>
              <w:ins w:id="299" w:author="Lisa McGonigal" w:date="2020-10-13T10:27:00Z"/>
              <w:rFonts w:cstheme="minorHAnsi"/>
              <w:b/>
              <w:bCs/>
              <w:color w:val="4F81BD" w:themeColor="accent1"/>
            </w:rPr>
          </w:rPrChange>
        </w:rPr>
      </w:pPr>
      <w:r w:rsidRPr="00652DEC">
        <w:rPr>
          <w:rFonts w:asciiTheme="minorHAnsi" w:hAnsiTheme="minorHAnsi" w:cstheme="minorHAnsi"/>
          <w:color w:val="1F497D" w:themeColor="text2"/>
          <w:sz w:val="22"/>
          <w:szCs w:val="22"/>
        </w:rPr>
        <w:t xml:space="preserve">Flythe JE, Curhan GC, Brunelli SM.  Shorter length dialysis sessions are associated with increased mortality, independent of body weight.  </w:t>
      </w:r>
      <w:r w:rsidRPr="00652DEC">
        <w:rPr>
          <w:rFonts w:asciiTheme="minorHAnsi" w:hAnsiTheme="minorHAnsi" w:cstheme="minorHAnsi"/>
          <w:i/>
          <w:iCs/>
          <w:color w:val="1F497D" w:themeColor="text2"/>
          <w:sz w:val="22"/>
          <w:szCs w:val="22"/>
        </w:rPr>
        <w:t>Kidney Int.</w:t>
      </w:r>
      <w:r w:rsidRPr="00652DEC">
        <w:rPr>
          <w:rFonts w:asciiTheme="minorHAnsi" w:hAnsiTheme="minorHAnsi" w:cstheme="minorHAnsi"/>
          <w:color w:val="1F497D" w:themeColor="text2"/>
          <w:sz w:val="22"/>
          <w:szCs w:val="22"/>
        </w:rPr>
        <w:t xml:space="preserve">  2013; 83:104–113.</w:t>
      </w:r>
    </w:p>
    <w:p w14:paraId="7C1F60A7" w14:textId="51400853" w:rsidR="000F5568" w:rsidRPr="00652DEC" w:rsidRDefault="000F5568" w:rsidP="000F5568">
      <w:pPr>
        <w:pStyle w:val="ListParagraph"/>
        <w:numPr>
          <w:ilvl w:val="0"/>
          <w:numId w:val="28"/>
        </w:numPr>
        <w:spacing w:after="120" w:line="240" w:lineRule="auto"/>
        <w:contextualSpacing w:val="0"/>
        <w:rPr>
          <w:ins w:id="300" w:author="Lisa McGonigal" w:date="2020-10-13T10:24:00Z"/>
          <w:rFonts w:asciiTheme="minorHAnsi" w:hAnsiTheme="minorHAnsi" w:cstheme="minorHAnsi"/>
          <w:color w:val="1F497D" w:themeColor="text2"/>
          <w:sz w:val="22"/>
          <w:szCs w:val="22"/>
          <w:rPrChange w:id="301" w:author="Lisa McGonigal" w:date="2020-10-13T10:24:00Z">
            <w:rPr>
              <w:ins w:id="302" w:author="Lisa McGonigal" w:date="2020-10-13T10:24:00Z"/>
            </w:rPr>
          </w:rPrChange>
        </w:rPr>
      </w:pPr>
      <w:ins w:id="303" w:author="Lisa McGonigal" w:date="2020-10-12T23:26:00Z">
        <w:r w:rsidRPr="00652DEC">
          <w:rPr>
            <w:rFonts w:asciiTheme="minorHAnsi" w:hAnsiTheme="minorHAnsi" w:cstheme="minorHAnsi"/>
            <w:color w:val="1F497D" w:themeColor="text2"/>
            <w:sz w:val="22"/>
            <w:szCs w:val="22"/>
            <w:rPrChange w:id="304" w:author="Lisa McGonigal" w:date="2020-10-13T10:24:00Z">
              <w:rPr/>
            </w:rPrChange>
          </w:rPr>
          <w:lastRenderedPageBreak/>
          <w:t>Assimon MM, Flythe JE.  Rapid ultrafiltration rates and outcomes among hemodialysis patients:  Re-examining the</w:t>
        </w:r>
      </w:ins>
      <w:r w:rsidRPr="00652DEC">
        <w:rPr>
          <w:rFonts w:asciiTheme="minorHAnsi" w:hAnsiTheme="minorHAnsi" w:cstheme="minorHAnsi"/>
          <w:color w:val="1F497D" w:themeColor="text2"/>
          <w:sz w:val="22"/>
          <w:szCs w:val="22"/>
          <w:rPrChange w:id="305" w:author="Lisa McGonigal" w:date="2020-10-13T10:24:00Z">
            <w:rPr/>
          </w:rPrChange>
        </w:rPr>
        <w:t xml:space="preserve"> </w:t>
      </w:r>
      <w:ins w:id="306" w:author="Lisa McGonigal" w:date="2020-10-12T23:26:00Z">
        <w:r w:rsidRPr="00652DEC">
          <w:rPr>
            <w:rFonts w:asciiTheme="minorHAnsi" w:hAnsiTheme="minorHAnsi" w:cstheme="minorHAnsi"/>
            <w:color w:val="1F497D" w:themeColor="text2"/>
            <w:sz w:val="22"/>
            <w:szCs w:val="22"/>
            <w:rPrChange w:id="307" w:author="Lisa McGonigal" w:date="2020-10-13T10:24:00Z">
              <w:rPr/>
            </w:rPrChange>
          </w:rPr>
          <w:t xml:space="preserve">evidence base.  </w:t>
        </w:r>
        <w:r w:rsidRPr="00652DEC">
          <w:rPr>
            <w:rFonts w:asciiTheme="minorHAnsi" w:hAnsiTheme="minorHAnsi" w:cstheme="minorHAnsi"/>
            <w:i/>
            <w:iCs/>
            <w:color w:val="1F497D" w:themeColor="text2"/>
            <w:sz w:val="22"/>
            <w:szCs w:val="22"/>
            <w:rPrChange w:id="308" w:author="Lisa McGonigal" w:date="2020-10-13T10:24:00Z">
              <w:rPr>
                <w:i/>
                <w:iCs/>
              </w:rPr>
            </w:rPrChange>
          </w:rPr>
          <w:t>Curr Opin Nephrol Hypertens.</w:t>
        </w:r>
        <w:r w:rsidRPr="00652DEC">
          <w:rPr>
            <w:rFonts w:asciiTheme="minorHAnsi" w:hAnsiTheme="minorHAnsi" w:cstheme="minorHAnsi"/>
            <w:color w:val="1F497D" w:themeColor="text2"/>
            <w:sz w:val="22"/>
            <w:szCs w:val="22"/>
            <w:rPrChange w:id="309" w:author="Lisa McGonigal" w:date="2020-10-13T10:24:00Z">
              <w:rPr/>
            </w:rPrChange>
          </w:rPr>
          <w:t xml:space="preserve">  2015;24(6):525-530.</w:t>
        </w:r>
      </w:ins>
    </w:p>
    <w:p w14:paraId="45CDF71B" w14:textId="3CEBC9EB" w:rsidR="000F5568" w:rsidRPr="00652DEC" w:rsidRDefault="000F5568" w:rsidP="000F5568">
      <w:pPr>
        <w:pStyle w:val="ListParagraph"/>
        <w:numPr>
          <w:ilvl w:val="0"/>
          <w:numId w:val="28"/>
        </w:numPr>
        <w:spacing w:after="120" w:line="240" w:lineRule="auto"/>
        <w:contextualSpacing w:val="0"/>
        <w:rPr>
          <w:rFonts w:asciiTheme="minorHAnsi" w:hAnsiTheme="minorHAnsi" w:cstheme="minorHAnsi"/>
          <w:color w:val="1F497D" w:themeColor="text2"/>
          <w:sz w:val="22"/>
          <w:szCs w:val="22"/>
        </w:rPr>
      </w:pPr>
      <w:ins w:id="310" w:author="Lisa McGonigal" w:date="2020-10-13T09:32:00Z">
        <w:r w:rsidRPr="00652DEC">
          <w:rPr>
            <w:rFonts w:asciiTheme="minorHAnsi" w:hAnsiTheme="minorHAnsi" w:cstheme="minorHAnsi"/>
            <w:color w:val="1F497D" w:themeColor="text2"/>
            <w:sz w:val="22"/>
            <w:szCs w:val="22"/>
            <w:rPrChange w:id="311" w:author="Lisa McGonigal" w:date="2020-10-13T10:24:00Z">
              <w:rPr/>
            </w:rPrChange>
          </w:rPr>
          <w:t xml:space="preserve">Lee YJ et al.  Ultrafiltration rate, residual kidney function, and survival among patients treated with reduced-frequency hemodialysis.  </w:t>
        </w:r>
        <w:r w:rsidRPr="00652DEC">
          <w:rPr>
            <w:rFonts w:asciiTheme="minorHAnsi" w:hAnsiTheme="minorHAnsi" w:cstheme="minorHAnsi"/>
            <w:i/>
            <w:iCs/>
            <w:color w:val="1F497D" w:themeColor="text2"/>
            <w:sz w:val="22"/>
            <w:szCs w:val="22"/>
            <w:rPrChange w:id="312" w:author="Lisa McGonigal" w:date="2020-10-13T10:24:00Z">
              <w:rPr>
                <w:i/>
                <w:iCs/>
              </w:rPr>
            </w:rPrChange>
          </w:rPr>
          <w:t>AJKD.</w:t>
        </w:r>
        <w:r w:rsidRPr="00652DEC">
          <w:rPr>
            <w:rFonts w:asciiTheme="minorHAnsi" w:hAnsiTheme="minorHAnsi" w:cstheme="minorHAnsi"/>
            <w:color w:val="1F497D" w:themeColor="text2"/>
            <w:sz w:val="22"/>
            <w:szCs w:val="22"/>
            <w:rPrChange w:id="313" w:author="Lisa McGonigal" w:date="2020-10-13T10:24:00Z">
              <w:rPr/>
            </w:rPrChange>
          </w:rPr>
          <w:t xml:space="preserve">  </w:t>
        </w:r>
        <w:r w:rsidRPr="00652DEC">
          <w:rPr>
            <w:rFonts w:asciiTheme="minorHAnsi" w:hAnsiTheme="minorHAnsi" w:cstheme="minorHAnsi"/>
            <w:color w:val="1F497D" w:themeColor="text2"/>
            <w:sz w:val="22"/>
            <w:szCs w:val="22"/>
            <w:shd w:val="clear" w:color="auto" w:fill="FFFFFF"/>
            <w:rPrChange w:id="314" w:author="Lisa McGonigal" w:date="2020-10-13T10:24:00Z">
              <w:rPr>
                <w:shd w:val="clear" w:color="auto" w:fill="FFFFFF"/>
              </w:rPr>
            </w:rPrChange>
          </w:rPr>
          <w:t>2020;75(3):342-350.</w:t>
        </w:r>
      </w:ins>
    </w:p>
    <w:p w14:paraId="3CAE068D" w14:textId="762CE273" w:rsidR="00F54393" w:rsidRPr="00652DEC" w:rsidRDefault="00F54393" w:rsidP="00F54393">
      <w:pPr>
        <w:pStyle w:val="ListParagraph"/>
        <w:numPr>
          <w:ilvl w:val="0"/>
          <w:numId w:val="28"/>
        </w:numPr>
        <w:spacing w:after="120" w:line="240" w:lineRule="auto"/>
        <w:contextualSpacing w:val="0"/>
        <w:rPr>
          <w:ins w:id="315" w:author="Lisa McGonigal" w:date="2020-10-13T10:24:00Z"/>
          <w:rFonts w:asciiTheme="minorHAnsi" w:eastAsia="Times New Roman" w:hAnsiTheme="minorHAnsi" w:cstheme="minorHAnsi"/>
          <w:color w:val="1F497D" w:themeColor="text2"/>
          <w:sz w:val="22"/>
          <w:szCs w:val="22"/>
          <w:rPrChange w:id="316" w:author="Lisa McGonigal" w:date="2020-10-13T10:24:00Z">
            <w:rPr>
              <w:ins w:id="317" w:author="Lisa McGonigal" w:date="2020-10-13T10:24:00Z"/>
              <w:rFonts w:cstheme="majorHAnsi"/>
              <w:color w:val="4F81BD" w:themeColor="accent1"/>
              <w:sz w:val="20"/>
              <w:szCs w:val="20"/>
              <w:shd w:val="clear" w:color="auto" w:fill="FFFFFF"/>
            </w:rPr>
          </w:rPrChange>
        </w:rPr>
      </w:pPr>
      <w:ins w:id="318" w:author="Lisa McGonigal" w:date="2020-10-14T13:24:00Z">
        <w:r w:rsidRPr="00652DEC">
          <w:rPr>
            <w:rFonts w:asciiTheme="minorHAnsi" w:hAnsiTheme="minorHAnsi" w:cstheme="minorHAnsi"/>
            <w:color w:val="1F497D" w:themeColor="text2"/>
            <w:sz w:val="22"/>
            <w:szCs w:val="22"/>
            <w:rPrChange w:id="319" w:author="Lisa McGonigal" w:date="2020-10-13T10:24:00Z">
              <w:rPr/>
            </w:rPrChange>
          </w:rPr>
          <w:t xml:space="preserve">Flythe JE.  Ultrafiltration rate clinical performance measures:  Ready for primetime?  </w:t>
        </w:r>
        <w:r w:rsidRPr="00652DEC">
          <w:rPr>
            <w:rFonts w:asciiTheme="minorHAnsi" w:hAnsiTheme="minorHAnsi" w:cstheme="minorHAnsi"/>
            <w:i/>
            <w:iCs/>
            <w:color w:val="1F497D" w:themeColor="text2"/>
            <w:sz w:val="22"/>
            <w:szCs w:val="22"/>
            <w:rPrChange w:id="320" w:author="Lisa McGonigal" w:date="2020-10-13T10:24:00Z">
              <w:rPr>
                <w:i/>
                <w:iCs/>
              </w:rPr>
            </w:rPrChange>
          </w:rPr>
          <w:t>Semin Dial.</w:t>
        </w:r>
        <w:r w:rsidRPr="00652DEC">
          <w:rPr>
            <w:rFonts w:asciiTheme="minorHAnsi" w:hAnsiTheme="minorHAnsi" w:cstheme="minorHAnsi"/>
            <w:color w:val="1F497D" w:themeColor="text2"/>
            <w:sz w:val="22"/>
            <w:szCs w:val="22"/>
            <w:rPrChange w:id="321" w:author="Lisa McGonigal" w:date="2020-10-13T10:24:00Z">
              <w:rPr/>
            </w:rPrChange>
          </w:rPr>
          <w:t xml:space="preserve">  2016;29(6):425-434.</w:t>
        </w:r>
      </w:ins>
    </w:p>
    <w:p w14:paraId="3374F6F8" w14:textId="2CDDD643"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Sinha AD, Agawaral A.  Opinion:  The fallacy of low interdialytic weight gain and lower ultrafiltration rate:  Lower is not always better.  </w:t>
      </w:r>
      <w:r w:rsidRPr="00652DEC">
        <w:rPr>
          <w:rFonts w:asciiTheme="minorHAnsi" w:hAnsiTheme="minorHAnsi" w:cstheme="minorHAnsi"/>
          <w:i/>
          <w:color w:val="1F497D" w:themeColor="text2"/>
          <w:sz w:val="22"/>
          <w:szCs w:val="22"/>
        </w:rPr>
        <w:t xml:space="preserve">Semin Dial.  </w:t>
      </w:r>
      <w:r w:rsidRPr="00652DEC">
        <w:rPr>
          <w:rFonts w:asciiTheme="minorHAnsi" w:hAnsiTheme="minorHAnsi" w:cstheme="minorHAnsi"/>
          <w:color w:val="1F497D" w:themeColor="text2"/>
          <w:sz w:val="22"/>
          <w:szCs w:val="22"/>
        </w:rPr>
        <w:t>2014;27(1):11-13.</w:t>
      </w:r>
    </w:p>
    <w:p w14:paraId="4EF4BE92" w14:textId="014E264D"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Flythe JE, Curhan GC, Brunelli SM.  Disentangling the ultrafiltration rate-mortality association:  The respective roles of session length and weight gain.  </w:t>
      </w:r>
      <w:r w:rsidRPr="00652DEC">
        <w:rPr>
          <w:rFonts w:asciiTheme="minorHAnsi" w:hAnsiTheme="minorHAnsi" w:cstheme="minorHAnsi"/>
          <w:i/>
          <w:color w:val="1F497D" w:themeColor="text2"/>
          <w:sz w:val="22"/>
          <w:szCs w:val="22"/>
        </w:rPr>
        <w:t>Clin J Am Soc Nephrol</w:t>
      </w:r>
      <w:r w:rsidRPr="00652DEC">
        <w:rPr>
          <w:rFonts w:asciiTheme="minorHAnsi" w:hAnsiTheme="minorHAnsi" w:cstheme="minorHAnsi"/>
          <w:color w:val="1F497D" w:themeColor="text2"/>
          <w:sz w:val="22"/>
          <w:szCs w:val="22"/>
        </w:rPr>
        <w:t xml:space="preserve">.  2013;8(7):1151-1161.  </w:t>
      </w:r>
    </w:p>
    <w:p w14:paraId="5A1ECFC3" w14:textId="2C384F99"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Lindberg M, Pruetz KG, Lindberg P et al.  Interdialytic weight gain and </w:t>
      </w:r>
      <w:r w:rsidRPr="00652DEC">
        <w:rPr>
          <w:rStyle w:val="highlight"/>
          <w:rFonts w:asciiTheme="minorHAnsi" w:hAnsiTheme="minorHAnsi" w:cstheme="minorHAnsi"/>
          <w:color w:val="1F497D" w:themeColor="text2"/>
          <w:sz w:val="22"/>
          <w:szCs w:val="22"/>
        </w:rPr>
        <w:t>ultrafiltration</w:t>
      </w:r>
      <w:r w:rsidRPr="00652DEC">
        <w:rPr>
          <w:rFonts w:asciiTheme="minorHAnsi" w:hAnsiTheme="minorHAnsi" w:cstheme="minorHAnsi"/>
          <w:color w:val="1F497D" w:themeColor="text2"/>
          <w:sz w:val="22"/>
          <w:szCs w:val="22"/>
        </w:rPr>
        <w:t xml:space="preserve"> </w:t>
      </w:r>
      <w:r w:rsidRPr="00652DEC">
        <w:rPr>
          <w:rStyle w:val="highlight"/>
          <w:rFonts w:asciiTheme="minorHAnsi" w:hAnsiTheme="minorHAnsi" w:cstheme="minorHAnsi"/>
          <w:color w:val="1F497D" w:themeColor="text2"/>
          <w:sz w:val="22"/>
          <w:szCs w:val="22"/>
        </w:rPr>
        <w:t>rate</w:t>
      </w:r>
      <w:r w:rsidRPr="00652DEC">
        <w:rPr>
          <w:rFonts w:asciiTheme="minorHAnsi" w:hAnsiTheme="minorHAnsi" w:cstheme="minorHAnsi"/>
          <w:color w:val="1F497D" w:themeColor="text2"/>
          <w:sz w:val="22"/>
          <w:szCs w:val="22"/>
        </w:rPr>
        <w:t xml:space="preserve"> in hemodialysis:  Lessons about fluid adherence from a national registry of clinical practice.  </w:t>
      </w:r>
      <w:r w:rsidRPr="00652DEC">
        <w:rPr>
          <w:rFonts w:asciiTheme="minorHAnsi" w:hAnsiTheme="minorHAnsi" w:cstheme="minorHAnsi"/>
          <w:i/>
          <w:color w:val="1F497D" w:themeColor="text2"/>
          <w:sz w:val="22"/>
          <w:szCs w:val="22"/>
        </w:rPr>
        <w:t>Hemodial Int.</w:t>
      </w:r>
      <w:r w:rsidRPr="00652DEC">
        <w:rPr>
          <w:rFonts w:asciiTheme="minorHAnsi" w:hAnsiTheme="minorHAnsi" w:cstheme="minorHAnsi"/>
          <w:color w:val="1F497D" w:themeColor="text2"/>
          <w:sz w:val="22"/>
          <w:szCs w:val="22"/>
        </w:rPr>
        <w:t xml:space="preserve">  2013;17(4):548-556.</w:t>
      </w:r>
    </w:p>
    <w:p w14:paraId="441FAA71" w14:textId="76B3C8D2"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Curatola G, Bolignano D, Rastelli S, et al.  </w:t>
      </w:r>
      <w:r w:rsidRPr="00652DEC">
        <w:rPr>
          <w:rFonts w:asciiTheme="minorHAnsi" w:eastAsia="Times New Roman" w:hAnsiTheme="minorHAnsi" w:cstheme="minorHAnsi"/>
          <w:color w:val="1F497D" w:themeColor="text2"/>
          <w:kern w:val="36"/>
          <w:sz w:val="22"/>
          <w:szCs w:val="22"/>
        </w:rPr>
        <w:t xml:space="preserve">Ultrafiltration intensification in hemodialysis patients improves hypertension but increases AV fistula complications and cardiovascular events.  </w:t>
      </w:r>
      <w:r w:rsidRPr="00652DEC">
        <w:rPr>
          <w:rFonts w:asciiTheme="minorHAnsi" w:eastAsia="Times New Roman" w:hAnsiTheme="minorHAnsi" w:cstheme="minorHAnsi"/>
          <w:i/>
          <w:color w:val="1F497D" w:themeColor="text2"/>
          <w:kern w:val="36"/>
          <w:sz w:val="22"/>
          <w:szCs w:val="22"/>
        </w:rPr>
        <w:t>J Nephrol.</w:t>
      </w:r>
      <w:r w:rsidRPr="00652DEC">
        <w:rPr>
          <w:rFonts w:asciiTheme="minorHAnsi" w:eastAsia="Times New Roman" w:hAnsiTheme="minorHAnsi" w:cstheme="minorHAnsi"/>
          <w:color w:val="1F497D" w:themeColor="text2"/>
          <w:kern w:val="36"/>
          <w:sz w:val="22"/>
          <w:szCs w:val="22"/>
        </w:rPr>
        <w:t xml:space="preserve">  2011;24(4):465-473.  </w:t>
      </w:r>
    </w:p>
    <w:p w14:paraId="33B0F20B" w14:textId="03C19EE8"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Flythe JE, Brunelli SM.  The risks of high ultrafiltration rate in chronic hemodialysis:  Implications for patient care.  </w:t>
      </w:r>
      <w:r w:rsidRPr="00652DEC">
        <w:rPr>
          <w:rFonts w:asciiTheme="minorHAnsi" w:hAnsiTheme="minorHAnsi" w:cstheme="minorHAnsi"/>
          <w:i/>
          <w:color w:val="1F497D" w:themeColor="text2"/>
          <w:sz w:val="22"/>
          <w:szCs w:val="22"/>
        </w:rPr>
        <w:t>Semin Dial</w:t>
      </w:r>
      <w:r w:rsidRPr="00652DEC">
        <w:rPr>
          <w:rFonts w:asciiTheme="minorHAnsi" w:hAnsiTheme="minorHAnsi" w:cstheme="minorHAnsi"/>
          <w:color w:val="1F497D" w:themeColor="text2"/>
          <w:sz w:val="22"/>
          <w:szCs w:val="22"/>
        </w:rPr>
        <w:t xml:space="preserve">.  2011;24(3):259-265.  </w:t>
      </w:r>
    </w:p>
    <w:p w14:paraId="1C29856C" w14:textId="4201E5A1"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London GM.  Ultrafiltration intensification for achievement of dry weight and hypertension control is not always the therapeutic gold standard.  </w:t>
      </w:r>
      <w:r w:rsidRPr="00652DEC">
        <w:rPr>
          <w:rFonts w:asciiTheme="minorHAnsi" w:hAnsiTheme="minorHAnsi" w:cstheme="minorHAnsi"/>
          <w:i/>
          <w:color w:val="1F497D" w:themeColor="text2"/>
          <w:sz w:val="22"/>
          <w:szCs w:val="22"/>
        </w:rPr>
        <w:t>J Nephrol.</w:t>
      </w:r>
      <w:r w:rsidRPr="00652DEC">
        <w:rPr>
          <w:rFonts w:asciiTheme="minorHAnsi" w:hAnsiTheme="minorHAnsi" w:cstheme="minorHAnsi"/>
          <w:color w:val="1F497D" w:themeColor="text2"/>
          <w:sz w:val="22"/>
          <w:szCs w:val="22"/>
        </w:rPr>
        <w:t xml:space="preserve">  2011;24(4)395-397.</w:t>
      </w:r>
    </w:p>
    <w:p w14:paraId="2A36CA29" w14:textId="1BF375FE"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eastAsia="Times New Roman" w:hAnsiTheme="minorHAnsi" w:cstheme="minorHAnsi"/>
          <w:color w:val="1F497D" w:themeColor="text2"/>
          <w:sz w:val="22"/>
          <w:szCs w:val="22"/>
        </w:rPr>
        <w:t xml:space="preserve">Brunelli SM, Chertow GM, Ankers ED, et al.  Shorter dialysis times are associated with higher mortality among incident hemodialysis patients.  </w:t>
      </w:r>
      <w:r w:rsidRPr="00652DEC">
        <w:rPr>
          <w:rFonts w:asciiTheme="minorHAnsi" w:eastAsia="Times New Roman" w:hAnsiTheme="minorHAnsi" w:cstheme="minorHAnsi"/>
          <w:i/>
          <w:color w:val="1F497D" w:themeColor="text2"/>
          <w:sz w:val="22"/>
          <w:szCs w:val="22"/>
        </w:rPr>
        <w:t>Kidney Int.</w:t>
      </w:r>
      <w:r w:rsidRPr="00652DEC">
        <w:rPr>
          <w:rFonts w:asciiTheme="minorHAnsi" w:eastAsia="Times New Roman" w:hAnsiTheme="minorHAnsi" w:cstheme="minorHAnsi"/>
          <w:color w:val="1F497D" w:themeColor="text2"/>
          <w:sz w:val="22"/>
          <w:szCs w:val="22"/>
        </w:rPr>
        <w:t xml:space="preserve">  2010;77:630–636.</w:t>
      </w:r>
    </w:p>
    <w:p w14:paraId="4FF27770" w14:textId="1827C2A9" w:rsidR="00340D36" w:rsidRPr="00652DEC" w:rsidRDefault="00340D36" w:rsidP="000F5568">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hAnsiTheme="minorHAnsi" w:cstheme="minorHAnsi"/>
          <w:color w:val="1F497D" w:themeColor="text2"/>
          <w:sz w:val="22"/>
          <w:szCs w:val="22"/>
        </w:rPr>
        <w:t xml:space="preserve">Burton JO, Jefferies HJ, Selby NM, and McIntyre CW.  Hemodialysis-induced cardiac injury:  Determinants and associated outcomes.  </w:t>
      </w:r>
      <w:r w:rsidRPr="00652DEC">
        <w:rPr>
          <w:rFonts w:asciiTheme="minorHAnsi" w:hAnsiTheme="minorHAnsi" w:cstheme="minorHAnsi"/>
          <w:i/>
          <w:color w:val="1F497D" w:themeColor="text2"/>
          <w:sz w:val="22"/>
          <w:szCs w:val="22"/>
        </w:rPr>
        <w:t xml:space="preserve">Clin J Am Soc Nephrol.  </w:t>
      </w:r>
      <w:r w:rsidRPr="00652DEC">
        <w:rPr>
          <w:rFonts w:asciiTheme="minorHAnsi" w:hAnsiTheme="minorHAnsi" w:cstheme="minorHAnsi"/>
          <w:color w:val="1F497D" w:themeColor="text2"/>
          <w:sz w:val="22"/>
          <w:szCs w:val="22"/>
        </w:rPr>
        <w:t>2009;4:914–920.</w:t>
      </w:r>
    </w:p>
    <w:p w14:paraId="2186BB6A" w14:textId="55B69ED5" w:rsidR="003C4C9A" w:rsidRPr="00652DEC" w:rsidRDefault="00340D36" w:rsidP="00591DC1">
      <w:pPr>
        <w:pStyle w:val="ListParagraph"/>
        <w:numPr>
          <w:ilvl w:val="0"/>
          <w:numId w:val="28"/>
        </w:numPr>
        <w:spacing w:after="120" w:line="240" w:lineRule="auto"/>
        <w:contextualSpacing w:val="0"/>
        <w:rPr>
          <w:rFonts w:asciiTheme="minorHAnsi" w:eastAsia="Times New Roman" w:hAnsiTheme="minorHAnsi" w:cstheme="minorHAnsi"/>
          <w:color w:val="1F497D" w:themeColor="text2"/>
          <w:sz w:val="22"/>
          <w:szCs w:val="22"/>
        </w:rPr>
      </w:pPr>
      <w:r w:rsidRPr="00652DEC">
        <w:rPr>
          <w:rFonts w:asciiTheme="minorHAnsi" w:eastAsia="Times New Roman" w:hAnsiTheme="minorHAnsi" w:cstheme="minorHAnsi"/>
          <w:color w:val="1F497D" w:themeColor="text2"/>
          <w:sz w:val="22"/>
          <w:szCs w:val="22"/>
        </w:rPr>
        <w:t xml:space="preserve">Miller JE, Kovesdy CP, Nissenson AR, et al.  Association of hemodialysis treatment time and dose with mortality and the role of race and sex.  </w:t>
      </w:r>
      <w:r w:rsidRPr="00652DEC">
        <w:rPr>
          <w:rFonts w:asciiTheme="minorHAnsi" w:eastAsia="Times New Roman" w:hAnsiTheme="minorHAnsi" w:cstheme="minorHAnsi"/>
          <w:i/>
          <w:color w:val="1F497D" w:themeColor="text2"/>
          <w:sz w:val="22"/>
          <w:szCs w:val="22"/>
        </w:rPr>
        <w:t>Am J Kidney Dis.</w:t>
      </w:r>
      <w:r w:rsidRPr="00652DEC">
        <w:rPr>
          <w:rFonts w:asciiTheme="minorHAnsi" w:eastAsia="Times New Roman" w:hAnsiTheme="minorHAnsi" w:cstheme="minorHAnsi"/>
          <w:color w:val="1F497D" w:themeColor="text2"/>
          <w:sz w:val="22"/>
          <w:szCs w:val="22"/>
        </w:rPr>
        <w:t xml:space="preserve">  2010; 55:100–112.</w:t>
      </w:r>
    </w:p>
    <w:sectPr w:rsidR="003C4C9A" w:rsidRPr="00652DEC" w:rsidSect="00C071EF">
      <w:headerReference w:type="default" r:id="rId17"/>
      <w:footerReference w:type="default" r:id="rId18"/>
      <w:pgSz w:w="12240" w:h="15840"/>
      <w:pgMar w:top="107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F8C1A" w14:textId="77777777" w:rsidR="00CF20E9" w:rsidRDefault="00CF20E9" w:rsidP="007E37A5">
      <w:r>
        <w:separator/>
      </w:r>
    </w:p>
  </w:endnote>
  <w:endnote w:type="continuationSeparator" w:id="0">
    <w:p w14:paraId="6781271B" w14:textId="77777777" w:rsidR="00CF20E9" w:rsidRDefault="00CF20E9"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BlpwbbAdvTT86d47313">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BC273F" w14:textId="77777777" w:rsidR="00CF20E9" w:rsidRDefault="00CF20E9" w:rsidP="007E37A5">
      <w:r>
        <w:separator/>
      </w:r>
    </w:p>
  </w:footnote>
  <w:footnote w:type="continuationSeparator" w:id="0">
    <w:p w14:paraId="4EDCE591" w14:textId="77777777" w:rsidR="00CF20E9" w:rsidRDefault="00CF20E9" w:rsidP="007E37A5">
      <w:r>
        <w:continuationSeparator/>
      </w:r>
    </w:p>
  </w:footnote>
  <w:footnote w:id="1">
    <w:p w14:paraId="0F79FFD2" w14:textId="77777777" w:rsidR="00300E58" w:rsidRPr="00652DEC" w:rsidRDefault="00300E58" w:rsidP="00F54393">
      <w:pPr>
        <w:rPr>
          <w:ins w:id="242" w:author="Lisa McGonigal" w:date="2020-10-12T23:26:00Z"/>
          <w:rFonts w:asciiTheme="minorHAnsi" w:hAnsiTheme="minorHAnsi" w:cstheme="minorHAnsi"/>
          <w:color w:val="1F497D" w:themeColor="text2"/>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w:t>
      </w:r>
      <w:r w:rsidRPr="00652DEC">
        <w:rPr>
          <w:rFonts w:asciiTheme="minorHAnsi" w:hAnsiTheme="minorHAnsi" w:cstheme="minorHAnsi"/>
          <w:color w:val="1F497D" w:themeColor="text2"/>
          <w:sz w:val="18"/>
          <w:szCs w:val="18"/>
          <w:shd w:val="clear" w:color="auto" w:fill="FFFFFF"/>
        </w:rPr>
        <w:t xml:space="preserve">Agarwal R, Weir MR.  Dry-weight:  A concept revisited in an effort to avoid medication-directed approaches for blood pressure control in hemodialysis patients.  </w:t>
      </w:r>
      <w:r w:rsidRPr="00652DEC">
        <w:rPr>
          <w:rFonts w:asciiTheme="minorHAnsi" w:hAnsiTheme="minorHAnsi" w:cstheme="minorHAnsi"/>
          <w:i/>
          <w:iCs/>
          <w:color w:val="1F497D" w:themeColor="text2"/>
          <w:sz w:val="18"/>
          <w:szCs w:val="18"/>
          <w:shd w:val="clear" w:color="auto" w:fill="FFFFFF"/>
        </w:rPr>
        <w:t>CJASN.</w:t>
      </w:r>
      <w:r w:rsidRPr="00652DEC">
        <w:rPr>
          <w:rFonts w:asciiTheme="minorHAnsi" w:hAnsiTheme="minorHAnsi" w:cstheme="minorHAnsi"/>
          <w:color w:val="1F497D" w:themeColor="text2"/>
          <w:sz w:val="18"/>
          <w:szCs w:val="18"/>
          <w:shd w:val="clear" w:color="auto" w:fill="FFFFFF"/>
        </w:rPr>
        <w:t xml:space="preserve">  </w:t>
      </w:r>
      <w:r w:rsidRPr="00652DEC">
        <w:rPr>
          <w:rFonts w:asciiTheme="minorHAnsi" w:hAnsiTheme="minorHAnsi" w:cstheme="minorHAnsi"/>
          <w:color w:val="1F497D" w:themeColor="text2"/>
          <w:sz w:val="18"/>
          <w:szCs w:val="18"/>
        </w:rPr>
        <w:t>2010;5:1255–1260.</w:t>
      </w:r>
      <w:r w:rsidRPr="00652DEC">
        <w:rPr>
          <w:rFonts w:asciiTheme="minorHAnsi" w:hAnsiTheme="minorHAnsi" w:cstheme="minorHAnsi"/>
          <w:color w:val="1F497D" w:themeColor="text2"/>
          <w:sz w:val="18"/>
          <w:szCs w:val="18"/>
          <w:shd w:val="clear" w:color="auto" w:fill="FFFFFF"/>
        </w:rPr>
        <w:t> </w:t>
      </w:r>
    </w:p>
  </w:footnote>
  <w:footnote w:id="2">
    <w:p w14:paraId="5657C9F8" w14:textId="77777777" w:rsidR="00300E58" w:rsidRPr="00652DEC" w:rsidRDefault="00300E58" w:rsidP="00F54393">
      <w:pPr>
        <w:pStyle w:val="Heading1"/>
        <w:spacing w:before="0"/>
        <w:rPr>
          <w:ins w:id="243" w:author="Lisa McGonigal" w:date="2020-10-12T23:26:00Z"/>
          <w:rFonts w:asciiTheme="minorHAnsi" w:hAnsiTheme="minorHAnsi" w:cstheme="minorHAnsi"/>
          <w:color w:val="1F497D" w:themeColor="text2"/>
          <w:sz w:val="18"/>
          <w:szCs w:val="18"/>
        </w:rPr>
      </w:pPr>
      <w:ins w:id="244" w:author="Lisa McGonigal" w:date="2020-10-12T23:26:00Z">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w:t>
        </w:r>
        <w:r w:rsidRPr="00652DEC">
          <w:rPr>
            <w:rFonts w:asciiTheme="minorHAnsi" w:hAnsiTheme="minorHAnsi" w:cstheme="minorHAnsi"/>
            <w:color w:val="1F497D" w:themeColor="text2"/>
            <w:sz w:val="18"/>
            <w:szCs w:val="18"/>
            <w:shd w:val="clear" w:color="auto" w:fill="FFFFFF"/>
          </w:rPr>
          <w:t xml:space="preserve">Chou JA, Kalantar-Zadeh K.  </w:t>
        </w:r>
        <w:r w:rsidRPr="00652DEC">
          <w:rPr>
            <w:rFonts w:asciiTheme="minorHAnsi" w:hAnsiTheme="minorHAnsi" w:cstheme="minorHAnsi"/>
            <w:color w:val="1F497D" w:themeColor="text2"/>
            <w:sz w:val="18"/>
            <w:szCs w:val="18"/>
          </w:rPr>
          <w:t xml:space="preserve">Volume balance and intradialytic ultrafiltration rate in the hemodialysis patient.  </w:t>
        </w:r>
        <w:r w:rsidRPr="00652DEC">
          <w:rPr>
            <w:rFonts w:asciiTheme="minorHAnsi" w:hAnsiTheme="minorHAnsi" w:cstheme="minorHAnsi"/>
            <w:i/>
            <w:iCs/>
            <w:color w:val="1F497D" w:themeColor="text2"/>
            <w:sz w:val="18"/>
            <w:szCs w:val="18"/>
          </w:rPr>
          <w:t>Curr Heart Fail Rep.</w:t>
        </w:r>
        <w:r w:rsidRPr="00652DEC">
          <w:rPr>
            <w:rFonts w:asciiTheme="minorHAnsi" w:hAnsiTheme="minorHAnsi" w:cstheme="minorHAnsi"/>
            <w:color w:val="1F497D" w:themeColor="text2"/>
            <w:sz w:val="18"/>
            <w:szCs w:val="18"/>
          </w:rPr>
          <w:t xml:space="preserve">  2017;14(5):421-427.</w:t>
        </w:r>
      </w:ins>
    </w:p>
  </w:footnote>
  <w:footnote w:id="3">
    <w:p w14:paraId="00EC0F28" w14:textId="77777777" w:rsidR="00300E58" w:rsidRPr="00652DEC" w:rsidRDefault="00300E58" w:rsidP="00F54393">
      <w:pPr>
        <w:rPr>
          <w:ins w:id="245" w:author="Lisa McGonigal" w:date="2020-10-12T23:26:00Z"/>
          <w:rFonts w:asciiTheme="minorHAnsi" w:hAnsiTheme="minorHAnsi" w:cstheme="minorHAnsi"/>
          <w:color w:val="1F497D" w:themeColor="text2"/>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w:t>
      </w:r>
      <w:r w:rsidRPr="00652DEC">
        <w:rPr>
          <w:rFonts w:asciiTheme="minorHAnsi" w:hAnsiTheme="minorHAnsi" w:cstheme="minorHAnsi"/>
          <w:color w:val="1F497D" w:themeColor="text2"/>
          <w:sz w:val="18"/>
          <w:szCs w:val="18"/>
          <w:shd w:val="clear" w:color="auto" w:fill="FFFFFF"/>
        </w:rPr>
        <w:t>Lopot F, Kotyk P, Blaha J, Forejt J.  Use of continuous blood volume monitoring to detect inadequately high dry weight.  </w:t>
      </w:r>
      <w:r w:rsidRPr="00652DEC">
        <w:rPr>
          <w:rFonts w:asciiTheme="minorHAnsi" w:hAnsiTheme="minorHAnsi" w:cstheme="minorHAnsi"/>
          <w:i/>
          <w:iCs/>
          <w:color w:val="1F497D" w:themeColor="text2"/>
          <w:sz w:val="18"/>
          <w:szCs w:val="18"/>
        </w:rPr>
        <w:t>International Journal of Artificial Organs.</w:t>
      </w:r>
      <w:r w:rsidRPr="00652DEC">
        <w:rPr>
          <w:rFonts w:asciiTheme="minorHAnsi" w:hAnsiTheme="minorHAnsi" w:cstheme="minorHAnsi"/>
          <w:color w:val="1F497D" w:themeColor="text2"/>
          <w:sz w:val="18"/>
          <w:szCs w:val="18"/>
        </w:rPr>
        <w:t> 1996;19:411–414.</w:t>
      </w:r>
    </w:p>
  </w:footnote>
  <w:footnote w:id="4">
    <w:p w14:paraId="7B0E1FC2" w14:textId="77777777" w:rsidR="00300E58" w:rsidRPr="00652DEC" w:rsidRDefault="00300E58" w:rsidP="00F54393">
      <w:pPr>
        <w:autoSpaceDE w:val="0"/>
        <w:autoSpaceDN w:val="0"/>
        <w:adjustRightInd w:val="0"/>
        <w:rPr>
          <w:ins w:id="246" w:author="Lisa McGonigal" w:date="2020-10-12T23:26:00Z"/>
          <w:rFonts w:asciiTheme="minorHAnsi" w:hAnsiTheme="minorHAnsi" w:cstheme="minorHAnsi"/>
          <w:color w:val="1F497D" w:themeColor="text2"/>
          <w:sz w:val="18"/>
          <w:szCs w:val="18"/>
        </w:rPr>
      </w:pPr>
      <w:ins w:id="247" w:author="Lisa McGonigal" w:date="2020-10-12T23:26:00Z">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w:t>
        </w:r>
        <w:r w:rsidRPr="00652DEC">
          <w:rPr>
            <w:rFonts w:asciiTheme="minorHAnsi" w:hAnsiTheme="minorHAnsi" w:cstheme="minorHAnsi"/>
            <w:color w:val="1F497D" w:themeColor="text2"/>
            <w:sz w:val="18"/>
            <w:szCs w:val="18"/>
            <w:shd w:val="clear" w:color="auto" w:fill="FFFFFF"/>
          </w:rPr>
          <w:t xml:space="preserve">Slinlin Y, Babu M, Ishani A.  </w:t>
        </w:r>
        <w:r w:rsidRPr="00652DEC">
          <w:rPr>
            <w:rFonts w:asciiTheme="minorHAnsi" w:hAnsiTheme="minorHAnsi" w:cstheme="minorHAnsi"/>
            <w:color w:val="1F497D" w:themeColor="text2"/>
            <w:sz w:val="18"/>
            <w:szCs w:val="18"/>
          </w:rPr>
          <w:t xml:space="preserve">Ultrafiltration rate in conventional hemodialysis:  Where are the limits and what are the consequences?  </w:t>
        </w:r>
        <w:r w:rsidRPr="00652DEC">
          <w:rPr>
            <w:rFonts w:asciiTheme="minorHAnsi" w:hAnsiTheme="minorHAnsi" w:cstheme="minorHAnsi"/>
            <w:i/>
            <w:iCs/>
            <w:color w:val="1F497D" w:themeColor="text2"/>
            <w:sz w:val="18"/>
            <w:szCs w:val="18"/>
          </w:rPr>
          <w:t>Seminars in Dialysis.</w:t>
        </w:r>
        <w:r w:rsidRPr="00652DEC">
          <w:rPr>
            <w:rFonts w:asciiTheme="minorHAnsi" w:hAnsiTheme="minorHAnsi" w:cstheme="minorHAnsi"/>
            <w:color w:val="1F497D" w:themeColor="text2"/>
            <w:sz w:val="18"/>
            <w:szCs w:val="18"/>
          </w:rPr>
          <w:t xml:space="preserve">  2018;31(6):544-550.</w:t>
        </w:r>
      </w:ins>
    </w:p>
  </w:footnote>
  <w:footnote w:id="5">
    <w:p w14:paraId="647F2CA3" w14:textId="597C6003" w:rsidR="00300E58" w:rsidRPr="00652DEC" w:rsidRDefault="00300E58" w:rsidP="00F54393">
      <w:pPr>
        <w:autoSpaceDE w:val="0"/>
        <w:autoSpaceDN w:val="0"/>
        <w:adjustRightInd w:val="0"/>
        <w:rPr>
          <w:ins w:id="248" w:author="Lisa McGonigal" w:date="2020-10-12T23:26:00Z"/>
          <w:rFonts w:asciiTheme="minorHAnsi" w:hAnsiTheme="minorHAnsi" w:cstheme="minorHAnsi"/>
          <w:color w:val="1F497D" w:themeColor="text2"/>
          <w:sz w:val="20"/>
          <w:szCs w:val="20"/>
          <w:rPrChange w:id="249" w:author="Lisa McGonigal" w:date="2020-10-13T09:23:00Z">
            <w:rPr>
              <w:ins w:id="250" w:author="Lisa McGonigal" w:date="2020-10-12T23:26:00Z"/>
              <w:rFonts w:asciiTheme="minorHAnsi" w:hAnsiTheme="minorHAnsi" w:cstheme="minorHAnsi"/>
              <w:color w:val="000000"/>
              <w:sz w:val="20"/>
              <w:szCs w:val="20"/>
            </w:rPr>
          </w:rPrChange>
        </w:rPr>
      </w:pPr>
      <w:ins w:id="251" w:author="Lisa McGonigal" w:date="2020-10-12T23:26:00Z">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Assimon MM, Flythe JE.  Rapid ultrafiltration rates and outcomes among hemodialysis patients:  Re-examining the</w:t>
        </w:r>
      </w:ins>
      <w:ins w:id="252" w:author="Lisa McGonigal" w:date="2020-10-13T09:23:00Z">
        <w:r w:rsidR="004622E2" w:rsidRPr="00652DEC">
          <w:rPr>
            <w:rFonts w:cstheme="minorHAnsi"/>
            <w:color w:val="1F497D" w:themeColor="text2"/>
            <w:sz w:val="18"/>
            <w:szCs w:val="18"/>
          </w:rPr>
          <w:t xml:space="preserve"> </w:t>
        </w:r>
      </w:ins>
      <w:ins w:id="253" w:author="Lisa McGonigal" w:date="2020-10-12T23:26:00Z">
        <w:r w:rsidRPr="00652DEC">
          <w:rPr>
            <w:rFonts w:asciiTheme="minorHAnsi" w:hAnsiTheme="minorHAnsi" w:cstheme="minorHAnsi"/>
            <w:color w:val="1F497D" w:themeColor="text2"/>
            <w:sz w:val="18"/>
            <w:szCs w:val="18"/>
          </w:rPr>
          <w:t xml:space="preserve">evidence base.  </w:t>
        </w:r>
        <w:r w:rsidRPr="00652DEC">
          <w:rPr>
            <w:rFonts w:asciiTheme="minorHAnsi" w:hAnsiTheme="minorHAnsi" w:cstheme="minorHAnsi"/>
            <w:i/>
            <w:iCs/>
            <w:color w:val="1F497D" w:themeColor="text2"/>
            <w:sz w:val="18"/>
            <w:szCs w:val="18"/>
          </w:rPr>
          <w:t>Curr Opin Nephrol Hypertens.</w:t>
        </w:r>
        <w:r w:rsidRPr="00652DEC">
          <w:rPr>
            <w:rFonts w:asciiTheme="minorHAnsi" w:hAnsiTheme="minorHAnsi" w:cstheme="minorHAnsi"/>
            <w:color w:val="1F497D" w:themeColor="text2"/>
            <w:sz w:val="18"/>
            <w:szCs w:val="18"/>
          </w:rPr>
          <w:t xml:space="preserve">  2015;24(6):525-530.</w:t>
        </w:r>
      </w:ins>
    </w:p>
  </w:footnote>
  <w:footnote w:id="6">
    <w:p w14:paraId="7DE04287" w14:textId="77777777" w:rsidR="00300E58" w:rsidRPr="00652DEC" w:rsidRDefault="00300E58" w:rsidP="00300E58">
      <w:pPr>
        <w:autoSpaceDE w:val="0"/>
        <w:autoSpaceDN w:val="0"/>
        <w:adjustRightInd w:val="0"/>
        <w:rPr>
          <w:rFonts w:asciiTheme="minorHAnsi" w:hAnsiTheme="minorHAnsi" w:cstheme="minorHAnsi"/>
          <w:color w:val="1F497D" w:themeColor="text2"/>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Saran R, Bragg-Gresham JL, Levin NW, et al.  Longer treatment time and slower ultrafiltration in hemodialysis:  Associations with reduced mortality in the DOPPS.  </w:t>
      </w:r>
      <w:r w:rsidRPr="00652DEC">
        <w:rPr>
          <w:rFonts w:asciiTheme="minorHAnsi" w:hAnsiTheme="minorHAnsi" w:cstheme="minorHAnsi"/>
          <w:i/>
          <w:iCs/>
          <w:color w:val="1F497D" w:themeColor="text2"/>
          <w:sz w:val="18"/>
          <w:szCs w:val="18"/>
        </w:rPr>
        <w:t>Kidney Int.</w:t>
      </w:r>
      <w:r w:rsidRPr="00652DEC">
        <w:rPr>
          <w:rFonts w:asciiTheme="minorHAnsi" w:hAnsiTheme="minorHAnsi" w:cstheme="minorHAnsi"/>
          <w:color w:val="1F497D" w:themeColor="text2"/>
          <w:sz w:val="18"/>
          <w:szCs w:val="18"/>
        </w:rPr>
        <w:t xml:space="preserve">  2006;69:1222-1228.</w:t>
      </w:r>
    </w:p>
  </w:footnote>
  <w:footnote w:id="7">
    <w:p w14:paraId="4A5EB440" w14:textId="77777777" w:rsidR="00483F76" w:rsidRPr="00F54393" w:rsidRDefault="00483F76" w:rsidP="00483F76">
      <w:pPr>
        <w:autoSpaceDE w:val="0"/>
        <w:autoSpaceDN w:val="0"/>
        <w:adjustRightInd w:val="0"/>
        <w:rPr>
          <w:rFonts w:asciiTheme="minorHAnsi" w:hAnsiTheme="minorHAnsi" w:cstheme="minorHAnsi"/>
          <w:color w:val="4F81BD" w:themeColor="accent1"/>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Movilli E, Gaggia P, Zubani R, et al.  Association between high ultrafiltration rates and mortality in uraemic patients on regular haemodialysis.  A 5-year prospective observational multicentre study.  </w:t>
      </w:r>
      <w:r w:rsidRPr="00652DEC">
        <w:rPr>
          <w:rFonts w:asciiTheme="minorHAnsi" w:hAnsiTheme="minorHAnsi" w:cstheme="minorHAnsi"/>
          <w:i/>
          <w:iCs/>
          <w:color w:val="1F497D" w:themeColor="text2"/>
          <w:sz w:val="18"/>
          <w:szCs w:val="18"/>
        </w:rPr>
        <w:t>Nephrol Dial Transplant.</w:t>
      </w:r>
      <w:r w:rsidRPr="00652DEC">
        <w:rPr>
          <w:rFonts w:asciiTheme="minorHAnsi" w:hAnsiTheme="minorHAnsi" w:cstheme="minorHAnsi"/>
          <w:color w:val="1F497D" w:themeColor="text2"/>
          <w:sz w:val="18"/>
          <w:szCs w:val="18"/>
        </w:rPr>
        <w:t xml:space="preserve">  2007;22:3547–3552.</w:t>
      </w:r>
    </w:p>
  </w:footnote>
  <w:footnote w:id="8">
    <w:p w14:paraId="05EFA3B6" w14:textId="77777777" w:rsidR="00300E58" w:rsidRPr="00652DEC" w:rsidRDefault="00300E58" w:rsidP="00300E58">
      <w:pPr>
        <w:autoSpaceDE w:val="0"/>
        <w:autoSpaceDN w:val="0"/>
        <w:adjustRightInd w:val="0"/>
        <w:rPr>
          <w:rFonts w:asciiTheme="minorHAnsi" w:hAnsiTheme="minorHAnsi" w:cstheme="minorHAnsi"/>
          <w:color w:val="1F497D" w:themeColor="text2"/>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Vilar E, Farrington K.  Emerging importance of residual renal function in endstage renal failure.  </w:t>
      </w:r>
      <w:r w:rsidRPr="00652DEC">
        <w:rPr>
          <w:rFonts w:asciiTheme="minorHAnsi" w:hAnsiTheme="minorHAnsi" w:cstheme="minorHAnsi"/>
          <w:i/>
          <w:iCs/>
          <w:color w:val="1F497D" w:themeColor="text2"/>
          <w:sz w:val="18"/>
          <w:szCs w:val="18"/>
        </w:rPr>
        <w:t>Semin Dial.</w:t>
      </w:r>
      <w:r w:rsidRPr="00652DEC">
        <w:rPr>
          <w:rFonts w:asciiTheme="minorHAnsi" w:hAnsiTheme="minorHAnsi" w:cstheme="minorHAnsi"/>
          <w:color w:val="1F497D" w:themeColor="text2"/>
          <w:sz w:val="18"/>
          <w:szCs w:val="18"/>
        </w:rPr>
        <w:t xml:space="preserve">  2011; 24:487–494.</w:t>
      </w:r>
    </w:p>
  </w:footnote>
  <w:footnote w:id="9">
    <w:p w14:paraId="55682953" w14:textId="77777777" w:rsidR="00300E58" w:rsidRPr="00652DEC" w:rsidRDefault="00300E58" w:rsidP="00300E58">
      <w:pPr>
        <w:autoSpaceDE w:val="0"/>
        <w:autoSpaceDN w:val="0"/>
        <w:adjustRightInd w:val="0"/>
        <w:rPr>
          <w:ins w:id="254" w:author="Lisa McGonigal" w:date="2020-10-12T23:26:00Z"/>
          <w:rFonts w:asciiTheme="minorHAnsi" w:hAnsiTheme="minorHAnsi" w:cstheme="minorHAnsi"/>
          <w:b/>
          <w:bCs/>
          <w:color w:val="1F497D" w:themeColor="text2"/>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Flythe JE, Kimmel SE, Brunelli SM.  Rapid fluid removal during dialysis is associated with cardiovascular morbidity and mortality.  </w:t>
      </w:r>
      <w:r w:rsidRPr="00652DEC">
        <w:rPr>
          <w:rFonts w:asciiTheme="minorHAnsi" w:hAnsiTheme="minorHAnsi" w:cstheme="minorHAnsi"/>
          <w:i/>
          <w:iCs/>
          <w:color w:val="1F497D" w:themeColor="text2"/>
          <w:sz w:val="18"/>
          <w:szCs w:val="18"/>
        </w:rPr>
        <w:t>Kidney Int.</w:t>
      </w:r>
      <w:r w:rsidRPr="00652DEC">
        <w:rPr>
          <w:rFonts w:asciiTheme="minorHAnsi" w:hAnsiTheme="minorHAnsi" w:cstheme="minorHAnsi"/>
          <w:color w:val="1F497D" w:themeColor="text2"/>
          <w:sz w:val="18"/>
          <w:szCs w:val="18"/>
        </w:rPr>
        <w:t xml:space="preserve">  2011;79:250-257.</w:t>
      </w:r>
    </w:p>
  </w:footnote>
  <w:footnote w:id="10">
    <w:p w14:paraId="18063570" w14:textId="77777777" w:rsidR="00300E58" w:rsidRPr="00652DEC" w:rsidRDefault="00300E58" w:rsidP="00300E58">
      <w:pPr>
        <w:autoSpaceDE w:val="0"/>
        <w:autoSpaceDN w:val="0"/>
        <w:adjustRightInd w:val="0"/>
        <w:rPr>
          <w:ins w:id="264" w:author="Lisa McGonigal" w:date="2020-10-12T23:26:00Z"/>
          <w:rFonts w:asciiTheme="minorHAnsi" w:hAnsiTheme="minorHAnsi" w:cstheme="minorHAnsi"/>
          <w:color w:val="1F497D" w:themeColor="text2"/>
          <w:sz w:val="20"/>
          <w:szCs w:val="20"/>
        </w:rPr>
      </w:pPr>
      <w:ins w:id="265" w:author="Lisa McGonigal" w:date="2020-10-12T23:26:00Z">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Assimon MM, Wenger JB, Wang L, Flythe JE.  Ultrafiltration rate and mortality in maintenance hemodialysis patients.  </w:t>
        </w:r>
        <w:r w:rsidRPr="00652DEC">
          <w:rPr>
            <w:rFonts w:asciiTheme="minorHAnsi" w:hAnsiTheme="minorHAnsi" w:cstheme="minorHAnsi"/>
            <w:i/>
            <w:iCs/>
            <w:color w:val="1F497D" w:themeColor="text2"/>
            <w:sz w:val="18"/>
            <w:szCs w:val="18"/>
          </w:rPr>
          <w:t>Am J Kidney Dis.</w:t>
        </w:r>
        <w:r w:rsidRPr="00652DEC">
          <w:rPr>
            <w:rFonts w:asciiTheme="minorHAnsi" w:hAnsiTheme="minorHAnsi" w:cstheme="minorHAnsi"/>
            <w:color w:val="1F497D" w:themeColor="text2"/>
            <w:sz w:val="18"/>
            <w:szCs w:val="18"/>
          </w:rPr>
          <w:t xml:space="preserve">  2016;68:911-922.</w:t>
        </w:r>
      </w:ins>
    </w:p>
  </w:footnote>
  <w:footnote w:id="11">
    <w:p w14:paraId="2E9431DC" w14:textId="77777777" w:rsidR="00657C91" w:rsidRPr="00652DEC" w:rsidRDefault="00657C91" w:rsidP="00F54393">
      <w:pPr>
        <w:autoSpaceDE w:val="0"/>
        <w:autoSpaceDN w:val="0"/>
        <w:adjustRightInd w:val="0"/>
        <w:rPr>
          <w:rFonts w:asciiTheme="minorHAnsi" w:hAnsiTheme="minorHAnsi" w:cstheme="minorHAnsi"/>
          <w:color w:val="1F497D" w:themeColor="text2"/>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Flythe JE, Curhan GC, Brunelli SM.  Shorter length dialysis sessions are associated with increased mortality, independent of body weight.  </w:t>
      </w:r>
      <w:r w:rsidRPr="00652DEC">
        <w:rPr>
          <w:rFonts w:asciiTheme="minorHAnsi" w:hAnsiTheme="minorHAnsi" w:cstheme="minorHAnsi"/>
          <w:i/>
          <w:iCs/>
          <w:color w:val="1F497D" w:themeColor="text2"/>
          <w:sz w:val="18"/>
          <w:szCs w:val="18"/>
        </w:rPr>
        <w:t>Kidney Int.</w:t>
      </w:r>
      <w:r w:rsidRPr="00652DEC">
        <w:rPr>
          <w:rFonts w:asciiTheme="minorHAnsi" w:hAnsiTheme="minorHAnsi" w:cstheme="minorHAnsi"/>
          <w:color w:val="1F497D" w:themeColor="text2"/>
          <w:sz w:val="18"/>
          <w:szCs w:val="18"/>
        </w:rPr>
        <w:t xml:space="preserve">  2013; 83:104–113.</w:t>
      </w:r>
    </w:p>
  </w:footnote>
  <w:footnote w:id="12">
    <w:p w14:paraId="616B154D" w14:textId="476EE306" w:rsidR="00300E58" w:rsidRPr="00652DEC" w:rsidRDefault="00300E58" w:rsidP="00F54393">
      <w:pPr>
        <w:autoSpaceDE w:val="0"/>
        <w:autoSpaceDN w:val="0"/>
        <w:adjustRightInd w:val="0"/>
        <w:rPr>
          <w:ins w:id="266" w:author="Lisa McGonigal" w:date="2020-10-12T23:26:00Z"/>
          <w:rFonts w:asciiTheme="minorHAnsi" w:hAnsiTheme="minorHAnsi" w:cstheme="minorHAnsi"/>
          <w:b/>
          <w:bCs/>
          <w:color w:val="1F497D" w:themeColor="text2"/>
          <w:sz w:val="18"/>
          <w:szCs w:val="18"/>
        </w:rPr>
      </w:pPr>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Assimon MM, Flythe JE.  Rapid ultrafiltration rates and outcomes among hemodialysis patients:  Re-examining the evidence base.  </w:t>
      </w:r>
      <w:r w:rsidRPr="00652DEC">
        <w:rPr>
          <w:rFonts w:asciiTheme="minorHAnsi" w:hAnsiTheme="minorHAnsi" w:cstheme="minorHAnsi"/>
          <w:i/>
          <w:iCs/>
          <w:color w:val="1F497D" w:themeColor="text2"/>
          <w:sz w:val="18"/>
          <w:szCs w:val="18"/>
        </w:rPr>
        <w:t>Curr Opin Nephrol Hypertens.</w:t>
      </w:r>
      <w:r w:rsidRPr="00652DEC">
        <w:rPr>
          <w:rFonts w:asciiTheme="minorHAnsi" w:hAnsiTheme="minorHAnsi" w:cstheme="minorHAnsi"/>
          <w:color w:val="1F497D" w:themeColor="text2"/>
          <w:sz w:val="18"/>
          <w:szCs w:val="18"/>
        </w:rPr>
        <w:t xml:space="preserve">  2015;24(6):525-530.</w:t>
      </w:r>
    </w:p>
  </w:footnote>
  <w:footnote w:id="13">
    <w:p w14:paraId="47FC2C06" w14:textId="77777777" w:rsidR="00401478" w:rsidRPr="00652DEC" w:rsidRDefault="00401478" w:rsidP="00F54393">
      <w:pPr>
        <w:rPr>
          <w:ins w:id="270" w:author="Lisa McGonigal" w:date="2020-10-14T13:04:00Z"/>
          <w:rFonts w:asciiTheme="minorHAnsi" w:hAnsiTheme="minorHAnsi" w:cstheme="minorHAnsi"/>
          <w:color w:val="1F497D" w:themeColor="text2"/>
          <w:sz w:val="18"/>
          <w:szCs w:val="18"/>
        </w:rPr>
      </w:pPr>
      <w:ins w:id="271" w:author="Lisa McGonigal" w:date="2020-10-14T13:04:00Z">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Lee YJ et al.  Ultrafiltration rate, residual kidney function, and survival among patients treated with reduced-frequency hemodialysis.  </w:t>
        </w:r>
        <w:r w:rsidRPr="00652DEC">
          <w:rPr>
            <w:rFonts w:asciiTheme="minorHAnsi" w:hAnsiTheme="minorHAnsi" w:cstheme="minorHAnsi"/>
            <w:i/>
            <w:iCs/>
            <w:color w:val="1F497D" w:themeColor="text2"/>
            <w:sz w:val="18"/>
            <w:szCs w:val="18"/>
          </w:rPr>
          <w:t>AJKD.</w:t>
        </w:r>
        <w:r w:rsidRPr="00652DEC">
          <w:rPr>
            <w:rFonts w:asciiTheme="minorHAnsi" w:hAnsiTheme="minorHAnsi" w:cstheme="minorHAnsi"/>
            <w:color w:val="1F497D" w:themeColor="text2"/>
            <w:sz w:val="18"/>
            <w:szCs w:val="18"/>
          </w:rPr>
          <w:t xml:space="preserve">  </w:t>
        </w:r>
        <w:r w:rsidRPr="00652DEC">
          <w:rPr>
            <w:rFonts w:asciiTheme="minorHAnsi" w:hAnsiTheme="minorHAnsi" w:cstheme="minorHAnsi"/>
            <w:color w:val="1F497D" w:themeColor="text2"/>
            <w:sz w:val="18"/>
            <w:szCs w:val="18"/>
            <w:shd w:val="clear" w:color="auto" w:fill="FFFFFF"/>
          </w:rPr>
          <w:t>2020;75(3):342-350.</w:t>
        </w:r>
      </w:ins>
    </w:p>
  </w:footnote>
  <w:footnote w:id="14">
    <w:p w14:paraId="17D5DA7D" w14:textId="77777777" w:rsidR="0047690A" w:rsidRPr="00E661FB" w:rsidRDefault="0047690A" w:rsidP="00F54393">
      <w:pPr>
        <w:pStyle w:val="FootnoteText"/>
        <w:rPr>
          <w:ins w:id="274" w:author="Lisa McGonigal" w:date="2020-10-13T09:40:00Z"/>
          <w:rFonts w:asciiTheme="minorHAnsi" w:hAnsiTheme="minorHAnsi" w:cstheme="minorHAnsi"/>
        </w:rPr>
      </w:pPr>
      <w:ins w:id="275" w:author="Lisa McGonigal" w:date="2020-10-13T09:40:00Z">
        <w:r w:rsidRPr="00652DEC">
          <w:rPr>
            <w:rStyle w:val="FootnoteReference"/>
            <w:rFonts w:asciiTheme="minorHAnsi" w:hAnsiTheme="minorHAnsi" w:cstheme="minorHAnsi"/>
            <w:color w:val="1F497D" w:themeColor="text2"/>
            <w:sz w:val="18"/>
            <w:szCs w:val="18"/>
          </w:rPr>
          <w:footnoteRef/>
        </w:r>
        <w:r w:rsidRPr="00652DEC">
          <w:rPr>
            <w:rFonts w:asciiTheme="minorHAnsi" w:hAnsiTheme="minorHAnsi" w:cstheme="minorHAnsi"/>
            <w:color w:val="1F497D" w:themeColor="text2"/>
            <w:sz w:val="18"/>
            <w:szCs w:val="18"/>
          </w:rPr>
          <w:t xml:space="preserve"> Flythe JE.  Ultrafiltration rate clinical performance measures:  Ready for primetime?  </w:t>
        </w:r>
        <w:r w:rsidRPr="00652DEC">
          <w:rPr>
            <w:rFonts w:asciiTheme="minorHAnsi" w:hAnsiTheme="minorHAnsi" w:cstheme="minorHAnsi"/>
            <w:i/>
            <w:iCs/>
            <w:color w:val="1F497D" w:themeColor="text2"/>
            <w:sz w:val="18"/>
            <w:szCs w:val="18"/>
          </w:rPr>
          <w:t>Semin Dial.</w:t>
        </w:r>
        <w:r w:rsidRPr="00652DEC">
          <w:rPr>
            <w:rFonts w:asciiTheme="minorHAnsi" w:hAnsiTheme="minorHAnsi" w:cstheme="minorHAnsi"/>
            <w:color w:val="1F497D" w:themeColor="text2"/>
            <w:sz w:val="18"/>
            <w:szCs w:val="18"/>
          </w:rPr>
          <w:t xml:space="preserve">  2016;29(6):425-434.</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77777777" w:rsidR="00440687" w:rsidRDefault="00440687" w:rsidP="007E37A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71E08"/>
    <w:multiLevelType w:val="hybridMultilevel"/>
    <w:tmpl w:val="B9824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471D9"/>
    <w:multiLevelType w:val="hybridMultilevel"/>
    <w:tmpl w:val="B8A0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74D3C"/>
    <w:multiLevelType w:val="hybridMultilevel"/>
    <w:tmpl w:val="8CC0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16012"/>
    <w:multiLevelType w:val="hybridMultilevel"/>
    <w:tmpl w:val="A36A90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C52071"/>
    <w:multiLevelType w:val="hybridMultilevel"/>
    <w:tmpl w:val="87B0E2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4C5DAE"/>
    <w:multiLevelType w:val="hybridMultilevel"/>
    <w:tmpl w:val="60343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E5456E"/>
    <w:multiLevelType w:val="hybridMultilevel"/>
    <w:tmpl w:val="7E90C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3525F"/>
    <w:multiLevelType w:val="hybridMultilevel"/>
    <w:tmpl w:val="BD087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CF7879"/>
    <w:multiLevelType w:val="hybridMultilevel"/>
    <w:tmpl w:val="2ACEA5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C4615E"/>
    <w:multiLevelType w:val="hybridMultilevel"/>
    <w:tmpl w:val="D6A61A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FC7C6B"/>
    <w:multiLevelType w:val="multilevel"/>
    <w:tmpl w:val="AD6A4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7F0D66"/>
    <w:multiLevelType w:val="hybridMultilevel"/>
    <w:tmpl w:val="7D2C8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00417E"/>
    <w:multiLevelType w:val="multilevel"/>
    <w:tmpl w:val="BF12CF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CCB09A2"/>
    <w:multiLevelType w:val="hybridMultilevel"/>
    <w:tmpl w:val="4C5A6E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6416A4D"/>
    <w:multiLevelType w:val="hybridMultilevel"/>
    <w:tmpl w:val="F100255A"/>
    <w:lvl w:ilvl="0" w:tplc="9FFAAAE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8F4742"/>
    <w:multiLevelType w:val="multilevel"/>
    <w:tmpl w:val="EF149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160A08"/>
    <w:multiLevelType w:val="hybridMultilevel"/>
    <w:tmpl w:val="1E9A7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B362473"/>
    <w:multiLevelType w:val="hybridMultilevel"/>
    <w:tmpl w:val="F8E29F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BEC55A3"/>
    <w:multiLevelType w:val="hybridMultilevel"/>
    <w:tmpl w:val="70666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FB63440"/>
    <w:multiLevelType w:val="hybridMultilevel"/>
    <w:tmpl w:val="270A2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185A0E"/>
    <w:multiLevelType w:val="hybridMultilevel"/>
    <w:tmpl w:val="BF12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4349AA"/>
    <w:multiLevelType w:val="multilevel"/>
    <w:tmpl w:val="451A6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E37441"/>
    <w:multiLevelType w:val="hybridMultilevel"/>
    <w:tmpl w:val="67E65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73BF6"/>
    <w:multiLevelType w:val="multilevel"/>
    <w:tmpl w:val="2A3A3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2B5817"/>
    <w:multiLevelType w:val="hybridMultilevel"/>
    <w:tmpl w:val="7C24F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6477BE8"/>
    <w:multiLevelType w:val="hybridMultilevel"/>
    <w:tmpl w:val="909E7D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296958"/>
    <w:multiLevelType w:val="hybridMultilevel"/>
    <w:tmpl w:val="6218C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9D04C5"/>
    <w:multiLevelType w:val="hybridMultilevel"/>
    <w:tmpl w:val="6B725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642E2"/>
    <w:multiLevelType w:val="hybridMultilevel"/>
    <w:tmpl w:val="39AE3C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9"/>
  </w:num>
  <w:num w:numId="3">
    <w:abstractNumId w:val="9"/>
  </w:num>
  <w:num w:numId="4">
    <w:abstractNumId w:val="11"/>
  </w:num>
  <w:num w:numId="5">
    <w:abstractNumId w:val="15"/>
  </w:num>
  <w:num w:numId="6">
    <w:abstractNumId w:val="13"/>
  </w:num>
  <w:num w:numId="7">
    <w:abstractNumId w:val="37"/>
  </w:num>
  <w:num w:numId="8">
    <w:abstractNumId w:val="35"/>
  </w:num>
  <w:num w:numId="9">
    <w:abstractNumId w:val="38"/>
  </w:num>
  <w:num w:numId="10">
    <w:abstractNumId w:val="7"/>
  </w:num>
  <w:num w:numId="11">
    <w:abstractNumId w:val="23"/>
  </w:num>
  <w:num w:numId="12">
    <w:abstractNumId w:val="30"/>
  </w:num>
  <w:num w:numId="13">
    <w:abstractNumId w:val="10"/>
  </w:num>
  <w:num w:numId="14">
    <w:abstractNumId w:val="12"/>
  </w:num>
  <w:num w:numId="15">
    <w:abstractNumId w:val="4"/>
  </w:num>
  <w:num w:numId="16">
    <w:abstractNumId w:val="36"/>
  </w:num>
  <w:num w:numId="17">
    <w:abstractNumId w:val="33"/>
  </w:num>
  <w:num w:numId="18">
    <w:abstractNumId w:val="26"/>
  </w:num>
  <w:num w:numId="19">
    <w:abstractNumId w:val="6"/>
  </w:num>
  <w:num w:numId="20">
    <w:abstractNumId w:val="32"/>
  </w:num>
  <w:num w:numId="21">
    <w:abstractNumId w:val="21"/>
  </w:num>
  <w:num w:numId="22">
    <w:abstractNumId w:val="14"/>
  </w:num>
  <w:num w:numId="23">
    <w:abstractNumId w:val="8"/>
  </w:num>
  <w:num w:numId="24">
    <w:abstractNumId w:val="25"/>
  </w:num>
  <w:num w:numId="25">
    <w:abstractNumId w:val="5"/>
  </w:num>
  <w:num w:numId="26">
    <w:abstractNumId w:val="24"/>
  </w:num>
  <w:num w:numId="27">
    <w:abstractNumId w:val="1"/>
  </w:num>
  <w:num w:numId="28">
    <w:abstractNumId w:val="20"/>
  </w:num>
  <w:num w:numId="29">
    <w:abstractNumId w:val="39"/>
  </w:num>
  <w:num w:numId="30">
    <w:abstractNumId w:val="31"/>
  </w:num>
  <w:num w:numId="31">
    <w:abstractNumId w:val="2"/>
  </w:num>
  <w:num w:numId="32">
    <w:abstractNumId w:val="22"/>
  </w:num>
  <w:num w:numId="33">
    <w:abstractNumId w:val="34"/>
  </w:num>
  <w:num w:numId="34">
    <w:abstractNumId w:val="27"/>
  </w:num>
  <w:num w:numId="35">
    <w:abstractNumId w:val="17"/>
  </w:num>
  <w:num w:numId="36">
    <w:abstractNumId w:val="16"/>
  </w:num>
  <w:num w:numId="37">
    <w:abstractNumId w:val="28"/>
  </w:num>
  <w:num w:numId="38">
    <w:abstractNumId w:val="3"/>
  </w:num>
  <w:num w:numId="39">
    <w:abstractNumId w:val="0"/>
  </w:num>
  <w:num w:numId="4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sa McGonigal">
    <w15:presenceInfo w15:providerId="Windows Live" w15:userId="ae6fd2cb1ed68a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0CDE"/>
    <w:rsid w:val="00024526"/>
    <w:rsid w:val="00030F43"/>
    <w:rsid w:val="00040DCF"/>
    <w:rsid w:val="00052C0B"/>
    <w:rsid w:val="00061CF3"/>
    <w:rsid w:val="00063601"/>
    <w:rsid w:val="00073079"/>
    <w:rsid w:val="0007593F"/>
    <w:rsid w:val="00095EC9"/>
    <w:rsid w:val="00096A37"/>
    <w:rsid w:val="000A0810"/>
    <w:rsid w:val="000B627F"/>
    <w:rsid w:val="000D108E"/>
    <w:rsid w:val="000D649E"/>
    <w:rsid w:val="000D6D06"/>
    <w:rsid w:val="000E3E89"/>
    <w:rsid w:val="000E5C93"/>
    <w:rsid w:val="000F4A7F"/>
    <w:rsid w:val="000F5568"/>
    <w:rsid w:val="00106156"/>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22F9A"/>
    <w:rsid w:val="00235ADC"/>
    <w:rsid w:val="00236F87"/>
    <w:rsid w:val="002413C3"/>
    <w:rsid w:val="00265702"/>
    <w:rsid w:val="002662B2"/>
    <w:rsid w:val="002717C7"/>
    <w:rsid w:val="002875E9"/>
    <w:rsid w:val="00287EB3"/>
    <w:rsid w:val="002A47BA"/>
    <w:rsid w:val="002A6777"/>
    <w:rsid w:val="002B0316"/>
    <w:rsid w:val="002B06BD"/>
    <w:rsid w:val="002B2937"/>
    <w:rsid w:val="002B5A43"/>
    <w:rsid w:val="002C0E48"/>
    <w:rsid w:val="002C6F04"/>
    <w:rsid w:val="002E2177"/>
    <w:rsid w:val="002E2E41"/>
    <w:rsid w:val="002E78CD"/>
    <w:rsid w:val="002F20A7"/>
    <w:rsid w:val="003008F4"/>
    <w:rsid w:val="00300E58"/>
    <w:rsid w:val="00302B1D"/>
    <w:rsid w:val="003075ED"/>
    <w:rsid w:val="00307FA5"/>
    <w:rsid w:val="003231A9"/>
    <w:rsid w:val="00324D64"/>
    <w:rsid w:val="00340D36"/>
    <w:rsid w:val="00346D90"/>
    <w:rsid w:val="00352B52"/>
    <w:rsid w:val="0035760D"/>
    <w:rsid w:val="00363ECC"/>
    <w:rsid w:val="00386018"/>
    <w:rsid w:val="0039020B"/>
    <w:rsid w:val="00395263"/>
    <w:rsid w:val="003956E0"/>
    <w:rsid w:val="0039609A"/>
    <w:rsid w:val="00397500"/>
    <w:rsid w:val="003B03A9"/>
    <w:rsid w:val="003B1CC5"/>
    <w:rsid w:val="003B65CE"/>
    <w:rsid w:val="003C4C9A"/>
    <w:rsid w:val="003C5C1B"/>
    <w:rsid w:val="003D6721"/>
    <w:rsid w:val="003E039E"/>
    <w:rsid w:val="003E31DD"/>
    <w:rsid w:val="00401478"/>
    <w:rsid w:val="0040230E"/>
    <w:rsid w:val="0041662F"/>
    <w:rsid w:val="00422917"/>
    <w:rsid w:val="00440687"/>
    <w:rsid w:val="0044131D"/>
    <w:rsid w:val="00441ADA"/>
    <w:rsid w:val="00457E46"/>
    <w:rsid w:val="004622E2"/>
    <w:rsid w:val="0047690A"/>
    <w:rsid w:val="00483F76"/>
    <w:rsid w:val="004861ED"/>
    <w:rsid w:val="004922E4"/>
    <w:rsid w:val="00496AF8"/>
    <w:rsid w:val="004A575D"/>
    <w:rsid w:val="004B65C6"/>
    <w:rsid w:val="004D1DC7"/>
    <w:rsid w:val="004E7215"/>
    <w:rsid w:val="004F7D7E"/>
    <w:rsid w:val="00500B0C"/>
    <w:rsid w:val="00535988"/>
    <w:rsid w:val="00537150"/>
    <w:rsid w:val="00540984"/>
    <w:rsid w:val="00543851"/>
    <w:rsid w:val="0055559D"/>
    <w:rsid w:val="005569AE"/>
    <w:rsid w:val="005857F8"/>
    <w:rsid w:val="00591DC1"/>
    <w:rsid w:val="005931EB"/>
    <w:rsid w:val="005A443D"/>
    <w:rsid w:val="005B0D18"/>
    <w:rsid w:val="005B12C3"/>
    <w:rsid w:val="005B409D"/>
    <w:rsid w:val="005D0FDB"/>
    <w:rsid w:val="005D25E9"/>
    <w:rsid w:val="005D6D59"/>
    <w:rsid w:val="005F1B35"/>
    <w:rsid w:val="0061327A"/>
    <w:rsid w:val="00617390"/>
    <w:rsid w:val="00623420"/>
    <w:rsid w:val="00634768"/>
    <w:rsid w:val="0063596F"/>
    <w:rsid w:val="00652DEC"/>
    <w:rsid w:val="00657C91"/>
    <w:rsid w:val="006709EB"/>
    <w:rsid w:val="00672824"/>
    <w:rsid w:val="00676BD4"/>
    <w:rsid w:val="0068184A"/>
    <w:rsid w:val="006A0249"/>
    <w:rsid w:val="006B5C51"/>
    <w:rsid w:val="006C7F30"/>
    <w:rsid w:val="006D43FF"/>
    <w:rsid w:val="006E55B2"/>
    <w:rsid w:val="006E6FDD"/>
    <w:rsid w:val="006F4B7F"/>
    <w:rsid w:val="006F760B"/>
    <w:rsid w:val="00701CC3"/>
    <w:rsid w:val="007112A2"/>
    <w:rsid w:val="00714326"/>
    <w:rsid w:val="00724801"/>
    <w:rsid w:val="00734949"/>
    <w:rsid w:val="00736AEC"/>
    <w:rsid w:val="00736E0F"/>
    <w:rsid w:val="007416DA"/>
    <w:rsid w:val="007434FA"/>
    <w:rsid w:val="0074594C"/>
    <w:rsid w:val="007573F0"/>
    <w:rsid w:val="00765156"/>
    <w:rsid w:val="00767669"/>
    <w:rsid w:val="00773485"/>
    <w:rsid w:val="00776E8F"/>
    <w:rsid w:val="00776F6D"/>
    <w:rsid w:val="007C0297"/>
    <w:rsid w:val="007C1887"/>
    <w:rsid w:val="007C2CCF"/>
    <w:rsid w:val="007D4775"/>
    <w:rsid w:val="007D5DC6"/>
    <w:rsid w:val="007E160E"/>
    <w:rsid w:val="007E3214"/>
    <w:rsid w:val="007E37A5"/>
    <w:rsid w:val="007F49D8"/>
    <w:rsid w:val="00805940"/>
    <w:rsid w:val="0081599C"/>
    <w:rsid w:val="00836DA6"/>
    <w:rsid w:val="00837121"/>
    <w:rsid w:val="008471E5"/>
    <w:rsid w:val="00850C35"/>
    <w:rsid w:val="00851466"/>
    <w:rsid w:val="00863E43"/>
    <w:rsid w:val="008647C3"/>
    <w:rsid w:val="008659ED"/>
    <w:rsid w:val="008708DC"/>
    <w:rsid w:val="00870987"/>
    <w:rsid w:val="0087564A"/>
    <w:rsid w:val="00881160"/>
    <w:rsid w:val="0088371C"/>
    <w:rsid w:val="00886F59"/>
    <w:rsid w:val="008A45F3"/>
    <w:rsid w:val="008B51D9"/>
    <w:rsid w:val="008B652E"/>
    <w:rsid w:val="008D05B7"/>
    <w:rsid w:val="008F1DC6"/>
    <w:rsid w:val="008F6F51"/>
    <w:rsid w:val="00905C5B"/>
    <w:rsid w:val="009163AD"/>
    <w:rsid w:val="00923295"/>
    <w:rsid w:val="00925F11"/>
    <w:rsid w:val="00935265"/>
    <w:rsid w:val="0094689F"/>
    <w:rsid w:val="009477D6"/>
    <w:rsid w:val="00953ED3"/>
    <w:rsid w:val="00965FF6"/>
    <w:rsid w:val="009809EA"/>
    <w:rsid w:val="009846D6"/>
    <w:rsid w:val="0098657F"/>
    <w:rsid w:val="009A00D3"/>
    <w:rsid w:val="009A3236"/>
    <w:rsid w:val="009A3B7D"/>
    <w:rsid w:val="009B5A93"/>
    <w:rsid w:val="009B5BEA"/>
    <w:rsid w:val="009B7AEA"/>
    <w:rsid w:val="009C291F"/>
    <w:rsid w:val="009E37BD"/>
    <w:rsid w:val="009E6B86"/>
    <w:rsid w:val="00A03301"/>
    <w:rsid w:val="00A073D1"/>
    <w:rsid w:val="00A12762"/>
    <w:rsid w:val="00A13867"/>
    <w:rsid w:val="00A26FED"/>
    <w:rsid w:val="00A421D4"/>
    <w:rsid w:val="00A44FF0"/>
    <w:rsid w:val="00A50E55"/>
    <w:rsid w:val="00A67EB1"/>
    <w:rsid w:val="00A9011D"/>
    <w:rsid w:val="00A91A47"/>
    <w:rsid w:val="00A95D2B"/>
    <w:rsid w:val="00AA5587"/>
    <w:rsid w:val="00AA68E9"/>
    <w:rsid w:val="00AB4ECE"/>
    <w:rsid w:val="00AC1E53"/>
    <w:rsid w:val="00AC55E1"/>
    <w:rsid w:val="00AD79C8"/>
    <w:rsid w:val="00AE6980"/>
    <w:rsid w:val="00AE6CE0"/>
    <w:rsid w:val="00B058A6"/>
    <w:rsid w:val="00B117D0"/>
    <w:rsid w:val="00B13998"/>
    <w:rsid w:val="00B35C5F"/>
    <w:rsid w:val="00B439DD"/>
    <w:rsid w:val="00B52E0F"/>
    <w:rsid w:val="00B74629"/>
    <w:rsid w:val="00B91F58"/>
    <w:rsid w:val="00BA579E"/>
    <w:rsid w:val="00BD2D6A"/>
    <w:rsid w:val="00BE2295"/>
    <w:rsid w:val="00BE6373"/>
    <w:rsid w:val="00BF1A70"/>
    <w:rsid w:val="00BF533A"/>
    <w:rsid w:val="00C071EF"/>
    <w:rsid w:val="00C337F4"/>
    <w:rsid w:val="00C41794"/>
    <w:rsid w:val="00C42DF5"/>
    <w:rsid w:val="00C46677"/>
    <w:rsid w:val="00C5180E"/>
    <w:rsid w:val="00C54E40"/>
    <w:rsid w:val="00C55F56"/>
    <w:rsid w:val="00C57BA4"/>
    <w:rsid w:val="00C613EB"/>
    <w:rsid w:val="00C71C1A"/>
    <w:rsid w:val="00C84623"/>
    <w:rsid w:val="00C85CF4"/>
    <w:rsid w:val="00CB06C9"/>
    <w:rsid w:val="00CB1E41"/>
    <w:rsid w:val="00CB271C"/>
    <w:rsid w:val="00CC0F87"/>
    <w:rsid w:val="00CE4F96"/>
    <w:rsid w:val="00CF0AB1"/>
    <w:rsid w:val="00CF20E9"/>
    <w:rsid w:val="00CF4B9B"/>
    <w:rsid w:val="00CF55E6"/>
    <w:rsid w:val="00CF772F"/>
    <w:rsid w:val="00D048DB"/>
    <w:rsid w:val="00D14F0B"/>
    <w:rsid w:val="00D165B5"/>
    <w:rsid w:val="00D178CA"/>
    <w:rsid w:val="00D3311C"/>
    <w:rsid w:val="00D53405"/>
    <w:rsid w:val="00D5457B"/>
    <w:rsid w:val="00D72995"/>
    <w:rsid w:val="00D73685"/>
    <w:rsid w:val="00DA7696"/>
    <w:rsid w:val="00DA7FA2"/>
    <w:rsid w:val="00DC2D8D"/>
    <w:rsid w:val="00DC7F67"/>
    <w:rsid w:val="00DE1F5D"/>
    <w:rsid w:val="00DE50D8"/>
    <w:rsid w:val="00DE7402"/>
    <w:rsid w:val="00DF278A"/>
    <w:rsid w:val="00E1664B"/>
    <w:rsid w:val="00E30D12"/>
    <w:rsid w:val="00E3368A"/>
    <w:rsid w:val="00E3394E"/>
    <w:rsid w:val="00E35241"/>
    <w:rsid w:val="00E41417"/>
    <w:rsid w:val="00E426B0"/>
    <w:rsid w:val="00E42FAA"/>
    <w:rsid w:val="00E536D3"/>
    <w:rsid w:val="00E57BE2"/>
    <w:rsid w:val="00E62A95"/>
    <w:rsid w:val="00E661FB"/>
    <w:rsid w:val="00E746A2"/>
    <w:rsid w:val="00E90D06"/>
    <w:rsid w:val="00E97E59"/>
    <w:rsid w:val="00EA79C9"/>
    <w:rsid w:val="00EB66AC"/>
    <w:rsid w:val="00EC1225"/>
    <w:rsid w:val="00EC2247"/>
    <w:rsid w:val="00EE1F87"/>
    <w:rsid w:val="00EE3931"/>
    <w:rsid w:val="00EE5AF6"/>
    <w:rsid w:val="00EF2CEF"/>
    <w:rsid w:val="00F1092D"/>
    <w:rsid w:val="00F13968"/>
    <w:rsid w:val="00F250E0"/>
    <w:rsid w:val="00F27B58"/>
    <w:rsid w:val="00F42C20"/>
    <w:rsid w:val="00F431D8"/>
    <w:rsid w:val="00F54393"/>
    <w:rsid w:val="00F63E8D"/>
    <w:rsid w:val="00F67706"/>
    <w:rsid w:val="00F81FE3"/>
    <w:rsid w:val="00F90F82"/>
    <w:rsid w:val="00F92D75"/>
    <w:rsid w:val="00F95309"/>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C9A"/>
    <w:pPr>
      <w:ind w:left="0" w:firstLin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40D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uiPriority w:val="99"/>
    <w:rsid w:val="00765156"/>
    <w:rPr>
      <w:rFonts w:eastAsia="Calibri"/>
      <w:sz w:val="20"/>
      <w:szCs w:val="20"/>
    </w:rPr>
  </w:style>
  <w:style w:type="character" w:customStyle="1" w:styleId="FootnoteTextChar">
    <w:name w:val="Footnote Text Char"/>
    <w:basedOn w:val="DefaultParagraphFont"/>
    <w:link w:val="FootnoteText"/>
    <w:uiPriority w:val="99"/>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Strong">
    <w:name w:val="Strong"/>
    <w:basedOn w:val="DefaultParagraphFont"/>
    <w:uiPriority w:val="22"/>
    <w:qFormat/>
    <w:rsid w:val="00AA68E9"/>
    <w:rPr>
      <w:b/>
      <w:bCs/>
    </w:rPr>
  </w:style>
  <w:style w:type="paragraph" w:styleId="NormalWeb">
    <w:name w:val="Normal (Web)"/>
    <w:basedOn w:val="Normal"/>
    <w:uiPriority w:val="99"/>
    <w:unhideWhenUsed/>
    <w:rsid w:val="00AA68E9"/>
    <w:pPr>
      <w:spacing w:before="100" w:beforeAutospacing="1" w:after="100" w:afterAutospacing="1"/>
    </w:pPr>
  </w:style>
  <w:style w:type="character" w:styleId="UnresolvedMention">
    <w:name w:val="Unresolved Mention"/>
    <w:basedOn w:val="DefaultParagraphFont"/>
    <w:uiPriority w:val="99"/>
    <w:semiHidden/>
    <w:unhideWhenUsed/>
    <w:rsid w:val="00AA68E9"/>
    <w:rPr>
      <w:color w:val="605E5C"/>
      <w:shd w:val="clear" w:color="auto" w:fill="E1DFDD"/>
    </w:rPr>
  </w:style>
  <w:style w:type="character" w:styleId="FootnoteReference">
    <w:name w:val="footnote reference"/>
    <w:basedOn w:val="DefaultParagraphFont"/>
    <w:uiPriority w:val="99"/>
    <w:unhideWhenUsed/>
    <w:rsid w:val="003B03A9"/>
    <w:rPr>
      <w:vertAlign w:val="superscript"/>
    </w:rPr>
  </w:style>
  <w:style w:type="character" w:customStyle="1" w:styleId="s1">
    <w:name w:val="s1"/>
    <w:basedOn w:val="DefaultParagraphFont"/>
    <w:rsid w:val="007E160E"/>
  </w:style>
  <w:style w:type="character" w:customStyle="1" w:styleId="highlight">
    <w:name w:val="highlight"/>
    <w:basedOn w:val="DefaultParagraphFont"/>
    <w:rsid w:val="00340D36"/>
  </w:style>
  <w:style w:type="character" w:customStyle="1" w:styleId="Heading1Char">
    <w:name w:val="Heading 1 Char"/>
    <w:basedOn w:val="DefaultParagraphFont"/>
    <w:link w:val="Heading1"/>
    <w:uiPriority w:val="9"/>
    <w:rsid w:val="00340D36"/>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DefaultParagraphFont"/>
    <w:rsid w:val="00D165B5"/>
  </w:style>
  <w:style w:type="character" w:customStyle="1" w:styleId="underlinecls">
    <w:name w:val="underlinecls"/>
    <w:basedOn w:val="DefaultParagraphFont"/>
    <w:rsid w:val="00D165B5"/>
  </w:style>
  <w:style w:type="character" w:customStyle="1" w:styleId="formlabel">
    <w:name w:val="formlabel"/>
    <w:basedOn w:val="DefaultParagraphFont"/>
    <w:rsid w:val="00886F59"/>
  </w:style>
  <w:style w:type="character" w:customStyle="1" w:styleId="marky3ms78b37">
    <w:name w:val="marky3ms78b37"/>
    <w:basedOn w:val="DefaultParagraphFont"/>
    <w:rsid w:val="00886F59"/>
  </w:style>
  <w:style w:type="character" w:customStyle="1" w:styleId="subtitles">
    <w:name w:val="sub_titles"/>
    <w:basedOn w:val="DefaultParagraphFont"/>
    <w:rsid w:val="003C4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63845">
      <w:bodyDiv w:val="1"/>
      <w:marLeft w:val="0"/>
      <w:marRight w:val="0"/>
      <w:marTop w:val="0"/>
      <w:marBottom w:val="0"/>
      <w:divBdr>
        <w:top w:val="none" w:sz="0" w:space="0" w:color="auto"/>
        <w:left w:val="none" w:sz="0" w:space="0" w:color="auto"/>
        <w:bottom w:val="none" w:sz="0" w:space="0" w:color="auto"/>
        <w:right w:val="none" w:sz="0" w:space="0" w:color="auto"/>
      </w:divBdr>
      <w:divsChild>
        <w:div w:id="84618413">
          <w:marLeft w:val="0"/>
          <w:marRight w:val="0"/>
          <w:marTop w:val="0"/>
          <w:marBottom w:val="0"/>
          <w:divBdr>
            <w:top w:val="none" w:sz="0" w:space="0" w:color="auto"/>
            <w:left w:val="none" w:sz="0" w:space="0" w:color="auto"/>
            <w:bottom w:val="none" w:sz="0" w:space="0" w:color="auto"/>
            <w:right w:val="none" w:sz="0" w:space="0" w:color="auto"/>
          </w:divBdr>
          <w:divsChild>
            <w:div w:id="857357536">
              <w:marLeft w:val="0"/>
              <w:marRight w:val="0"/>
              <w:marTop w:val="0"/>
              <w:marBottom w:val="0"/>
              <w:divBdr>
                <w:top w:val="none" w:sz="0" w:space="0" w:color="auto"/>
                <w:left w:val="none" w:sz="0" w:space="0" w:color="auto"/>
                <w:bottom w:val="none" w:sz="0" w:space="0" w:color="auto"/>
                <w:right w:val="none" w:sz="0" w:space="0" w:color="auto"/>
              </w:divBdr>
              <w:divsChild>
                <w:div w:id="191031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01302">
      <w:bodyDiv w:val="1"/>
      <w:marLeft w:val="0"/>
      <w:marRight w:val="0"/>
      <w:marTop w:val="0"/>
      <w:marBottom w:val="0"/>
      <w:divBdr>
        <w:top w:val="none" w:sz="0" w:space="0" w:color="auto"/>
        <w:left w:val="none" w:sz="0" w:space="0" w:color="auto"/>
        <w:bottom w:val="none" w:sz="0" w:space="0" w:color="auto"/>
        <w:right w:val="none" w:sz="0" w:space="0" w:color="auto"/>
      </w:divBdr>
    </w:div>
    <w:div w:id="138765862">
      <w:bodyDiv w:val="1"/>
      <w:marLeft w:val="0"/>
      <w:marRight w:val="0"/>
      <w:marTop w:val="0"/>
      <w:marBottom w:val="0"/>
      <w:divBdr>
        <w:top w:val="none" w:sz="0" w:space="0" w:color="auto"/>
        <w:left w:val="none" w:sz="0" w:space="0" w:color="auto"/>
        <w:bottom w:val="none" w:sz="0" w:space="0" w:color="auto"/>
        <w:right w:val="none" w:sz="0" w:space="0" w:color="auto"/>
      </w:divBdr>
      <w:divsChild>
        <w:div w:id="360056182">
          <w:marLeft w:val="0"/>
          <w:marRight w:val="0"/>
          <w:marTop w:val="0"/>
          <w:marBottom w:val="0"/>
          <w:divBdr>
            <w:top w:val="none" w:sz="0" w:space="0" w:color="auto"/>
            <w:left w:val="none" w:sz="0" w:space="0" w:color="auto"/>
            <w:bottom w:val="none" w:sz="0" w:space="0" w:color="auto"/>
            <w:right w:val="none" w:sz="0" w:space="0" w:color="auto"/>
          </w:divBdr>
          <w:divsChild>
            <w:div w:id="669479814">
              <w:marLeft w:val="0"/>
              <w:marRight w:val="0"/>
              <w:marTop w:val="0"/>
              <w:marBottom w:val="0"/>
              <w:divBdr>
                <w:top w:val="none" w:sz="0" w:space="0" w:color="auto"/>
                <w:left w:val="none" w:sz="0" w:space="0" w:color="auto"/>
                <w:bottom w:val="none" w:sz="0" w:space="0" w:color="auto"/>
                <w:right w:val="none" w:sz="0" w:space="0" w:color="auto"/>
              </w:divBdr>
              <w:divsChild>
                <w:div w:id="376397591">
                  <w:marLeft w:val="0"/>
                  <w:marRight w:val="0"/>
                  <w:marTop w:val="0"/>
                  <w:marBottom w:val="0"/>
                  <w:divBdr>
                    <w:top w:val="none" w:sz="0" w:space="0" w:color="auto"/>
                    <w:left w:val="none" w:sz="0" w:space="0" w:color="auto"/>
                    <w:bottom w:val="none" w:sz="0" w:space="0" w:color="auto"/>
                    <w:right w:val="none" w:sz="0" w:space="0" w:color="auto"/>
                  </w:divBdr>
                  <w:divsChild>
                    <w:div w:id="40691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4521">
      <w:bodyDiv w:val="1"/>
      <w:marLeft w:val="0"/>
      <w:marRight w:val="0"/>
      <w:marTop w:val="0"/>
      <w:marBottom w:val="0"/>
      <w:divBdr>
        <w:top w:val="none" w:sz="0" w:space="0" w:color="auto"/>
        <w:left w:val="none" w:sz="0" w:space="0" w:color="auto"/>
        <w:bottom w:val="none" w:sz="0" w:space="0" w:color="auto"/>
        <w:right w:val="none" w:sz="0" w:space="0" w:color="auto"/>
      </w:divBdr>
      <w:divsChild>
        <w:div w:id="1182012411">
          <w:marLeft w:val="0"/>
          <w:marRight w:val="0"/>
          <w:marTop w:val="0"/>
          <w:marBottom w:val="0"/>
          <w:divBdr>
            <w:top w:val="none" w:sz="0" w:space="0" w:color="auto"/>
            <w:left w:val="none" w:sz="0" w:space="0" w:color="auto"/>
            <w:bottom w:val="none" w:sz="0" w:space="0" w:color="auto"/>
            <w:right w:val="none" w:sz="0" w:space="0" w:color="auto"/>
          </w:divBdr>
          <w:divsChild>
            <w:div w:id="1421415484">
              <w:marLeft w:val="0"/>
              <w:marRight w:val="0"/>
              <w:marTop w:val="0"/>
              <w:marBottom w:val="0"/>
              <w:divBdr>
                <w:top w:val="none" w:sz="0" w:space="0" w:color="auto"/>
                <w:left w:val="none" w:sz="0" w:space="0" w:color="auto"/>
                <w:bottom w:val="none" w:sz="0" w:space="0" w:color="auto"/>
                <w:right w:val="none" w:sz="0" w:space="0" w:color="auto"/>
              </w:divBdr>
              <w:divsChild>
                <w:div w:id="12128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59429">
      <w:bodyDiv w:val="1"/>
      <w:marLeft w:val="0"/>
      <w:marRight w:val="0"/>
      <w:marTop w:val="0"/>
      <w:marBottom w:val="0"/>
      <w:divBdr>
        <w:top w:val="none" w:sz="0" w:space="0" w:color="auto"/>
        <w:left w:val="none" w:sz="0" w:space="0" w:color="auto"/>
        <w:bottom w:val="none" w:sz="0" w:space="0" w:color="auto"/>
        <w:right w:val="none" w:sz="0" w:space="0" w:color="auto"/>
      </w:divBdr>
      <w:divsChild>
        <w:div w:id="1716390956">
          <w:marLeft w:val="0"/>
          <w:marRight w:val="0"/>
          <w:marTop w:val="0"/>
          <w:marBottom w:val="0"/>
          <w:divBdr>
            <w:top w:val="none" w:sz="0" w:space="0" w:color="auto"/>
            <w:left w:val="none" w:sz="0" w:space="0" w:color="auto"/>
            <w:bottom w:val="none" w:sz="0" w:space="0" w:color="auto"/>
            <w:right w:val="none" w:sz="0" w:space="0" w:color="auto"/>
          </w:divBdr>
          <w:divsChild>
            <w:div w:id="1066801146">
              <w:marLeft w:val="0"/>
              <w:marRight w:val="0"/>
              <w:marTop w:val="0"/>
              <w:marBottom w:val="0"/>
              <w:divBdr>
                <w:top w:val="none" w:sz="0" w:space="0" w:color="auto"/>
                <w:left w:val="none" w:sz="0" w:space="0" w:color="auto"/>
                <w:bottom w:val="none" w:sz="0" w:space="0" w:color="auto"/>
                <w:right w:val="none" w:sz="0" w:space="0" w:color="auto"/>
              </w:divBdr>
              <w:divsChild>
                <w:div w:id="18633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026201">
      <w:bodyDiv w:val="1"/>
      <w:marLeft w:val="0"/>
      <w:marRight w:val="0"/>
      <w:marTop w:val="0"/>
      <w:marBottom w:val="0"/>
      <w:divBdr>
        <w:top w:val="none" w:sz="0" w:space="0" w:color="auto"/>
        <w:left w:val="none" w:sz="0" w:space="0" w:color="auto"/>
        <w:bottom w:val="none" w:sz="0" w:space="0" w:color="auto"/>
        <w:right w:val="none" w:sz="0" w:space="0" w:color="auto"/>
      </w:divBdr>
      <w:divsChild>
        <w:div w:id="1788968105">
          <w:marLeft w:val="0"/>
          <w:marRight w:val="0"/>
          <w:marTop w:val="0"/>
          <w:marBottom w:val="0"/>
          <w:divBdr>
            <w:top w:val="none" w:sz="0" w:space="0" w:color="auto"/>
            <w:left w:val="none" w:sz="0" w:space="0" w:color="auto"/>
            <w:bottom w:val="none" w:sz="0" w:space="0" w:color="auto"/>
            <w:right w:val="none" w:sz="0" w:space="0" w:color="auto"/>
          </w:divBdr>
          <w:divsChild>
            <w:div w:id="1761557991">
              <w:marLeft w:val="0"/>
              <w:marRight w:val="0"/>
              <w:marTop w:val="0"/>
              <w:marBottom w:val="0"/>
              <w:divBdr>
                <w:top w:val="none" w:sz="0" w:space="0" w:color="auto"/>
                <w:left w:val="none" w:sz="0" w:space="0" w:color="auto"/>
                <w:bottom w:val="none" w:sz="0" w:space="0" w:color="auto"/>
                <w:right w:val="none" w:sz="0" w:space="0" w:color="auto"/>
              </w:divBdr>
              <w:divsChild>
                <w:div w:id="17985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515030">
      <w:bodyDiv w:val="1"/>
      <w:marLeft w:val="0"/>
      <w:marRight w:val="0"/>
      <w:marTop w:val="0"/>
      <w:marBottom w:val="0"/>
      <w:divBdr>
        <w:top w:val="none" w:sz="0" w:space="0" w:color="auto"/>
        <w:left w:val="none" w:sz="0" w:space="0" w:color="auto"/>
        <w:bottom w:val="none" w:sz="0" w:space="0" w:color="auto"/>
        <w:right w:val="none" w:sz="0" w:space="0" w:color="auto"/>
      </w:divBdr>
      <w:divsChild>
        <w:div w:id="1643733399">
          <w:marLeft w:val="0"/>
          <w:marRight w:val="0"/>
          <w:marTop w:val="0"/>
          <w:marBottom w:val="0"/>
          <w:divBdr>
            <w:top w:val="none" w:sz="0" w:space="0" w:color="auto"/>
            <w:left w:val="none" w:sz="0" w:space="0" w:color="auto"/>
            <w:bottom w:val="none" w:sz="0" w:space="0" w:color="auto"/>
            <w:right w:val="none" w:sz="0" w:space="0" w:color="auto"/>
          </w:divBdr>
          <w:divsChild>
            <w:div w:id="931931603">
              <w:marLeft w:val="0"/>
              <w:marRight w:val="0"/>
              <w:marTop w:val="0"/>
              <w:marBottom w:val="0"/>
              <w:divBdr>
                <w:top w:val="none" w:sz="0" w:space="0" w:color="auto"/>
                <w:left w:val="none" w:sz="0" w:space="0" w:color="auto"/>
                <w:bottom w:val="none" w:sz="0" w:space="0" w:color="auto"/>
                <w:right w:val="none" w:sz="0" w:space="0" w:color="auto"/>
              </w:divBdr>
              <w:divsChild>
                <w:div w:id="1065764409">
                  <w:marLeft w:val="0"/>
                  <w:marRight w:val="0"/>
                  <w:marTop w:val="0"/>
                  <w:marBottom w:val="0"/>
                  <w:divBdr>
                    <w:top w:val="none" w:sz="0" w:space="0" w:color="auto"/>
                    <w:left w:val="none" w:sz="0" w:space="0" w:color="auto"/>
                    <w:bottom w:val="none" w:sz="0" w:space="0" w:color="auto"/>
                    <w:right w:val="none" w:sz="0" w:space="0" w:color="auto"/>
                  </w:divBdr>
                </w:div>
                <w:div w:id="414547731">
                  <w:marLeft w:val="0"/>
                  <w:marRight w:val="0"/>
                  <w:marTop w:val="0"/>
                  <w:marBottom w:val="0"/>
                  <w:divBdr>
                    <w:top w:val="none" w:sz="0" w:space="0" w:color="auto"/>
                    <w:left w:val="none" w:sz="0" w:space="0" w:color="auto"/>
                    <w:bottom w:val="none" w:sz="0" w:space="0" w:color="auto"/>
                    <w:right w:val="none" w:sz="0" w:space="0" w:color="auto"/>
                  </w:divBdr>
                </w:div>
              </w:divsChild>
            </w:div>
            <w:div w:id="1890914628">
              <w:marLeft w:val="0"/>
              <w:marRight w:val="0"/>
              <w:marTop w:val="0"/>
              <w:marBottom w:val="0"/>
              <w:divBdr>
                <w:top w:val="none" w:sz="0" w:space="0" w:color="auto"/>
                <w:left w:val="none" w:sz="0" w:space="0" w:color="auto"/>
                <w:bottom w:val="none" w:sz="0" w:space="0" w:color="auto"/>
                <w:right w:val="none" w:sz="0" w:space="0" w:color="auto"/>
              </w:divBdr>
              <w:divsChild>
                <w:div w:id="29302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486780">
      <w:bodyDiv w:val="1"/>
      <w:marLeft w:val="0"/>
      <w:marRight w:val="0"/>
      <w:marTop w:val="0"/>
      <w:marBottom w:val="0"/>
      <w:divBdr>
        <w:top w:val="none" w:sz="0" w:space="0" w:color="auto"/>
        <w:left w:val="none" w:sz="0" w:space="0" w:color="auto"/>
        <w:bottom w:val="none" w:sz="0" w:space="0" w:color="auto"/>
        <w:right w:val="none" w:sz="0" w:space="0" w:color="auto"/>
      </w:divBdr>
    </w:div>
    <w:div w:id="305399838">
      <w:bodyDiv w:val="1"/>
      <w:marLeft w:val="0"/>
      <w:marRight w:val="0"/>
      <w:marTop w:val="0"/>
      <w:marBottom w:val="0"/>
      <w:divBdr>
        <w:top w:val="none" w:sz="0" w:space="0" w:color="auto"/>
        <w:left w:val="none" w:sz="0" w:space="0" w:color="auto"/>
        <w:bottom w:val="none" w:sz="0" w:space="0" w:color="auto"/>
        <w:right w:val="none" w:sz="0" w:space="0" w:color="auto"/>
      </w:divBdr>
    </w:div>
    <w:div w:id="479272167">
      <w:bodyDiv w:val="1"/>
      <w:marLeft w:val="0"/>
      <w:marRight w:val="0"/>
      <w:marTop w:val="0"/>
      <w:marBottom w:val="0"/>
      <w:divBdr>
        <w:top w:val="none" w:sz="0" w:space="0" w:color="auto"/>
        <w:left w:val="none" w:sz="0" w:space="0" w:color="auto"/>
        <w:bottom w:val="none" w:sz="0" w:space="0" w:color="auto"/>
        <w:right w:val="none" w:sz="0" w:space="0" w:color="auto"/>
      </w:divBdr>
      <w:divsChild>
        <w:div w:id="1509324455">
          <w:marLeft w:val="0"/>
          <w:marRight w:val="0"/>
          <w:marTop w:val="0"/>
          <w:marBottom w:val="0"/>
          <w:divBdr>
            <w:top w:val="none" w:sz="0" w:space="0" w:color="auto"/>
            <w:left w:val="none" w:sz="0" w:space="0" w:color="auto"/>
            <w:bottom w:val="none" w:sz="0" w:space="0" w:color="auto"/>
            <w:right w:val="none" w:sz="0" w:space="0" w:color="auto"/>
          </w:divBdr>
          <w:divsChild>
            <w:div w:id="508719094">
              <w:marLeft w:val="0"/>
              <w:marRight w:val="0"/>
              <w:marTop w:val="0"/>
              <w:marBottom w:val="0"/>
              <w:divBdr>
                <w:top w:val="none" w:sz="0" w:space="0" w:color="auto"/>
                <w:left w:val="none" w:sz="0" w:space="0" w:color="auto"/>
                <w:bottom w:val="none" w:sz="0" w:space="0" w:color="auto"/>
                <w:right w:val="none" w:sz="0" w:space="0" w:color="auto"/>
              </w:divBdr>
              <w:divsChild>
                <w:div w:id="131426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299024">
      <w:bodyDiv w:val="1"/>
      <w:marLeft w:val="0"/>
      <w:marRight w:val="0"/>
      <w:marTop w:val="0"/>
      <w:marBottom w:val="0"/>
      <w:divBdr>
        <w:top w:val="none" w:sz="0" w:space="0" w:color="auto"/>
        <w:left w:val="none" w:sz="0" w:space="0" w:color="auto"/>
        <w:bottom w:val="none" w:sz="0" w:space="0" w:color="auto"/>
        <w:right w:val="none" w:sz="0" w:space="0" w:color="auto"/>
      </w:divBdr>
    </w:div>
    <w:div w:id="724373165">
      <w:bodyDiv w:val="1"/>
      <w:marLeft w:val="0"/>
      <w:marRight w:val="0"/>
      <w:marTop w:val="0"/>
      <w:marBottom w:val="0"/>
      <w:divBdr>
        <w:top w:val="none" w:sz="0" w:space="0" w:color="auto"/>
        <w:left w:val="none" w:sz="0" w:space="0" w:color="auto"/>
        <w:bottom w:val="none" w:sz="0" w:space="0" w:color="auto"/>
        <w:right w:val="none" w:sz="0" w:space="0" w:color="auto"/>
      </w:divBdr>
    </w:div>
    <w:div w:id="818813281">
      <w:bodyDiv w:val="1"/>
      <w:marLeft w:val="0"/>
      <w:marRight w:val="0"/>
      <w:marTop w:val="0"/>
      <w:marBottom w:val="0"/>
      <w:divBdr>
        <w:top w:val="none" w:sz="0" w:space="0" w:color="auto"/>
        <w:left w:val="none" w:sz="0" w:space="0" w:color="auto"/>
        <w:bottom w:val="none" w:sz="0" w:space="0" w:color="auto"/>
        <w:right w:val="none" w:sz="0" w:space="0" w:color="auto"/>
      </w:divBdr>
    </w:div>
    <w:div w:id="895120545">
      <w:bodyDiv w:val="1"/>
      <w:marLeft w:val="0"/>
      <w:marRight w:val="0"/>
      <w:marTop w:val="0"/>
      <w:marBottom w:val="0"/>
      <w:divBdr>
        <w:top w:val="none" w:sz="0" w:space="0" w:color="auto"/>
        <w:left w:val="none" w:sz="0" w:space="0" w:color="auto"/>
        <w:bottom w:val="none" w:sz="0" w:space="0" w:color="auto"/>
        <w:right w:val="none" w:sz="0" w:space="0" w:color="auto"/>
      </w:divBdr>
      <w:divsChild>
        <w:div w:id="210531768">
          <w:marLeft w:val="0"/>
          <w:marRight w:val="0"/>
          <w:marTop w:val="0"/>
          <w:marBottom w:val="0"/>
          <w:divBdr>
            <w:top w:val="none" w:sz="0" w:space="0" w:color="auto"/>
            <w:left w:val="none" w:sz="0" w:space="0" w:color="auto"/>
            <w:bottom w:val="none" w:sz="0" w:space="0" w:color="auto"/>
            <w:right w:val="none" w:sz="0" w:space="0" w:color="auto"/>
          </w:divBdr>
          <w:divsChild>
            <w:div w:id="75172094">
              <w:marLeft w:val="0"/>
              <w:marRight w:val="0"/>
              <w:marTop w:val="0"/>
              <w:marBottom w:val="0"/>
              <w:divBdr>
                <w:top w:val="none" w:sz="0" w:space="0" w:color="auto"/>
                <w:left w:val="none" w:sz="0" w:space="0" w:color="auto"/>
                <w:bottom w:val="none" w:sz="0" w:space="0" w:color="auto"/>
                <w:right w:val="none" w:sz="0" w:space="0" w:color="auto"/>
              </w:divBdr>
              <w:divsChild>
                <w:div w:id="5233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720748">
      <w:bodyDiv w:val="1"/>
      <w:marLeft w:val="0"/>
      <w:marRight w:val="0"/>
      <w:marTop w:val="0"/>
      <w:marBottom w:val="0"/>
      <w:divBdr>
        <w:top w:val="none" w:sz="0" w:space="0" w:color="auto"/>
        <w:left w:val="none" w:sz="0" w:space="0" w:color="auto"/>
        <w:bottom w:val="none" w:sz="0" w:space="0" w:color="auto"/>
        <w:right w:val="none" w:sz="0" w:space="0" w:color="auto"/>
      </w:divBdr>
      <w:divsChild>
        <w:div w:id="1228691003">
          <w:marLeft w:val="0"/>
          <w:marRight w:val="0"/>
          <w:marTop w:val="0"/>
          <w:marBottom w:val="0"/>
          <w:divBdr>
            <w:top w:val="none" w:sz="0" w:space="0" w:color="auto"/>
            <w:left w:val="none" w:sz="0" w:space="0" w:color="auto"/>
            <w:bottom w:val="none" w:sz="0" w:space="0" w:color="auto"/>
            <w:right w:val="none" w:sz="0" w:space="0" w:color="auto"/>
          </w:divBdr>
          <w:divsChild>
            <w:div w:id="856312499">
              <w:marLeft w:val="0"/>
              <w:marRight w:val="0"/>
              <w:marTop w:val="0"/>
              <w:marBottom w:val="0"/>
              <w:divBdr>
                <w:top w:val="none" w:sz="0" w:space="0" w:color="auto"/>
                <w:left w:val="none" w:sz="0" w:space="0" w:color="auto"/>
                <w:bottom w:val="none" w:sz="0" w:space="0" w:color="auto"/>
                <w:right w:val="none" w:sz="0" w:space="0" w:color="auto"/>
              </w:divBdr>
              <w:divsChild>
                <w:div w:id="20240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23433">
      <w:bodyDiv w:val="1"/>
      <w:marLeft w:val="0"/>
      <w:marRight w:val="0"/>
      <w:marTop w:val="0"/>
      <w:marBottom w:val="0"/>
      <w:divBdr>
        <w:top w:val="none" w:sz="0" w:space="0" w:color="auto"/>
        <w:left w:val="none" w:sz="0" w:space="0" w:color="auto"/>
        <w:bottom w:val="none" w:sz="0" w:space="0" w:color="auto"/>
        <w:right w:val="none" w:sz="0" w:space="0" w:color="auto"/>
      </w:divBdr>
      <w:divsChild>
        <w:div w:id="927349135">
          <w:marLeft w:val="0"/>
          <w:marRight w:val="0"/>
          <w:marTop w:val="0"/>
          <w:marBottom w:val="0"/>
          <w:divBdr>
            <w:top w:val="none" w:sz="0" w:space="0" w:color="auto"/>
            <w:left w:val="none" w:sz="0" w:space="0" w:color="auto"/>
            <w:bottom w:val="none" w:sz="0" w:space="0" w:color="auto"/>
            <w:right w:val="none" w:sz="0" w:space="0" w:color="auto"/>
          </w:divBdr>
          <w:divsChild>
            <w:div w:id="1796292380">
              <w:marLeft w:val="0"/>
              <w:marRight w:val="0"/>
              <w:marTop w:val="0"/>
              <w:marBottom w:val="0"/>
              <w:divBdr>
                <w:top w:val="none" w:sz="0" w:space="0" w:color="auto"/>
                <w:left w:val="none" w:sz="0" w:space="0" w:color="auto"/>
                <w:bottom w:val="none" w:sz="0" w:space="0" w:color="auto"/>
                <w:right w:val="none" w:sz="0" w:space="0" w:color="auto"/>
              </w:divBdr>
            </w:div>
          </w:divsChild>
        </w:div>
        <w:div w:id="1125123280">
          <w:marLeft w:val="0"/>
          <w:marRight w:val="0"/>
          <w:marTop w:val="0"/>
          <w:marBottom w:val="0"/>
          <w:divBdr>
            <w:top w:val="none" w:sz="0" w:space="0" w:color="auto"/>
            <w:left w:val="none" w:sz="0" w:space="0" w:color="auto"/>
            <w:bottom w:val="none" w:sz="0" w:space="0" w:color="auto"/>
            <w:right w:val="none" w:sz="0" w:space="0" w:color="auto"/>
          </w:divBdr>
          <w:divsChild>
            <w:div w:id="434328737">
              <w:marLeft w:val="0"/>
              <w:marRight w:val="0"/>
              <w:marTop w:val="0"/>
              <w:marBottom w:val="0"/>
              <w:divBdr>
                <w:top w:val="none" w:sz="0" w:space="0" w:color="auto"/>
                <w:left w:val="none" w:sz="0" w:space="0" w:color="auto"/>
                <w:bottom w:val="none" w:sz="0" w:space="0" w:color="auto"/>
                <w:right w:val="none" w:sz="0" w:space="0" w:color="auto"/>
              </w:divBdr>
              <w:divsChild>
                <w:div w:id="70433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6453">
      <w:bodyDiv w:val="1"/>
      <w:marLeft w:val="0"/>
      <w:marRight w:val="0"/>
      <w:marTop w:val="0"/>
      <w:marBottom w:val="0"/>
      <w:divBdr>
        <w:top w:val="none" w:sz="0" w:space="0" w:color="auto"/>
        <w:left w:val="none" w:sz="0" w:space="0" w:color="auto"/>
        <w:bottom w:val="none" w:sz="0" w:space="0" w:color="auto"/>
        <w:right w:val="none" w:sz="0" w:space="0" w:color="auto"/>
      </w:divBdr>
      <w:divsChild>
        <w:div w:id="1259750243">
          <w:marLeft w:val="0"/>
          <w:marRight w:val="0"/>
          <w:marTop w:val="0"/>
          <w:marBottom w:val="0"/>
          <w:divBdr>
            <w:top w:val="none" w:sz="0" w:space="0" w:color="auto"/>
            <w:left w:val="none" w:sz="0" w:space="0" w:color="auto"/>
            <w:bottom w:val="none" w:sz="0" w:space="0" w:color="auto"/>
            <w:right w:val="none" w:sz="0" w:space="0" w:color="auto"/>
          </w:divBdr>
          <w:divsChild>
            <w:div w:id="284116518">
              <w:marLeft w:val="0"/>
              <w:marRight w:val="0"/>
              <w:marTop w:val="0"/>
              <w:marBottom w:val="0"/>
              <w:divBdr>
                <w:top w:val="none" w:sz="0" w:space="0" w:color="auto"/>
                <w:left w:val="none" w:sz="0" w:space="0" w:color="auto"/>
                <w:bottom w:val="none" w:sz="0" w:space="0" w:color="auto"/>
                <w:right w:val="none" w:sz="0" w:space="0" w:color="auto"/>
              </w:divBdr>
              <w:divsChild>
                <w:div w:id="50502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700248">
      <w:bodyDiv w:val="1"/>
      <w:marLeft w:val="0"/>
      <w:marRight w:val="0"/>
      <w:marTop w:val="0"/>
      <w:marBottom w:val="0"/>
      <w:divBdr>
        <w:top w:val="none" w:sz="0" w:space="0" w:color="auto"/>
        <w:left w:val="none" w:sz="0" w:space="0" w:color="auto"/>
        <w:bottom w:val="none" w:sz="0" w:space="0" w:color="auto"/>
        <w:right w:val="none" w:sz="0" w:space="0" w:color="auto"/>
      </w:divBdr>
      <w:divsChild>
        <w:div w:id="915437531">
          <w:marLeft w:val="0"/>
          <w:marRight w:val="0"/>
          <w:marTop w:val="0"/>
          <w:marBottom w:val="0"/>
          <w:divBdr>
            <w:top w:val="none" w:sz="0" w:space="0" w:color="auto"/>
            <w:left w:val="none" w:sz="0" w:space="0" w:color="auto"/>
            <w:bottom w:val="none" w:sz="0" w:space="0" w:color="auto"/>
            <w:right w:val="none" w:sz="0" w:space="0" w:color="auto"/>
          </w:divBdr>
          <w:divsChild>
            <w:div w:id="108398694">
              <w:marLeft w:val="0"/>
              <w:marRight w:val="0"/>
              <w:marTop w:val="0"/>
              <w:marBottom w:val="0"/>
              <w:divBdr>
                <w:top w:val="none" w:sz="0" w:space="0" w:color="auto"/>
                <w:left w:val="none" w:sz="0" w:space="0" w:color="auto"/>
                <w:bottom w:val="none" w:sz="0" w:space="0" w:color="auto"/>
                <w:right w:val="none" w:sz="0" w:space="0" w:color="auto"/>
              </w:divBdr>
              <w:divsChild>
                <w:div w:id="95567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713938">
      <w:bodyDiv w:val="1"/>
      <w:marLeft w:val="0"/>
      <w:marRight w:val="0"/>
      <w:marTop w:val="0"/>
      <w:marBottom w:val="0"/>
      <w:divBdr>
        <w:top w:val="none" w:sz="0" w:space="0" w:color="auto"/>
        <w:left w:val="none" w:sz="0" w:space="0" w:color="auto"/>
        <w:bottom w:val="none" w:sz="0" w:space="0" w:color="auto"/>
        <w:right w:val="none" w:sz="0" w:space="0" w:color="auto"/>
      </w:divBdr>
    </w:div>
    <w:div w:id="1234970993">
      <w:bodyDiv w:val="1"/>
      <w:marLeft w:val="0"/>
      <w:marRight w:val="0"/>
      <w:marTop w:val="0"/>
      <w:marBottom w:val="0"/>
      <w:divBdr>
        <w:top w:val="none" w:sz="0" w:space="0" w:color="auto"/>
        <w:left w:val="none" w:sz="0" w:space="0" w:color="auto"/>
        <w:bottom w:val="none" w:sz="0" w:space="0" w:color="auto"/>
        <w:right w:val="none" w:sz="0" w:space="0" w:color="auto"/>
      </w:divBdr>
      <w:divsChild>
        <w:div w:id="694233766">
          <w:marLeft w:val="0"/>
          <w:marRight w:val="0"/>
          <w:marTop w:val="0"/>
          <w:marBottom w:val="0"/>
          <w:divBdr>
            <w:top w:val="none" w:sz="0" w:space="0" w:color="auto"/>
            <w:left w:val="none" w:sz="0" w:space="0" w:color="auto"/>
            <w:bottom w:val="none" w:sz="0" w:space="0" w:color="auto"/>
            <w:right w:val="none" w:sz="0" w:space="0" w:color="auto"/>
          </w:divBdr>
          <w:divsChild>
            <w:div w:id="109008179">
              <w:marLeft w:val="0"/>
              <w:marRight w:val="0"/>
              <w:marTop w:val="0"/>
              <w:marBottom w:val="0"/>
              <w:divBdr>
                <w:top w:val="none" w:sz="0" w:space="0" w:color="auto"/>
                <w:left w:val="none" w:sz="0" w:space="0" w:color="auto"/>
                <w:bottom w:val="none" w:sz="0" w:space="0" w:color="auto"/>
                <w:right w:val="none" w:sz="0" w:space="0" w:color="auto"/>
              </w:divBdr>
              <w:divsChild>
                <w:div w:id="15890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262242">
      <w:bodyDiv w:val="1"/>
      <w:marLeft w:val="0"/>
      <w:marRight w:val="0"/>
      <w:marTop w:val="0"/>
      <w:marBottom w:val="0"/>
      <w:divBdr>
        <w:top w:val="none" w:sz="0" w:space="0" w:color="auto"/>
        <w:left w:val="none" w:sz="0" w:space="0" w:color="auto"/>
        <w:bottom w:val="none" w:sz="0" w:space="0" w:color="auto"/>
        <w:right w:val="none" w:sz="0" w:space="0" w:color="auto"/>
      </w:divBdr>
    </w:div>
    <w:div w:id="1248613936">
      <w:bodyDiv w:val="1"/>
      <w:marLeft w:val="0"/>
      <w:marRight w:val="0"/>
      <w:marTop w:val="0"/>
      <w:marBottom w:val="0"/>
      <w:divBdr>
        <w:top w:val="none" w:sz="0" w:space="0" w:color="auto"/>
        <w:left w:val="none" w:sz="0" w:space="0" w:color="auto"/>
        <w:bottom w:val="none" w:sz="0" w:space="0" w:color="auto"/>
        <w:right w:val="none" w:sz="0" w:space="0" w:color="auto"/>
      </w:divBdr>
      <w:divsChild>
        <w:div w:id="863858347">
          <w:marLeft w:val="0"/>
          <w:marRight w:val="0"/>
          <w:marTop w:val="0"/>
          <w:marBottom w:val="0"/>
          <w:divBdr>
            <w:top w:val="none" w:sz="0" w:space="0" w:color="auto"/>
            <w:left w:val="none" w:sz="0" w:space="0" w:color="auto"/>
            <w:bottom w:val="none" w:sz="0" w:space="0" w:color="auto"/>
            <w:right w:val="none" w:sz="0" w:space="0" w:color="auto"/>
          </w:divBdr>
          <w:divsChild>
            <w:div w:id="1217545262">
              <w:marLeft w:val="0"/>
              <w:marRight w:val="0"/>
              <w:marTop w:val="0"/>
              <w:marBottom w:val="0"/>
              <w:divBdr>
                <w:top w:val="none" w:sz="0" w:space="0" w:color="auto"/>
                <w:left w:val="none" w:sz="0" w:space="0" w:color="auto"/>
                <w:bottom w:val="none" w:sz="0" w:space="0" w:color="auto"/>
                <w:right w:val="none" w:sz="0" w:space="0" w:color="auto"/>
              </w:divBdr>
              <w:divsChild>
                <w:div w:id="146415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6129">
      <w:bodyDiv w:val="1"/>
      <w:marLeft w:val="0"/>
      <w:marRight w:val="0"/>
      <w:marTop w:val="0"/>
      <w:marBottom w:val="0"/>
      <w:divBdr>
        <w:top w:val="none" w:sz="0" w:space="0" w:color="auto"/>
        <w:left w:val="none" w:sz="0" w:space="0" w:color="auto"/>
        <w:bottom w:val="none" w:sz="0" w:space="0" w:color="auto"/>
        <w:right w:val="none" w:sz="0" w:space="0" w:color="auto"/>
      </w:divBdr>
      <w:divsChild>
        <w:div w:id="1425565812">
          <w:marLeft w:val="0"/>
          <w:marRight w:val="0"/>
          <w:marTop w:val="0"/>
          <w:marBottom w:val="0"/>
          <w:divBdr>
            <w:top w:val="none" w:sz="0" w:space="0" w:color="auto"/>
            <w:left w:val="none" w:sz="0" w:space="0" w:color="auto"/>
            <w:bottom w:val="none" w:sz="0" w:space="0" w:color="auto"/>
            <w:right w:val="none" w:sz="0" w:space="0" w:color="auto"/>
          </w:divBdr>
          <w:divsChild>
            <w:div w:id="2068453180">
              <w:marLeft w:val="0"/>
              <w:marRight w:val="0"/>
              <w:marTop w:val="0"/>
              <w:marBottom w:val="0"/>
              <w:divBdr>
                <w:top w:val="none" w:sz="0" w:space="0" w:color="auto"/>
                <w:left w:val="none" w:sz="0" w:space="0" w:color="auto"/>
                <w:bottom w:val="none" w:sz="0" w:space="0" w:color="auto"/>
                <w:right w:val="none" w:sz="0" w:space="0" w:color="auto"/>
              </w:divBdr>
              <w:divsChild>
                <w:div w:id="198608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78100">
      <w:bodyDiv w:val="1"/>
      <w:marLeft w:val="0"/>
      <w:marRight w:val="0"/>
      <w:marTop w:val="0"/>
      <w:marBottom w:val="0"/>
      <w:divBdr>
        <w:top w:val="none" w:sz="0" w:space="0" w:color="auto"/>
        <w:left w:val="none" w:sz="0" w:space="0" w:color="auto"/>
        <w:bottom w:val="none" w:sz="0" w:space="0" w:color="auto"/>
        <w:right w:val="none" w:sz="0" w:space="0" w:color="auto"/>
      </w:divBdr>
    </w:div>
    <w:div w:id="1385174413">
      <w:bodyDiv w:val="1"/>
      <w:marLeft w:val="0"/>
      <w:marRight w:val="0"/>
      <w:marTop w:val="0"/>
      <w:marBottom w:val="0"/>
      <w:divBdr>
        <w:top w:val="none" w:sz="0" w:space="0" w:color="auto"/>
        <w:left w:val="none" w:sz="0" w:space="0" w:color="auto"/>
        <w:bottom w:val="none" w:sz="0" w:space="0" w:color="auto"/>
        <w:right w:val="none" w:sz="0" w:space="0" w:color="auto"/>
      </w:divBdr>
      <w:divsChild>
        <w:div w:id="648872355">
          <w:marLeft w:val="0"/>
          <w:marRight w:val="0"/>
          <w:marTop w:val="0"/>
          <w:marBottom w:val="0"/>
          <w:divBdr>
            <w:top w:val="none" w:sz="0" w:space="0" w:color="auto"/>
            <w:left w:val="none" w:sz="0" w:space="0" w:color="auto"/>
            <w:bottom w:val="none" w:sz="0" w:space="0" w:color="auto"/>
            <w:right w:val="none" w:sz="0" w:space="0" w:color="auto"/>
          </w:divBdr>
          <w:divsChild>
            <w:div w:id="1059019363">
              <w:marLeft w:val="0"/>
              <w:marRight w:val="0"/>
              <w:marTop w:val="0"/>
              <w:marBottom w:val="0"/>
              <w:divBdr>
                <w:top w:val="none" w:sz="0" w:space="0" w:color="auto"/>
                <w:left w:val="none" w:sz="0" w:space="0" w:color="auto"/>
                <w:bottom w:val="none" w:sz="0" w:space="0" w:color="auto"/>
                <w:right w:val="none" w:sz="0" w:space="0" w:color="auto"/>
              </w:divBdr>
              <w:divsChild>
                <w:div w:id="147367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660961">
      <w:bodyDiv w:val="1"/>
      <w:marLeft w:val="0"/>
      <w:marRight w:val="0"/>
      <w:marTop w:val="0"/>
      <w:marBottom w:val="0"/>
      <w:divBdr>
        <w:top w:val="none" w:sz="0" w:space="0" w:color="auto"/>
        <w:left w:val="none" w:sz="0" w:space="0" w:color="auto"/>
        <w:bottom w:val="none" w:sz="0" w:space="0" w:color="auto"/>
        <w:right w:val="none" w:sz="0" w:space="0" w:color="auto"/>
      </w:divBdr>
      <w:divsChild>
        <w:div w:id="1712805623">
          <w:marLeft w:val="0"/>
          <w:marRight w:val="0"/>
          <w:marTop w:val="0"/>
          <w:marBottom w:val="0"/>
          <w:divBdr>
            <w:top w:val="none" w:sz="0" w:space="0" w:color="auto"/>
            <w:left w:val="none" w:sz="0" w:space="0" w:color="auto"/>
            <w:bottom w:val="none" w:sz="0" w:space="0" w:color="auto"/>
            <w:right w:val="none" w:sz="0" w:space="0" w:color="auto"/>
          </w:divBdr>
          <w:divsChild>
            <w:div w:id="241532185">
              <w:marLeft w:val="0"/>
              <w:marRight w:val="0"/>
              <w:marTop w:val="0"/>
              <w:marBottom w:val="0"/>
              <w:divBdr>
                <w:top w:val="none" w:sz="0" w:space="0" w:color="auto"/>
                <w:left w:val="none" w:sz="0" w:space="0" w:color="auto"/>
                <w:bottom w:val="none" w:sz="0" w:space="0" w:color="auto"/>
                <w:right w:val="none" w:sz="0" w:space="0" w:color="auto"/>
              </w:divBdr>
              <w:divsChild>
                <w:div w:id="205134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81921">
      <w:bodyDiv w:val="1"/>
      <w:marLeft w:val="0"/>
      <w:marRight w:val="0"/>
      <w:marTop w:val="0"/>
      <w:marBottom w:val="0"/>
      <w:divBdr>
        <w:top w:val="none" w:sz="0" w:space="0" w:color="auto"/>
        <w:left w:val="none" w:sz="0" w:space="0" w:color="auto"/>
        <w:bottom w:val="none" w:sz="0" w:space="0" w:color="auto"/>
        <w:right w:val="none" w:sz="0" w:space="0" w:color="auto"/>
      </w:divBdr>
    </w:div>
    <w:div w:id="1582449846">
      <w:bodyDiv w:val="1"/>
      <w:marLeft w:val="0"/>
      <w:marRight w:val="0"/>
      <w:marTop w:val="0"/>
      <w:marBottom w:val="0"/>
      <w:divBdr>
        <w:top w:val="none" w:sz="0" w:space="0" w:color="auto"/>
        <w:left w:val="none" w:sz="0" w:space="0" w:color="auto"/>
        <w:bottom w:val="none" w:sz="0" w:space="0" w:color="auto"/>
        <w:right w:val="none" w:sz="0" w:space="0" w:color="auto"/>
      </w:divBdr>
      <w:divsChild>
        <w:div w:id="987172707">
          <w:marLeft w:val="0"/>
          <w:marRight w:val="0"/>
          <w:marTop w:val="0"/>
          <w:marBottom w:val="0"/>
          <w:divBdr>
            <w:top w:val="none" w:sz="0" w:space="0" w:color="auto"/>
            <w:left w:val="none" w:sz="0" w:space="0" w:color="auto"/>
            <w:bottom w:val="none" w:sz="0" w:space="0" w:color="auto"/>
            <w:right w:val="none" w:sz="0" w:space="0" w:color="auto"/>
          </w:divBdr>
          <w:divsChild>
            <w:div w:id="1396003767">
              <w:marLeft w:val="0"/>
              <w:marRight w:val="0"/>
              <w:marTop w:val="0"/>
              <w:marBottom w:val="0"/>
              <w:divBdr>
                <w:top w:val="none" w:sz="0" w:space="0" w:color="auto"/>
                <w:left w:val="none" w:sz="0" w:space="0" w:color="auto"/>
                <w:bottom w:val="none" w:sz="0" w:space="0" w:color="auto"/>
                <w:right w:val="none" w:sz="0" w:space="0" w:color="auto"/>
              </w:divBdr>
              <w:divsChild>
                <w:div w:id="4445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777084">
      <w:bodyDiv w:val="1"/>
      <w:marLeft w:val="0"/>
      <w:marRight w:val="0"/>
      <w:marTop w:val="0"/>
      <w:marBottom w:val="0"/>
      <w:divBdr>
        <w:top w:val="none" w:sz="0" w:space="0" w:color="auto"/>
        <w:left w:val="none" w:sz="0" w:space="0" w:color="auto"/>
        <w:bottom w:val="none" w:sz="0" w:space="0" w:color="auto"/>
        <w:right w:val="none" w:sz="0" w:space="0" w:color="auto"/>
      </w:divBdr>
    </w:div>
    <w:div w:id="1631549393">
      <w:bodyDiv w:val="1"/>
      <w:marLeft w:val="0"/>
      <w:marRight w:val="0"/>
      <w:marTop w:val="0"/>
      <w:marBottom w:val="0"/>
      <w:divBdr>
        <w:top w:val="none" w:sz="0" w:space="0" w:color="auto"/>
        <w:left w:val="none" w:sz="0" w:space="0" w:color="auto"/>
        <w:bottom w:val="none" w:sz="0" w:space="0" w:color="auto"/>
        <w:right w:val="none" w:sz="0" w:space="0" w:color="auto"/>
      </w:divBdr>
    </w:div>
    <w:div w:id="1756894642">
      <w:bodyDiv w:val="1"/>
      <w:marLeft w:val="0"/>
      <w:marRight w:val="0"/>
      <w:marTop w:val="0"/>
      <w:marBottom w:val="0"/>
      <w:divBdr>
        <w:top w:val="none" w:sz="0" w:space="0" w:color="auto"/>
        <w:left w:val="none" w:sz="0" w:space="0" w:color="auto"/>
        <w:bottom w:val="none" w:sz="0" w:space="0" w:color="auto"/>
        <w:right w:val="none" w:sz="0" w:space="0" w:color="auto"/>
      </w:divBdr>
      <w:divsChild>
        <w:div w:id="1369450578">
          <w:marLeft w:val="0"/>
          <w:marRight w:val="0"/>
          <w:marTop w:val="0"/>
          <w:marBottom w:val="0"/>
          <w:divBdr>
            <w:top w:val="none" w:sz="0" w:space="0" w:color="auto"/>
            <w:left w:val="none" w:sz="0" w:space="0" w:color="auto"/>
            <w:bottom w:val="none" w:sz="0" w:space="0" w:color="auto"/>
            <w:right w:val="none" w:sz="0" w:space="0" w:color="auto"/>
          </w:divBdr>
          <w:divsChild>
            <w:div w:id="520239861">
              <w:marLeft w:val="0"/>
              <w:marRight w:val="0"/>
              <w:marTop w:val="0"/>
              <w:marBottom w:val="0"/>
              <w:divBdr>
                <w:top w:val="none" w:sz="0" w:space="0" w:color="auto"/>
                <w:left w:val="none" w:sz="0" w:space="0" w:color="auto"/>
                <w:bottom w:val="none" w:sz="0" w:space="0" w:color="auto"/>
                <w:right w:val="none" w:sz="0" w:space="0" w:color="auto"/>
              </w:divBdr>
              <w:divsChild>
                <w:div w:id="192310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04866">
      <w:bodyDiv w:val="1"/>
      <w:marLeft w:val="0"/>
      <w:marRight w:val="0"/>
      <w:marTop w:val="0"/>
      <w:marBottom w:val="0"/>
      <w:divBdr>
        <w:top w:val="none" w:sz="0" w:space="0" w:color="auto"/>
        <w:left w:val="none" w:sz="0" w:space="0" w:color="auto"/>
        <w:bottom w:val="none" w:sz="0" w:space="0" w:color="auto"/>
        <w:right w:val="none" w:sz="0" w:space="0" w:color="auto"/>
      </w:divBdr>
      <w:divsChild>
        <w:div w:id="1679456971">
          <w:marLeft w:val="0"/>
          <w:marRight w:val="0"/>
          <w:marTop w:val="0"/>
          <w:marBottom w:val="0"/>
          <w:divBdr>
            <w:top w:val="none" w:sz="0" w:space="0" w:color="auto"/>
            <w:left w:val="none" w:sz="0" w:space="0" w:color="auto"/>
            <w:bottom w:val="none" w:sz="0" w:space="0" w:color="auto"/>
            <w:right w:val="none" w:sz="0" w:space="0" w:color="auto"/>
          </w:divBdr>
          <w:divsChild>
            <w:div w:id="356850365">
              <w:marLeft w:val="0"/>
              <w:marRight w:val="0"/>
              <w:marTop w:val="0"/>
              <w:marBottom w:val="0"/>
              <w:divBdr>
                <w:top w:val="none" w:sz="0" w:space="0" w:color="auto"/>
                <w:left w:val="none" w:sz="0" w:space="0" w:color="auto"/>
                <w:bottom w:val="none" w:sz="0" w:space="0" w:color="auto"/>
                <w:right w:val="none" w:sz="0" w:space="0" w:color="auto"/>
              </w:divBdr>
              <w:divsChild>
                <w:div w:id="12323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37610">
      <w:bodyDiv w:val="1"/>
      <w:marLeft w:val="0"/>
      <w:marRight w:val="0"/>
      <w:marTop w:val="0"/>
      <w:marBottom w:val="0"/>
      <w:divBdr>
        <w:top w:val="none" w:sz="0" w:space="0" w:color="auto"/>
        <w:left w:val="none" w:sz="0" w:space="0" w:color="auto"/>
        <w:bottom w:val="none" w:sz="0" w:space="0" w:color="auto"/>
        <w:right w:val="none" w:sz="0" w:space="0" w:color="auto"/>
      </w:divBdr>
      <w:divsChild>
        <w:div w:id="966206953">
          <w:marLeft w:val="0"/>
          <w:marRight w:val="0"/>
          <w:marTop w:val="0"/>
          <w:marBottom w:val="0"/>
          <w:divBdr>
            <w:top w:val="none" w:sz="0" w:space="0" w:color="auto"/>
            <w:left w:val="none" w:sz="0" w:space="0" w:color="auto"/>
            <w:bottom w:val="none" w:sz="0" w:space="0" w:color="auto"/>
            <w:right w:val="none" w:sz="0" w:space="0" w:color="auto"/>
          </w:divBdr>
          <w:divsChild>
            <w:div w:id="1114178712">
              <w:marLeft w:val="0"/>
              <w:marRight w:val="0"/>
              <w:marTop w:val="0"/>
              <w:marBottom w:val="0"/>
              <w:divBdr>
                <w:top w:val="none" w:sz="0" w:space="0" w:color="auto"/>
                <w:left w:val="none" w:sz="0" w:space="0" w:color="auto"/>
                <w:bottom w:val="none" w:sz="0" w:space="0" w:color="auto"/>
                <w:right w:val="none" w:sz="0" w:space="0" w:color="auto"/>
              </w:divBdr>
              <w:divsChild>
                <w:div w:id="199440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71860">
      <w:bodyDiv w:val="1"/>
      <w:marLeft w:val="0"/>
      <w:marRight w:val="0"/>
      <w:marTop w:val="0"/>
      <w:marBottom w:val="0"/>
      <w:divBdr>
        <w:top w:val="none" w:sz="0" w:space="0" w:color="auto"/>
        <w:left w:val="none" w:sz="0" w:space="0" w:color="auto"/>
        <w:bottom w:val="none" w:sz="0" w:space="0" w:color="auto"/>
        <w:right w:val="none" w:sz="0" w:space="0" w:color="auto"/>
      </w:divBdr>
    </w:div>
    <w:div w:id="1875070426">
      <w:bodyDiv w:val="1"/>
      <w:marLeft w:val="0"/>
      <w:marRight w:val="0"/>
      <w:marTop w:val="0"/>
      <w:marBottom w:val="0"/>
      <w:divBdr>
        <w:top w:val="none" w:sz="0" w:space="0" w:color="auto"/>
        <w:left w:val="none" w:sz="0" w:space="0" w:color="auto"/>
        <w:bottom w:val="none" w:sz="0" w:space="0" w:color="auto"/>
        <w:right w:val="none" w:sz="0" w:space="0" w:color="auto"/>
      </w:divBdr>
      <w:divsChild>
        <w:div w:id="1101098675">
          <w:marLeft w:val="0"/>
          <w:marRight w:val="0"/>
          <w:marTop w:val="0"/>
          <w:marBottom w:val="0"/>
          <w:divBdr>
            <w:top w:val="none" w:sz="0" w:space="0" w:color="auto"/>
            <w:left w:val="none" w:sz="0" w:space="0" w:color="auto"/>
            <w:bottom w:val="none" w:sz="0" w:space="0" w:color="auto"/>
            <w:right w:val="none" w:sz="0" w:space="0" w:color="auto"/>
          </w:divBdr>
          <w:divsChild>
            <w:div w:id="1951890993">
              <w:marLeft w:val="0"/>
              <w:marRight w:val="0"/>
              <w:marTop w:val="0"/>
              <w:marBottom w:val="0"/>
              <w:divBdr>
                <w:top w:val="none" w:sz="0" w:space="0" w:color="auto"/>
                <w:left w:val="none" w:sz="0" w:space="0" w:color="auto"/>
                <w:bottom w:val="none" w:sz="0" w:space="0" w:color="auto"/>
                <w:right w:val="none" w:sz="0" w:space="0" w:color="auto"/>
              </w:divBdr>
              <w:divsChild>
                <w:div w:id="209670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26606">
      <w:bodyDiv w:val="1"/>
      <w:marLeft w:val="0"/>
      <w:marRight w:val="0"/>
      <w:marTop w:val="0"/>
      <w:marBottom w:val="0"/>
      <w:divBdr>
        <w:top w:val="none" w:sz="0" w:space="0" w:color="auto"/>
        <w:left w:val="none" w:sz="0" w:space="0" w:color="auto"/>
        <w:bottom w:val="none" w:sz="0" w:space="0" w:color="auto"/>
        <w:right w:val="none" w:sz="0" w:space="0" w:color="auto"/>
      </w:divBdr>
    </w:div>
    <w:div w:id="200451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32D77504C368445B0E9A58F03C39E85"/>
        <w:category>
          <w:name w:val="General"/>
          <w:gallery w:val="placeholder"/>
        </w:category>
        <w:types>
          <w:type w:val="bbPlcHdr"/>
        </w:types>
        <w:behaviors>
          <w:behavior w:val="content"/>
        </w:behaviors>
        <w:guid w:val="{1F451BE8-884D-FB4B-B5E2-65C7FC7ECD6D}"/>
      </w:docPartPr>
      <w:docPartBody>
        <w:p w:rsidR="00613AAF" w:rsidRDefault="007A1549" w:rsidP="007A1549">
          <w:pPr>
            <w:pStyle w:val="532D77504C368445B0E9A58F03C39E85"/>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718BCCED0E5F9A45AFE1E456036E6A77"/>
        <w:category>
          <w:name w:val="General"/>
          <w:gallery w:val="placeholder"/>
        </w:category>
        <w:types>
          <w:type w:val="bbPlcHdr"/>
        </w:types>
        <w:behaviors>
          <w:behavior w:val="content"/>
        </w:behaviors>
        <w:guid w:val="{C85B3B10-2E81-B04C-9FA3-B7F9BDA241A9}"/>
      </w:docPartPr>
      <w:docPartBody>
        <w:p w:rsidR="00613AAF" w:rsidRDefault="007A1549" w:rsidP="007A1549">
          <w:pPr>
            <w:pStyle w:val="718BCCED0E5F9A45AFE1E456036E6A77"/>
          </w:pPr>
          <w:r w:rsidRPr="003B1CC5">
            <w:rPr>
              <w:rStyle w:val="PlaceholderText"/>
              <w:rFonts w:cstheme="minorHAnsi"/>
              <w:color w:val="A6A6A6" w:themeColor="background1" w:themeShade="A6"/>
            </w:rPr>
            <w:t>Click here to enter measure title</w:t>
          </w:r>
        </w:p>
      </w:docPartBody>
    </w:docPart>
    <w:docPart>
      <w:docPartPr>
        <w:name w:val="4099A7330F60EE46A0CFDF37CF7FDF2B"/>
        <w:category>
          <w:name w:val="General"/>
          <w:gallery w:val="placeholder"/>
        </w:category>
        <w:types>
          <w:type w:val="bbPlcHdr"/>
        </w:types>
        <w:behaviors>
          <w:behavior w:val="content"/>
        </w:behaviors>
        <w:guid w:val="{F17218A0-22D9-894A-A172-830E87BE6818}"/>
      </w:docPartPr>
      <w:docPartBody>
        <w:p w:rsidR="00613AAF" w:rsidRDefault="007A1549" w:rsidP="007A1549">
          <w:pPr>
            <w:pStyle w:val="4099A7330F60EE46A0CFDF37CF7FDF2B"/>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BlpwbbAdvTT86d47313">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2E49C2"/>
    <w:rsid w:val="003A1E4B"/>
    <w:rsid w:val="00447DCD"/>
    <w:rsid w:val="00455EB5"/>
    <w:rsid w:val="00461C1C"/>
    <w:rsid w:val="004E2027"/>
    <w:rsid w:val="005660A9"/>
    <w:rsid w:val="005F21F3"/>
    <w:rsid w:val="00613AAF"/>
    <w:rsid w:val="006D12E0"/>
    <w:rsid w:val="00777A2B"/>
    <w:rsid w:val="007A1549"/>
    <w:rsid w:val="008F6A9B"/>
    <w:rsid w:val="00957BED"/>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1549"/>
    <w:rPr>
      <w:color w:val="808080"/>
    </w:rPr>
  </w:style>
  <w:style w:type="paragraph" w:customStyle="1" w:styleId="532D77504C368445B0E9A58F03C39E85">
    <w:name w:val="532D77504C368445B0E9A58F03C39E85"/>
    <w:rsid w:val="007A1549"/>
    <w:pPr>
      <w:spacing w:after="0" w:line="240" w:lineRule="auto"/>
    </w:pPr>
    <w:rPr>
      <w:sz w:val="24"/>
      <w:szCs w:val="24"/>
    </w:rPr>
  </w:style>
  <w:style w:type="paragraph" w:customStyle="1" w:styleId="718BCCED0E5F9A45AFE1E456036E6A77">
    <w:name w:val="718BCCED0E5F9A45AFE1E456036E6A77"/>
    <w:rsid w:val="007A1549"/>
    <w:pPr>
      <w:spacing w:after="0" w:line="240" w:lineRule="auto"/>
    </w:pPr>
    <w:rPr>
      <w:sz w:val="24"/>
      <w:szCs w:val="24"/>
    </w:rPr>
  </w:style>
  <w:style w:type="paragraph" w:customStyle="1" w:styleId="4099A7330F60EE46A0CFDF37CF7FDF2B">
    <w:name w:val="4099A7330F60EE46A0CFDF37CF7FDF2B"/>
    <w:rsid w:val="007A1549"/>
    <w:pPr>
      <w:spacing w:after="0" w:line="240" w:lineRule="auto"/>
    </w:pPr>
    <w:rPr>
      <w:sz w:val="24"/>
      <w:szCs w:val="24"/>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2.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BB1C5C-D26B-4E4C-8B58-D2958114846C}">
  <ds:schemaRefs>
    <ds:schemaRef ds:uri="http://schemas.openxmlformats.org/officeDocument/2006/bibliography"/>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910DB350-FC8B-4433-8EFB-33E9A67FD2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4616</Words>
  <Characters>26316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Lisa McGonigal</cp:lastModifiedBy>
  <cp:revision>2</cp:revision>
  <cp:lastPrinted>2020-10-13T17:36:00Z</cp:lastPrinted>
  <dcterms:created xsi:type="dcterms:W3CDTF">2020-11-13T21:26:00Z</dcterms:created>
  <dcterms:modified xsi:type="dcterms:W3CDTF">2020-11-13T21:26:00Z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